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D88754" w14:textId="0619F58A" w:rsidR="004136BC" w:rsidRPr="005C24EB" w:rsidRDefault="004136BC" w:rsidP="004136BC">
      <w:pPr>
        <w:pStyle w:val="Heading2"/>
        <w:keepNext w:val="0"/>
        <w:spacing w:after="280"/>
        <w:jc w:val="left"/>
        <w:rPr>
          <w:rFonts w:cs="Arial"/>
          <w:bCs/>
          <w:iCs/>
          <w:caps w:val="0"/>
          <w:sz w:val="28"/>
          <w:szCs w:val="28"/>
        </w:rPr>
      </w:pPr>
      <w:r w:rsidRPr="005C24EB">
        <w:rPr>
          <w:rFonts w:cs="Arial"/>
          <w:bCs/>
          <w:iCs/>
          <w:caps w:val="0"/>
          <w:sz w:val="28"/>
          <w:szCs w:val="28"/>
        </w:rPr>
        <w:t xml:space="preserve">Statutory Issue Paper No. </w:t>
      </w:r>
      <w:r w:rsidR="00A50AA6" w:rsidRPr="005C24EB">
        <w:rPr>
          <w:rFonts w:cs="Arial"/>
          <w:bCs/>
          <w:iCs/>
          <w:caps w:val="0"/>
          <w:sz w:val="28"/>
          <w:szCs w:val="28"/>
        </w:rPr>
        <w:t>1</w:t>
      </w:r>
      <w:r w:rsidR="00D77DB1" w:rsidRPr="005C24EB">
        <w:rPr>
          <w:rFonts w:cs="Arial"/>
          <w:bCs/>
          <w:iCs/>
          <w:caps w:val="0"/>
          <w:sz w:val="28"/>
          <w:szCs w:val="28"/>
        </w:rPr>
        <w:t>XX</w:t>
      </w:r>
    </w:p>
    <w:p w14:paraId="1CCC9189" w14:textId="4FCE9243" w:rsidR="004136BC" w:rsidRPr="005C24EB" w:rsidRDefault="007C4B49" w:rsidP="004136BC">
      <w:pPr>
        <w:pStyle w:val="Heading2"/>
        <w:keepNext w:val="0"/>
        <w:spacing w:after="280"/>
        <w:jc w:val="left"/>
        <w:rPr>
          <w:rFonts w:cs="Arial"/>
          <w:bCs/>
          <w:iCs/>
          <w:caps w:val="0"/>
          <w:sz w:val="28"/>
          <w:szCs w:val="28"/>
        </w:rPr>
      </w:pPr>
      <w:bookmarkStart w:id="0" w:name="_Toc346868024"/>
      <w:r>
        <w:rPr>
          <w:rFonts w:cs="Arial"/>
          <w:bCs/>
          <w:iCs/>
          <w:caps w:val="0"/>
          <w:sz w:val="28"/>
          <w:szCs w:val="28"/>
        </w:rPr>
        <w:t>Principles-Based Bond Definition</w:t>
      </w:r>
    </w:p>
    <w:p w14:paraId="6EF7FD73" w14:textId="77777777" w:rsidR="004136BC" w:rsidRPr="005C24EB" w:rsidRDefault="004136BC" w:rsidP="004136BC">
      <w:pPr>
        <w:pStyle w:val="Heading3"/>
        <w:spacing w:after="0"/>
      </w:pPr>
      <w:r w:rsidRPr="005C24EB">
        <w:t>STATUS</w:t>
      </w:r>
      <w:bookmarkEnd w:id="0"/>
    </w:p>
    <w:p w14:paraId="3AC305F6" w14:textId="121A8FEC" w:rsidR="004136BC" w:rsidRPr="005C24EB" w:rsidRDefault="00132F20" w:rsidP="004136BC">
      <w:pPr>
        <w:spacing w:after="220"/>
        <w:rPr>
          <w:b/>
        </w:rPr>
      </w:pPr>
      <w:r w:rsidRPr="001C47DC">
        <w:rPr>
          <w:b/>
          <w:szCs w:val="24"/>
        </w:rPr>
        <w:t>Exposure Document – 2022 Fall National Meeting</w:t>
      </w:r>
    </w:p>
    <w:p w14:paraId="5230662A" w14:textId="2660D14A" w:rsidR="0081759F" w:rsidRDefault="004136BC" w:rsidP="0081759F">
      <w:pPr>
        <w:rPr>
          <w:b/>
        </w:rPr>
      </w:pPr>
      <w:r w:rsidRPr="005C24EB">
        <w:rPr>
          <w:b/>
        </w:rPr>
        <w:t xml:space="preserve">Original SSAP: </w:t>
      </w:r>
      <w:r w:rsidR="002736DB" w:rsidRPr="005C24EB">
        <w:rPr>
          <w:b/>
        </w:rPr>
        <w:t xml:space="preserve">SSAP No. </w:t>
      </w:r>
      <w:r w:rsidR="0081759F">
        <w:rPr>
          <w:b/>
        </w:rPr>
        <w:t xml:space="preserve">26 and SSAP No. </w:t>
      </w:r>
      <w:r w:rsidR="00D77DB1" w:rsidRPr="005C24EB">
        <w:rPr>
          <w:b/>
        </w:rPr>
        <w:t>43</w:t>
      </w:r>
    </w:p>
    <w:p w14:paraId="66C87878" w14:textId="2A5437C0" w:rsidR="004136BC" w:rsidRPr="005C24EB" w:rsidRDefault="00B22048" w:rsidP="004136BC">
      <w:pPr>
        <w:spacing w:after="220"/>
        <w:rPr>
          <w:b/>
        </w:rPr>
      </w:pPr>
      <w:r w:rsidRPr="005C24EB">
        <w:rPr>
          <w:b/>
        </w:rPr>
        <w:t xml:space="preserve">Current Authoritative Guidance: </w:t>
      </w:r>
      <w:r w:rsidR="0081759F">
        <w:rPr>
          <w:b/>
        </w:rPr>
        <w:t xml:space="preserve">SSAP No. 26R and </w:t>
      </w:r>
      <w:r w:rsidRPr="005C24EB">
        <w:rPr>
          <w:b/>
        </w:rPr>
        <w:t xml:space="preserve">SSAP No. </w:t>
      </w:r>
      <w:r w:rsidR="00D77DB1" w:rsidRPr="005C24EB">
        <w:rPr>
          <w:b/>
        </w:rPr>
        <w:t>43</w:t>
      </w:r>
      <w:r w:rsidRPr="005C24EB">
        <w:rPr>
          <w:b/>
        </w:rPr>
        <w:t xml:space="preserve">R </w:t>
      </w:r>
    </w:p>
    <w:p w14:paraId="33C28616" w14:textId="77777777" w:rsidR="004136BC" w:rsidRPr="005C24EB" w:rsidRDefault="004136BC" w:rsidP="004136BC">
      <w:pPr>
        <w:ind w:left="2160" w:hanging="2160"/>
        <w:jc w:val="both"/>
        <w:rPr>
          <w:b/>
        </w:rPr>
      </w:pPr>
      <w:r w:rsidRPr="005C24EB">
        <w:rPr>
          <w:b/>
        </w:rPr>
        <w:t>Type of Issue:</w:t>
      </w:r>
    </w:p>
    <w:p w14:paraId="489EC273" w14:textId="77777777" w:rsidR="004136BC" w:rsidRPr="005C24EB" w:rsidRDefault="004136BC" w:rsidP="004136BC">
      <w:pPr>
        <w:spacing w:after="220"/>
        <w:rPr>
          <w:b/>
        </w:rPr>
      </w:pPr>
      <w:r w:rsidRPr="005C24EB">
        <w:rPr>
          <w:b/>
        </w:rPr>
        <w:t>Common Area</w:t>
      </w:r>
    </w:p>
    <w:p w14:paraId="06C51E52" w14:textId="5EA94613" w:rsidR="003229C2" w:rsidRDefault="00D837B1" w:rsidP="00D837B1">
      <w:pPr>
        <w:pStyle w:val="Heading2"/>
      </w:pPr>
      <w:r w:rsidRPr="005C24EB">
        <w:t>SUMMARY OF ISSUE</w:t>
      </w:r>
      <w:r w:rsidR="00126923">
        <w:t xml:space="preserve">  </w:t>
      </w:r>
    </w:p>
    <w:p w14:paraId="6208297A" w14:textId="1EB57DA8" w:rsidR="00D837B1" w:rsidRDefault="00D837B1" w:rsidP="001F62B8">
      <w:pPr>
        <w:pStyle w:val="ListContinue"/>
        <w:numPr>
          <w:ilvl w:val="0"/>
          <w:numId w:val="8"/>
        </w:numPr>
        <w:tabs>
          <w:tab w:val="clear" w:pos="360"/>
          <w:tab w:val="num" w:pos="-720"/>
        </w:tabs>
      </w:pPr>
      <w:r w:rsidRPr="005C24EB">
        <w:t xml:space="preserve">The guidance within this issue paper introduces </w:t>
      </w:r>
      <w:r w:rsidR="000A30D0">
        <w:t>new statutory accounting concept</w:t>
      </w:r>
      <w:r w:rsidRPr="005C24EB">
        <w:t xml:space="preserve"> revisions to </w:t>
      </w:r>
      <w:r w:rsidR="0049324E" w:rsidRPr="0049324E">
        <w:rPr>
          <w:i/>
          <w:iCs/>
        </w:rPr>
        <w:t>SSAP No. 26R—Bonds</w:t>
      </w:r>
      <w:r w:rsidR="0049324E">
        <w:t xml:space="preserve"> </w:t>
      </w:r>
      <w:r w:rsidR="000A30D0">
        <w:t xml:space="preserve">(SSAP No. 26R) </w:t>
      </w:r>
      <w:r w:rsidR="0049324E">
        <w:t xml:space="preserve">and </w:t>
      </w:r>
      <w:r w:rsidR="00D77DB1" w:rsidRPr="005C24EB">
        <w:rPr>
          <w:i/>
          <w:iCs/>
        </w:rPr>
        <w:t>SSAP No. 43R—Loan-backed and Structured Securities</w:t>
      </w:r>
      <w:r w:rsidR="00D77DB1" w:rsidRPr="005C24EB">
        <w:t xml:space="preserve"> </w:t>
      </w:r>
      <w:r w:rsidR="002736DB" w:rsidRPr="005C24EB">
        <w:t xml:space="preserve">(SSAP No. </w:t>
      </w:r>
      <w:r w:rsidR="00D77DB1" w:rsidRPr="005C24EB">
        <w:t>43R</w:t>
      </w:r>
      <w:r w:rsidR="00965741" w:rsidRPr="005C24EB">
        <w:t xml:space="preserve">) </w:t>
      </w:r>
      <w:r w:rsidR="0055325E" w:rsidRPr="005C24EB">
        <w:t xml:space="preserve">pursuant to </w:t>
      </w:r>
      <w:r w:rsidR="00C46554" w:rsidRPr="005C24EB">
        <w:t>the</w:t>
      </w:r>
      <w:r w:rsidRPr="005C24EB">
        <w:t xml:space="preserve"> </w:t>
      </w:r>
      <w:r w:rsidR="00C46554" w:rsidRPr="005C24EB">
        <w:t>Statutory Accounting Principles (E) Working Group’s</w:t>
      </w:r>
      <w:r w:rsidR="00223299" w:rsidRPr="005C24EB">
        <w:t xml:space="preserve"> (Working Group)</w:t>
      </w:r>
      <w:r w:rsidR="00C46554" w:rsidRPr="005C24EB">
        <w:t xml:space="preserve"> </w:t>
      </w:r>
      <w:r w:rsidRPr="005C24EB">
        <w:t>Investment Classification Project</w:t>
      </w:r>
      <w:r w:rsidR="00D77DB1" w:rsidRPr="005C24EB">
        <w:t xml:space="preserve"> as well as in response to expand</w:t>
      </w:r>
      <w:r w:rsidR="006F63C0" w:rsidRPr="005C24EB">
        <w:t>ing</w:t>
      </w:r>
      <w:r w:rsidR="00D77DB1" w:rsidRPr="005C24EB">
        <w:t xml:space="preserve"> investment structures </w:t>
      </w:r>
      <w:r w:rsidR="006F63C0" w:rsidRPr="005C24EB">
        <w:t xml:space="preserve">that have been </w:t>
      </w:r>
      <w:r w:rsidR="006006CB">
        <w:t xml:space="preserve">reported </w:t>
      </w:r>
      <w:r w:rsidR="000A30D0">
        <w:t>on Schedule D-1: Long-Term Bonds</w:t>
      </w:r>
      <w:r w:rsidR="00693054">
        <w:t xml:space="preserve">. </w:t>
      </w:r>
      <w:r w:rsidR="00C46554" w:rsidRPr="005C24EB">
        <w:t>The Investment Classification Project</w:t>
      </w:r>
      <w:r w:rsidR="008F0D71" w:rsidRPr="005C24EB">
        <w:t xml:space="preserve"> reflects a comprehensive review </w:t>
      </w:r>
      <w:r w:rsidR="00C46554" w:rsidRPr="005C24EB">
        <w:t xml:space="preserve">to address a variety of issues pertaining to definitions, </w:t>
      </w:r>
      <w:proofErr w:type="gramStart"/>
      <w:r w:rsidR="00C46554" w:rsidRPr="005C24EB">
        <w:t>measurement</w:t>
      </w:r>
      <w:proofErr w:type="gramEnd"/>
      <w:r w:rsidR="00C46554" w:rsidRPr="005C24EB">
        <w:t xml:space="preserve"> and overall scope of the investment SSAPs. </w:t>
      </w:r>
      <w:r w:rsidR="002C4C74">
        <w:t xml:space="preserve">Although SSAP No. 26R was </w:t>
      </w:r>
      <w:r w:rsidR="000A30D0">
        <w:t xml:space="preserve">previously </w:t>
      </w:r>
      <w:r w:rsidR="002C4C74">
        <w:t xml:space="preserve">revised pursuant to the Investment Classification Project in </w:t>
      </w:r>
      <w:r w:rsidR="0003216A">
        <w:t>2017</w:t>
      </w:r>
      <w:r w:rsidR="00020883">
        <w:t xml:space="preserve">, it was identified that some entities were classifying securities issued from special purpose vehicles (SPVs) in scope of SSAP No. 26R instead of SSAP No. 43R. </w:t>
      </w:r>
      <w:r w:rsidR="00373469">
        <w:t xml:space="preserve">As the </w:t>
      </w:r>
      <w:r w:rsidR="00693054">
        <w:t xml:space="preserve">focus of this current project is on the </w:t>
      </w:r>
      <w:r w:rsidR="002456F3">
        <w:t xml:space="preserve">substance of investments, regardless of whether they include an SPV for issuance, </w:t>
      </w:r>
      <w:r w:rsidR="00EE4ABA">
        <w:t>th</w:t>
      </w:r>
      <w:r w:rsidR="002456F3">
        <w:t xml:space="preserve">is </w:t>
      </w:r>
      <w:r w:rsidR="00EE4ABA">
        <w:t>project includes both SSAP No. 26R and SSAP No. 43R.</w:t>
      </w:r>
    </w:p>
    <w:p w14:paraId="52E21A2A" w14:textId="77777777" w:rsidR="00110334" w:rsidRPr="005C24EB" w:rsidRDefault="00110334" w:rsidP="00110334">
      <w:pPr>
        <w:pStyle w:val="Heading2"/>
        <w:rPr>
          <w:bCs/>
          <w:iCs/>
          <w:caps w:val="0"/>
        </w:rPr>
      </w:pPr>
      <w:r>
        <w:t>summary conclusion</w:t>
      </w:r>
    </w:p>
    <w:p w14:paraId="44C6B5C6" w14:textId="22D5C029" w:rsidR="00126923" w:rsidRDefault="001B25D0" w:rsidP="001F62B8">
      <w:pPr>
        <w:pStyle w:val="ListContinue"/>
        <w:numPr>
          <w:ilvl w:val="0"/>
          <w:numId w:val="8"/>
        </w:numPr>
        <w:tabs>
          <w:tab w:val="clear" w:pos="360"/>
          <w:tab w:val="num" w:pos="-720"/>
        </w:tabs>
      </w:pPr>
      <w:r>
        <w:t xml:space="preserve">Investments eligible for reporting </w:t>
      </w:r>
      <w:ins w:id="1" w:author="Gann, Julie" w:date="2022-11-09T10:42:00Z">
        <w:r w:rsidR="00566E18">
          <w:t xml:space="preserve">as </w:t>
        </w:r>
        <w:r w:rsidR="00D55937">
          <w:t>bonds</w:t>
        </w:r>
        <w:r w:rsidR="00566E18">
          <w:t xml:space="preserve"> </w:t>
        </w:r>
      </w:ins>
      <w:r>
        <w:t>on Schedule D-1 shall comply with the</w:t>
      </w:r>
      <w:r w:rsidR="00D45D73">
        <w:t xml:space="preserve"> </w:t>
      </w:r>
      <w:r w:rsidR="009457C8">
        <w:t>princip</w:t>
      </w:r>
      <w:r w:rsidR="004A2B5F">
        <w:t>le</w:t>
      </w:r>
      <w:r w:rsidR="002D6C6F">
        <w:t>s</w:t>
      </w:r>
      <w:r w:rsidR="004F0FB5">
        <w:t xml:space="preserve">-based </w:t>
      </w:r>
      <w:r w:rsidR="00477126">
        <w:t>definition of a bond</w:t>
      </w:r>
      <w:r w:rsidR="006376C0">
        <w:t xml:space="preserve"> or be specifically noted in scope of SSAP No. 26R or SSAP No. 43R</w:t>
      </w:r>
      <w:r w:rsidR="00477126">
        <w:t xml:space="preserve">. </w:t>
      </w:r>
      <w:r w:rsidR="00B83104">
        <w:t xml:space="preserve">Revisions to reflect </w:t>
      </w:r>
      <w:r w:rsidR="00477126">
        <w:t xml:space="preserve">the principles-based bond definition </w:t>
      </w:r>
      <w:r w:rsidR="00D45D73">
        <w:t xml:space="preserve">will be </w:t>
      </w:r>
      <w:r w:rsidR="00B83104">
        <w:t>incorporated to</w:t>
      </w:r>
      <w:r w:rsidR="00D45D73">
        <w:t xml:space="preserve"> SSAP No. 26R and SSAP No. 43R.</w:t>
      </w:r>
      <w:r w:rsidR="004812C0">
        <w:t xml:space="preserve"> T</w:t>
      </w:r>
      <w:r w:rsidR="00531976">
        <w:t>racked change</w:t>
      </w:r>
      <w:r w:rsidR="004812C0">
        <w:t>s</w:t>
      </w:r>
      <w:r w:rsidR="00531976">
        <w:t xml:space="preserve"> to reflect this guidance are shown in </w:t>
      </w:r>
      <w:r w:rsidR="00531976" w:rsidRPr="00531976">
        <w:rPr>
          <w:highlight w:val="lightGray"/>
        </w:rPr>
        <w:t>Exhibit A &amp; B</w:t>
      </w:r>
      <w:r w:rsidR="00531976">
        <w:t>.</w:t>
      </w:r>
    </w:p>
    <w:p w14:paraId="26905685" w14:textId="3DA01D8B" w:rsidR="004D0F6B" w:rsidRDefault="000735A2" w:rsidP="004D0F6B">
      <w:pPr>
        <w:pStyle w:val="Heading2"/>
      </w:pPr>
      <w:r>
        <w:t>Discussion</w:t>
      </w:r>
    </w:p>
    <w:p w14:paraId="06054A13" w14:textId="505B57BA" w:rsidR="00F65804" w:rsidRDefault="00F65804" w:rsidP="001F62B8">
      <w:pPr>
        <w:pStyle w:val="ListContinue"/>
        <w:numPr>
          <w:ilvl w:val="0"/>
          <w:numId w:val="8"/>
        </w:numPr>
        <w:tabs>
          <w:tab w:val="clear" w:pos="360"/>
          <w:tab w:val="num" w:pos="0"/>
        </w:tabs>
      </w:pPr>
      <w:r>
        <w:t xml:space="preserve">The discussion of this issue originally began in </w:t>
      </w:r>
      <w:r w:rsidR="00B85636">
        <w:t xml:space="preserve">August 2019 with agenda item 2019-21: </w:t>
      </w:r>
      <w:r w:rsidR="008A74C4">
        <w:t xml:space="preserve">SSAP No. 43R – Equity Investments. This agenda item </w:t>
      </w:r>
      <w:r w:rsidR="0000415E">
        <w:t xml:space="preserve">was drafted to consider clarification to SSAP No. 43R particularly with regards to collateralized fund obligations and similar structures that reflect underlying equity interests. </w:t>
      </w:r>
      <w:r w:rsidR="009406C7">
        <w:t xml:space="preserve">In response to </w:t>
      </w:r>
      <w:r w:rsidR="00C56620">
        <w:t xml:space="preserve">the </w:t>
      </w:r>
      <w:r w:rsidR="009406C7">
        <w:t xml:space="preserve">discussion </w:t>
      </w:r>
      <w:r w:rsidR="00FA6EC1">
        <w:t xml:space="preserve">of comment letters in January 2020, this project was expanded to include a comprehensive review of SSAP No. 43R under the </w:t>
      </w:r>
      <w:r w:rsidR="009D0C0A">
        <w:t xml:space="preserve">Working Group’s </w:t>
      </w:r>
      <w:r w:rsidR="00C477E9">
        <w:t>I</w:t>
      </w:r>
      <w:r w:rsidR="00FA6EC1">
        <w:t xml:space="preserve">nvestment </w:t>
      </w:r>
      <w:r w:rsidR="00C477E9">
        <w:t>C</w:t>
      </w:r>
      <w:r w:rsidR="00FA6EC1">
        <w:t xml:space="preserve">lassification </w:t>
      </w:r>
      <w:r w:rsidR="00C477E9">
        <w:t>P</w:t>
      </w:r>
      <w:r w:rsidR="00FA6EC1">
        <w:t>roject</w:t>
      </w:r>
      <w:r w:rsidR="009D0C0A">
        <w:t>, with NAIC staff directed to prepare a discussion document for subsequent review.</w:t>
      </w:r>
    </w:p>
    <w:p w14:paraId="6EAD77A6" w14:textId="7332FC48" w:rsidR="00832E51" w:rsidRDefault="00001249" w:rsidP="001F62B8">
      <w:pPr>
        <w:pStyle w:val="ListContinue"/>
        <w:numPr>
          <w:ilvl w:val="0"/>
          <w:numId w:val="8"/>
        </w:numPr>
        <w:tabs>
          <w:tab w:val="clear" w:pos="360"/>
          <w:tab w:val="num" w:pos="0"/>
        </w:tabs>
      </w:pPr>
      <w:r>
        <w:t>A</w:t>
      </w:r>
      <w:r w:rsidR="007F666B">
        <w:t xml:space="preserve"> preliminary </w:t>
      </w:r>
      <w:r w:rsidR="00012D79">
        <w:t xml:space="preserve">discussion document </w:t>
      </w:r>
      <w:r w:rsidR="007F666B">
        <w:t xml:space="preserve">was </w:t>
      </w:r>
      <w:r w:rsidR="00012D79">
        <w:t xml:space="preserve">exposed for comment on March 18, 2020. </w:t>
      </w:r>
      <w:r w:rsidR="005A5156">
        <w:t xml:space="preserve">Although there were no proposed recommendations in </w:t>
      </w:r>
      <w:r w:rsidR="00506439">
        <w:t>th</w:t>
      </w:r>
      <w:r w:rsidR="00236772">
        <w:t>at</w:t>
      </w:r>
      <w:r w:rsidR="00506439">
        <w:t xml:space="preserve"> exposed</w:t>
      </w:r>
      <w:r w:rsidR="005A5156">
        <w:t xml:space="preserve"> document, </w:t>
      </w:r>
      <w:r w:rsidR="00236772">
        <w:t>it</w:t>
      </w:r>
      <w:r w:rsidR="00D3685D">
        <w:t xml:space="preserve"> captured the following</w:t>
      </w:r>
      <w:r w:rsidR="00832E51">
        <w:t xml:space="preserve">: </w:t>
      </w:r>
    </w:p>
    <w:p w14:paraId="54A39941" w14:textId="3370194D" w:rsidR="00832E51" w:rsidRDefault="00A12FD7" w:rsidP="00D3685D">
      <w:pPr>
        <w:pStyle w:val="ListContinue"/>
        <w:numPr>
          <w:ilvl w:val="1"/>
          <w:numId w:val="8"/>
        </w:numPr>
      </w:pPr>
      <w:r>
        <w:t xml:space="preserve">History of the </w:t>
      </w:r>
      <w:r w:rsidR="009F1A42">
        <w:t>d</w:t>
      </w:r>
      <w:r>
        <w:t xml:space="preserve">efinition / </w:t>
      </w:r>
      <w:r w:rsidR="004E6B31">
        <w:t>s</w:t>
      </w:r>
      <w:r>
        <w:t xml:space="preserve">cope </w:t>
      </w:r>
      <w:r w:rsidR="004E6B31">
        <w:t>d</w:t>
      </w:r>
      <w:r>
        <w:t>evelopment of SSAP No. 43R</w:t>
      </w:r>
      <w:r w:rsidR="00A2631B">
        <w:t>.</w:t>
      </w:r>
      <w:r w:rsidR="00610569">
        <w:t xml:space="preserve"> (This history has been retained in </w:t>
      </w:r>
      <w:r w:rsidR="00610569" w:rsidRPr="00610569">
        <w:rPr>
          <w:highlight w:val="lightGray"/>
        </w:rPr>
        <w:t>Exhibit ___</w:t>
      </w:r>
      <w:r w:rsidR="00610569">
        <w:t xml:space="preserve"> of this Issue Paper.)</w:t>
      </w:r>
    </w:p>
    <w:p w14:paraId="25ABD714" w14:textId="63F0C1C5" w:rsidR="00A12FD7" w:rsidRDefault="00A12FD7" w:rsidP="00D3685D">
      <w:pPr>
        <w:pStyle w:val="ListContinue"/>
        <w:numPr>
          <w:ilvl w:val="1"/>
          <w:numId w:val="8"/>
        </w:numPr>
      </w:pPr>
      <w:r>
        <w:t xml:space="preserve">Definitions of </w:t>
      </w:r>
      <w:r w:rsidR="004E6B31">
        <w:t>a</w:t>
      </w:r>
      <w:r>
        <w:t xml:space="preserve">sset </w:t>
      </w:r>
      <w:r w:rsidR="004E6B31">
        <w:t>b</w:t>
      </w:r>
      <w:r>
        <w:t xml:space="preserve">acked </w:t>
      </w:r>
      <w:r w:rsidR="00A163F5">
        <w:t>s</w:t>
      </w:r>
      <w:r>
        <w:t>ecurities</w:t>
      </w:r>
      <w:r w:rsidR="00997B77">
        <w:t xml:space="preserve"> (ABS)</w:t>
      </w:r>
      <w:r w:rsidR="00610569">
        <w:t xml:space="preserve"> from the Code of Federal Regulations</w:t>
      </w:r>
      <w:r w:rsidR="001F34B9">
        <w:t xml:space="preserve"> (CFR)</w:t>
      </w:r>
      <w:r w:rsidR="00DE1BB1">
        <w:t xml:space="preserve">, </w:t>
      </w:r>
      <w:r w:rsidR="00747DFD">
        <w:t xml:space="preserve">the Securities Exchange Act of 1934 and </w:t>
      </w:r>
      <w:r w:rsidR="00797BA4">
        <w:t>NAIC</w:t>
      </w:r>
      <w:r w:rsidR="00747DFD">
        <w:t xml:space="preserve"> Model </w:t>
      </w:r>
      <w:r w:rsidR="00797BA4">
        <w:t>280</w:t>
      </w:r>
      <w:r w:rsidR="000E0BBF">
        <w:t>, Investments of Insurers Model Act (Defined Limits Version)</w:t>
      </w:r>
      <w:r w:rsidR="00797BA4">
        <w:t>.</w:t>
      </w:r>
    </w:p>
    <w:p w14:paraId="435E32A9" w14:textId="2E9D1822" w:rsidR="00997B77" w:rsidRDefault="00997B77" w:rsidP="00D3685D">
      <w:pPr>
        <w:pStyle w:val="ListContinue"/>
        <w:numPr>
          <w:ilvl w:val="1"/>
          <w:numId w:val="8"/>
        </w:numPr>
      </w:pPr>
      <w:r>
        <w:lastRenderedPageBreak/>
        <w:t xml:space="preserve">Potential </w:t>
      </w:r>
      <w:r w:rsidR="00A2631B">
        <w:t>o</w:t>
      </w:r>
      <w:r>
        <w:t xml:space="preserve">ptions for the </w:t>
      </w:r>
      <w:r w:rsidR="00A2631B">
        <w:t>a</w:t>
      </w:r>
      <w:r>
        <w:t xml:space="preserve">ccounting and </w:t>
      </w:r>
      <w:r w:rsidR="00A2631B">
        <w:t>r</w:t>
      </w:r>
      <w:r>
        <w:t>eporting of ABS based on whether they were considered traditional securitizations</w:t>
      </w:r>
      <w:r w:rsidR="009F1A42">
        <w:t xml:space="preserve"> </w:t>
      </w:r>
      <w:r w:rsidR="00A163F5">
        <w:t xml:space="preserve">in accordance with the </w:t>
      </w:r>
      <w:r w:rsidR="00A2631B">
        <w:t xml:space="preserve">Code of Federal Regulations (CFR) </w:t>
      </w:r>
      <w:r w:rsidR="00A2631B" w:rsidRPr="005C24EB">
        <w:rPr>
          <w:szCs w:val="22"/>
        </w:rPr>
        <w:t>(</w:t>
      </w:r>
      <w:r w:rsidR="00A2631B" w:rsidRPr="005C24EB">
        <w:t>17 CFR 229.1101(c))</w:t>
      </w:r>
      <w:r w:rsidR="00A2631B">
        <w:rPr>
          <w:szCs w:val="22"/>
        </w:rPr>
        <w:t xml:space="preserve"> definition</w:t>
      </w:r>
      <w:r w:rsidR="00A163F5">
        <w:t xml:space="preserve"> of an ABS or</w:t>
      </w:r>
      <w:r w:rsidR="009F1A42">
        <w:t xml:space="preserve"> non-traditional securitizations</w:t>
      </w:r>
      <w:r w:rsidR="00A163F5">
        <w:t xml:space="preserve"> that did not comply with the CFR definition</w:t>
      </w:r>
      <w:r w:rsidR="00996D60">
        <w:t xml:space="preserve">. </w:t>
      </w:r>
    </w:p>
    <w:p w14:paraId="6E4B7373" w14:textId="2784AD73" w:rsidR="00A2631B" w:rsidRDefault="00996D60" w:rsidP="00A2631B">
      <w:pPr>
        <w:pStyle w:val="ListContinue"/>
        <w:numPr>
          <w:ilvl w:val="0"/>
          <w:numId w:val="8"/>
        </w:numPr>
        <w:tabs>
          <w:tab w:val="clear" w:pos="360"/>
          <w:tab w:val="num" w:pos="0"/>
        </w:tabs>
        <w:rPr>
          <w:szCs w:val="22"/>
        </w:rPr>
      </w:pPr>
      <w:r>
        <w:rPr>
          <w:szCs w:val="22"/>
        </w:rPr>
        <w:t xml:space="preserve">In response to </w:t>
      </w:r>
      <w:r w:rsidR="00A44AF8">
        <w:rPr>
          <w:szCs w:val="22"/>
        </w:rPr>
        <w:t xml:space="preserve">this </w:t>
      </w:r>
      <w:r>
        <w:rPr>
          <w:szCs w:val="22"/>
        </w:rPr>
        <w:t xml:space="preserve">initial </w:t>
      </w:r>
      <w:r w:rsidR="00A44AF8">
        <w:rPr>
          <w:szCs w:val="22"/>
        </w:rPr>
        <w:t xml:space="preserve">exposure, a </w:t>
      </w:r>
      <w:r w:rsidR="008B5D00">
        <w:rPr>
          <w:szCs w:val="22"/>
        </w:rPr>
        <w:t xml:space="preserve">detailed </w:t>
      </w:r>
      <w:r w:rsidR="00A44AF8">
        <w:rPr>
          <w:szCs w:val="22"/>
        </w:rPr>
        <w:t xml:space="preserve">comment letter </w:t>
      </w:r>
      <w:r w:rsidR="0059560C">
        <w:rPr>
          <w:szCs w:val="22"/>
        </w:rPr>
        <w:t>dated July 31, 2020</w:t>
      </w:r>
      <w:r w:rsidR="002456F3">
        <w:rPr>
          <w:szCs w:val="22"/>
        </w:rPr>
        <w:t>,</w:t>
      </w:r>
      <w:r w:rsidR="0059560C">
        <w:rPr>
          <w:szCs w:val="22"/>
        </w:rPr>
        <w:t xml:space="preserve"> </w:t>
      </w:r>
      <w:r w:rsidR="00A44AF8">
        <w:rPr>
          <w:szCs w:val="22"/>
        </w:rPr>
        <w:t xml:space="preserve">was received from interested parties. </w:t>
      </w:r>
      <w:r w:rsidR="007D02FF">
        <w:rPr>
          <w:szCs w:val="22"/>
        </w:rPr>
        <w:t xml:space="preserve">Although a variety of </w:t>
      </w:r>
      <w:r w:rsidR="002456F3">
        <w:rPr>
          <w:szCs w:val="22"/>
        </w:rPr>
        <w:t>elements were noted</w:t>
      </w:r>
      <w:r w:rsidR="007D02FF">
        <w:rPr>
          <w:szCs w:val="22"/>
        </w:rPr>
        <w:t xml:space="preserve">, </w:t>
      </w:r>
      <w:r w:rsidR="00630846">
        <w:rPr>
          <w:szCs w:val="22"/>
        </w:rPr>
        <w:t>two key issues were the primary focus</w:t>
      </w:r>
      <w:r w:rsidR="00BE5884">
        <w:rPr>
          <w:szCs w:val="22"/>
        </w:rPr>
        <w:t xml:space="preserve">: </w:t>
      </w:r>
    </w:p>
    <w:p w14:paraId="1EDB36D1" w14:textId="48173453" w:rsidR="00BE5884" w:rsidRDefault="00BE5884" w:rsidP="00BE5884">
      <w:pPr>
        <w:pStyle w:val="ListContinue"/>
        <w:numPr>
          <w:ilvl w:val="1"/>
          <w:numId w:val="8"/>
        </w:numPr>
        <w:rPr>
          <w:szCs w:val="22"/>
        </w:rPr>
      </w:pPr>
      <w:r>
        <w:rPr>
          <w:szCs w:val="22"/>
        </w:rPr>
        <w:t>Separation between SSAP No. 26R and SSAP No. 43R</w:t>
      </w:r>
      <w:r w:rsidR="00D40CA1">
        <w:rPr>
          <w:szCs w:val="22"/>
        </w:rPr>
        <w:t xml:space="preserve">: </w:t>
      </w:r>
      <w:r w:rsidR="00EA5503">
        <w:rPr>
          <w:szCs w:val="22"/>
        </w:rPr>
        <w:t xml:space="preserve">Pursuant to the comments received, it </w:t>
      </w:r>
      <w:r w:rsidR="001F2952">
        <w:rPr>
          <w:szCs w:val="22"/>
        </w:rPr>
        <w:t>was i</w:t>
      </w:r>
      <w:r w:rsidR="00EA5503">
        <w:rPr>
          <w:szCs w:val="22"/>
        </w:rPr>
        <w:t xml:space="preserve">dentified that many insurers </w:t>
      </w:r>
      <w:r w:rsidR="00B6611E">
        <w:rPr>
          <w:szCs w:val="22"/>
        </w:rPr>
        <w:t>had different interpretations of the</w:t>
      </w:r>
      <w:r w:rsidR="00EA5503">
        <w:rPr>
          <w:szCs w:val="22"/>
        </w:rPr>
        <w:t xml:space="preserve"> </w:t>
      </w:r>
      <w:r w:rsidR="00232295">
        <w:rPr>
          <w:szCs w:val="22"/>
        </w:rPr>
        <w:t xml:space="preserve">adopted </w:t>
      </w:r>
      <w:r w:rsidR="00EA5503">
        <w:rPr>
          <w:szCs w:val="22"/>
        </w:rPr>
        <w:t xml:space="preserve">2010 revisions that separated investments between SSAP No. 26R and SSAP No. 43R due to the presence of a “trust” or an “SPV” structure. </w:t>
      </w:r>
      <w:r w:rsidR="00D71D23">
        <w:rPr>
          <w:szCs w:val="22"/>
        </w:rPr>
        <w:t>As such, investment designs that had been identified as concerning due to the underlying investments in the SPV (</w:t>
      </w:r>
      <w:r w:rsidR="00AD6E23">
        <w:rPr>
          <w:szCs w:val="22"/>
        </w:rPr>
        <w:t xml:space="preserve">e.g., equity-driven investments) believed </w:t>
      </w:r>
      <w:r w:rsidR="001E5AFA">
        <w:rPr>
          <w:szCs w:val="22"/>
        </w:rPr>
        <w:t xml:space="preserve">by some </w:t>
      </w:r>
      <w:r w:rsidR="00AD6E23">
        <w:rPr>
          <w:szCs w:val="22"/>
        </w:rPr>
        <w:t xml:space="preserve">to be limited to SSAP No. 43R </w:t>
      </w:r>
      <w:r w:rsidR="00D848C7">
        <w:rPr>
          <w:szCs w:val="22"/>
        </w:rPr>
        <w:t>wer</w:t>
      </w:r>
      <w:r w:rsidR="001E5AFA">
        <w:rPr>
          <w:szCs w:val="22"/>
        </w:rPr>
        <w:t>e, under some interpretations, eligible to be captured in scope of</w:t>
      </w:r>
      <w:r w:rsidR="00DA097A">
        <w:rPr>
          <w:szCs w:val="22"/>
        </w:rPr>
        <w:t xml:space="preserve"> </w:t>
      </w:r>
      <w:r w:rsidR="00AD6E23">
        <w:rPr>
          <w:szCs w:val="22"/>
        </w:rPr>
        <w:t xml:space="preserve">SSAP No. 26R. </w:t>
      </w:r>
    </w:p>
    <w:p w14:paraId="1E7E6C3D" w14:textId="10D60BDA" w:rsidR="00BE5884" w:rsidRPr="005C24EB" w:rsidRDefault="00BE5884" w:rsidP="00BE5884">
      <w:pPr>
        <w:pStyle w:val="ListContinue"/>
        <w:numPr>
          <w:ilvl w:val="1"/>
          <w:numId w:val="8"/>
        </w:numPr>
        <w:rPr>
          <w:szCs w:val="22"/>
        </w:rPr>
      </w:pPr>
      <w:r>
        <w:rPr>
          <w:szCs w:val="22"/>
        </w:rPr>
        <w:t xml:space="preserve">Defining an </w:t>
      </w:r>
      <w:r w:rsidR="008D5A78">
        <w:rPr>
          <w:szCs w:val="22"/>
        </w:rPr>
        <w:t>asset backed security</w:t>
      </w:r>
      <w:r w:rsidR="00553D20" w:rsidRPr="00CF3FC0">
        <w:rPr>
          <w:szCs w:val="22"/>
        </w:rPr>
        <w:t>:</w:t>
      </w:r>
      <w:r w:rsidR="00553D20">
        <w:rPr>
          <w:szCs w:val="22"/>
        </w:rPr>
        <w:t xml:space="preserve"> </w:t>
      </w:r>
      <w:r w:rsidR="00174E35">
        <w:rPr>
          <w:szCs w:val="22"/>
        </w:rPr>
        <w:t xml:space="preserve">The </w:t>
      </w:r>
      <w:r w:rsidR="00BF49C5">
        <w:rPr>
          <w:szCs w:val="22"/>
        </w:rPr>
        <w:t xml:space="preserve">comments received focused heavily on whether the </w:t>
      </w:r>
      <w:r w:rsidR="004C5227">
        <w:rPr>
          <w:szCs w:val="22"/>
        </w:rPr>
        <w:t xml:space="preserve">17 CFR definition </w:t>
      </w:r>
      <w:r w:rsidR="00D506F6">
        <w:rPr>
          <w:szCs w:val="22"/>
        </w:rPr>
        <w:t>captured securities within the 1933 or 1934 Securities Act</w:t>
      </w:r>
      <w:r w:rsidR="00A47D17">
        <w:rPr>
          <w:szCs w:val="22"/>
        </w:rPr>
        <w:t xml:space="preserve">. </w:t>
      </w:r>
      <w:r w:rsidR="0086325B">
        <w:rPr>
          <w:szCs w:val="22"/>
        </w:rPr>
        <w:t xml:space="preserve">The </w:t>
      </w:r>
      <w:r w:rsidR="00AA2E4D">
        <w:rPr>
          <w:szCs w:val="22"/>
        </w:rPr>
        <w:t xml:space="preserve">proposed </w:t>
      </w:r>
      <w:r w:rsidR="0086325B">
        <w:rPr>
          <w:szCs w:val="22"/>
        </w:rPr>
        <w:t xml:space="preserve">use of the </w:t>
      </w:r>
      <w:r w:rsidR="00AA2E4D">
        <w:rPr>
          <w:szCs w:val="22"/>
        </w:rPr>
        <w:t xml:space="preserve">17 </w:t>
      </w:r>
      <w:r w:rsidR="00F651C2">
        <w:rPr>
          <w:szCs w:val="22"/>
        </w:rPr>
        <w:t xml:space="preserve">CFR </w:t>
      </w:r>
      <w:r w:rsidR="00A47D17">
        <w:rPr>
          <w:szCs w:val="22"/>
        </w:rPr>
        <w:t>definition</w:t>
      </w:r>
      <w:r w:rsidR="00AA2E4D">
        <w:rPr>
          <w:szCs w:val="22"/>
        </w:rPr>
        <w:t xml:space="preserve">, which is </w:t>
      </w:r>
      <w:r w:rsidR="00F62603">
        <w:rPr>
          <w:szCs w:val="22"/>
        </w:rPr>
        <w:t xml:space="preserve">the ABS definition used by the SEC </w:t>
      </w:r>
      <w:r w:rsidR="004F3681">
        <w:rPr>
          <w:szCs w:val="22"/>
        </w:rPr>
        <w:t>as a nationally recognized statistical ratings organization (</w:t>
      </w:r>
      <w:r w:rsidR="00F62603">
        <w:rPr>
          <w:szCs w:val="22"/>
        </w:rPr>
        <w:t>NRSRO</w:t>
      </w:r>
      <w:r w:rsidR="004F3681">
        <w:rPr>
          <w:szCs w:val="22"/>
        </w:rPr>
        <w:t>)</w:t>
      </w:r>
      <w:r w:rsidR="00E94DFE">
        <w:rPr>
          <w:szCs w:val="22"/>
        </w:rPr>
        <w:t xml:space="preserve"> </w:t>
      </w:r>
      <w:r w:rsidR="007A6207">
        <w:rPr>
          <w:szCs w:val="22"/>
        </w:rPr>
        <w:t xml:space="preserve">registered </w:t>
      </w:r>
      <w:r w:rsidR="00E94DFE">
        <w:rPr>
          <w:szCs w:val="22"/>
        </w:rPr>
        <w:t>for asset-backed securities</w:t>
      </w:r>
      <w:r w:rsidR="005E3FF6">
        <w:rPr>
          <w:szCs w:val="22"/>
        </w:rPr>
        <w:t xml:space="preserve">, </w:t>
      </w:r>
      <w:r w:rsidR="007A48D8">
        <w:rPr>
          <w:szCs w:val="22"/>
        </w:rPr>
        <w:t xml:space="preserve">was intended </w:t>
      </w:r>
      <w:r w:rsidR="00AF774D">
        <w:rPr>
          <w:szCs w:val="22"/>
        </w:rPr>
        <w:t xml:space="preserve">to allow </w:t>
      </w:r>
      <w:r w:rsidR="007A48D8">
        <w:rPr>
          <w:szCs w:val="22"/>
        </w:rPr>
        <w:t xml:space="preserve">consistency </w:t>
      </w:r>
      <w:r w:rsidR="00AF774D">
        <w:rPr>
          <w:szCs w:val="22"/>
        </w:rPr>
        <w:t>in ABS</w:t>
      </w:r>
      <w:r w:rsidR="007A48D8">
        <w:rPr>
          <w:szCs w:val="22"/>
        </w:rPr>
        <w:t xml:space="preserve"> items permitted for NRSRO </w:t>
      </w:r>
      <w:r w:rsidR="0086325B">
        <w:rPr>
          <w:szCs w:val="22"/>
        </w:rPr>
        <w:t>designations</w:t>
      </w:r>
      <w:r w:rsidR="00AA2E4D">
        <w:rPr>
          <w:szCs w:val="22"/>
        </w:rPr>
        <w:t xml:space="preserve">. Furthermore, it was only the first “broad brush” in determining whether an investment would be initially captured in scope of SSAP No. 43R. </w:t>
      </w:r>
      <w:r w:rsidR="00D5766A">
        <w:rPr>
          <w:szCs w:val="22"/>
        </w:rPr>
        <w:t>Regardless, based on the comments received</w:t>
      </w:r>
      <w:r w:rsidR="00676A7E">
        <w:rPr>
          <w:szCs w:val="22"/>
        </w:rPr>
        <w:t>, which noted variations between</w:t>
      </w:r>
      <w:r w:rsidR="00D5766A">
        <w:rPr>
          <w:szCs w:val="22"/>
        </w:rPr>
        <w:t xml:space="preserve"> the 1933 and 1934 Securities Act, </w:t>
      </w:r>
      <w:r w:rsidR="00CD058F">
        <w:rPr>
          <w:szCs w:val="22"/>
        </w:rPr>
        <w:t>differences of assessments based on whether an entity is the issuer or acquirer</w:t>
      </w:r>
      <w:r w:rsidR="005200F1">
        <w:rPr>
          <w:szCs w:val="22"/>
        </w:rPr>
        <w:t>, t</w:t>
      </w:r>
      <w:r w:rsidR="00CD058F">
        <w:rPr>
          <w:szCs w:val="22"/>
        </w:rPr>
        <w:t>he legal scrutiny that may be required</w:t>
      </w:r>
      <w:r w:rsidR="0036289E">
        <w:rPr>
          <w:szCs w:val="22"/>
        </w:rPr>
        <w:t xml:space="preserve"> in determining </w:t>
      </w:r>
      <w:r w:rsidR="0095325B">
        <w:rPr>
          <w:szCs w:val="22"/>
        </w:rPr>
        <w:t xml:space="preserve">whether </w:t>
      </w:r>
      <w:r w:rsidR="00C0379C">
        <w:rPr>
          <w:szCs w:val="22"/>
        </w:rPr>
        <w:t xml:space="preserve">an investment </w:t>
      </w:r>
      <w:r w:rsidR="001337FA">
        <w:rPr>
          <w:szCs w:val="22"/>
        </w:rPr>
        <w:t>complies with</w:t>
      </w:r>
      <w:r w:rsidR="00C0379C">
        <w:rPr>
          <w:szCs w:val="22"/>
        </w:rPr>
        <w:t xml:space="preserve"> the </w:t>
      </w:r>
      <w:r w:rsidR="001337FA">
        <w:rPr>
          <w:szCs w:val="22"/>
        </w:rPr>
        <w:t>definition</w:t>
      </w:r>
      <w:r w:rsidR="00CD058F">
        <w:rPr>
          <w:szCs w:val="22"/>
        </w:rPr>
        <w:t xml:space="preserve">, </w:t>
      </w:r>
      <w:r w:rsidR="00873BAF">
        <w:rPr>
          <w:szCs w:val="22"/>
        </w:rPr>
        <w:t>as well as</w:t>
      </w:r>
      <w:r w:rsidR="002C1A67">
        <w:rPr>
          <w:szCs w:val="22"/>
        </w:rPr>
        <w:t xml:space="preserve"> a</w:t>
      </w:r>
      <w:r w:rsidR="0048776C">
        <w:rPr>
          <w:szCs w:val="22"/>
        </w:rPr>
        <w:t xml:space="preserve"> recommendation for independent principles for determining</w:t>
      </w:r>
      <w:r w:rsidR="00386FCD">
        <w:rPr>
          <w:szCs w:val="22"/>
        </w:rPr>
        <w:t xml:space="preserve"> an </w:t>
      </w:r>
      <w:r w:rsidR="001337FA">
        <w:rPr>
          <w:szCs w:val="22"/>
        </w:rPr>
        <w:t xml:space="preserve">investment as an </w:t>
      </w:r>
      <w:r w:rsidR="00386FCD">
        <w:rPr>
          <w:szCs w:val="22"/>
        </w:rPr>
        <w:t>asset backed security</w:t>
      </w:r>
      <w:r w:rsidR="00620845">
        <w:rPr>
          <w:szCs w:val="22"/>
        </w:rPr>
        <w:t xml:space="preserve">, </w:t>
      </w:r>
      <w:r w:rsidR="00AF774D">
        <w:rPr>
          <w:szCs w:val="22"/>
        </w:rPr>
        <w:t>it was identified that further discussion</w:t>
      </w:r>
      <w:r w:rsidR="0036289E">
        <w:rPr>
          <w:szCs w:val="22"/>
        </w:rPr>
        <w:t xml:space="preserve"> should occur</w:t>
      </w:r>
      <w:r w:rsidR="00AF774D">
        <w:rPr>
          <w:szCs w:val="22"/>
        </w:rPr>
        <w:t xml:space="preserve"> </w:t>
      </w:r>
      <w:r w:rsidR="00B645C0">
        <w:rPr>
          <w:szCs w:val="22"/>
        </w:rPr>
        <w:t xml:space="preserve">before </w:t>
      </w:r>
      <w:r w:rsidR="004A2B5F">
        <w:rPr>
          <w:szCs w:val="22"/>
        </w:rPr>
        <w:t xml:space="preserve">utilizing </w:t>
      </w:r>
      <w:r w:rsidR="00B645C0">
        <w:rPr>
          <w:szCs w:val="22"/>
        </w:rPr>
        <w:t>the CFR definition of an asset-backed security</w:t>
      </w:r>
      <w:r w:rsidR="0036289E">
        <w:rPr>
          <w:szCs w:val="22"/>
        </w:rPr>
        <w:t>.</w:t>
      </w:r>
    </w:p>
    <w:p w14:paraId="324A371D" w14:textId="5E7C4687" w:rsidR="00EF3999" w:rsidRDefault="00A65D0A" w:rsidP="001F62B8">
      <w:pPr>
        <w:pStyle w:val="ListContinue"/>
        <w:numPr>
          <w:ilvl w:val="0"/>
          <w:numId w:val="8"/>
        </w:numPr>
        <w:tabs>
          <w:tab w:val="clear" w:pos="360"/>
          <w:tab w:val="num" w:pos="0"/>
        </w:tabs>
      </w:pPr>
      <w:r>
        <w:t xml:space="preserve">After considering the interested parties’ </w:t>
      </w:r>
      <w:r w:rsidR="00975511">
        <w:t>July 31, 2020</w:t>
      </w:r>
      <w:r w:rsidR="00B50688">
        <w:t>,</w:t>
      </w:r>
      <w:r w:rsidR="00975511">
        <w:t xml:space="preserve"> </w:t>
      </w:r>
      <w:r>
        <w:t>comments</w:t>
      </w:r>
      <w:r w:rsidR="00975511">
        <w:t>, the Working Group directed that a small group of industry work</w:t>
      </w:r>
      <w:r w:rsidR="00DF1669">
        <w:t xml:space="preserve"> with Iowa </w:t>
      </w:r>
      <w:r w:rsidR="00D61452">
        <w:t xml:space="preserve">representatives </w:t>
      </w:r>
      <w:r w:rsidR="00DF1669">
        <w:t xml:space="preserve">and NAIC staff to first </w:t>
      </w:r>
      <w:r w:rsidR="00B3109B">
        <w:t xml:space="preserve">define </w:t>
      </w:r>
      <w:r w:rsidR="00DF1669">
        <w:t xml:space="preserve">what should be considered a bond for reporting on Schedule D-1. </w:t>
      </w:r>
      <w:r w:rsidR="00B166F9">
        <w:t>It was identified that some investment designs</w:t>
      </w:r>
      <w:r w:rsidR="00E612E0">
        <w:t xml:space="preserve">, which have been previously captured on </w:t>
      </w:r>
      <w:r w:rsidR="00602C6F">
        <w:t xml:space="preserve">Schedule </w:t>
      </w:r>
      <w:r w:rsidR="00E612E0">
        <w:t>D-1 or are proposed for inclusion</w:t>
      </w:r>
      <w:r w:rsidR="006F235E">
        <w:t xml:space="preserve"> on that schedule</w:t>
      </w:r>
      <w:r w:rsidR="00E612E0">
        <w:t xml:space="preserve">, </w:t>
      </w:r>
      <w:r w:rsidR="00C31FB0">
        <w:t>may be</w:t>
      </w:r>
      <w:r w:rsidR="00B166F9">
        <w:t xml:space="preserve"> well-performing </w:t>
      </w:r>
      <w:r w:rsidR="00C31FB0">
        <w:t>assets, but are not bonds</w:t>
      </w:r>
      <w:r w:rsidR="004C499D">
        <w:t xml:space="preserve"> and should not be </w:t>
      </w:r>
      <w:r w:rsidR="00C0055E">
        <w:t>captured on Schedule D-1</w:t>
      </w:r>
      <w:r w:rsidR="00C31FB0">
        <w:t xml:space="preserve">. It was also noted that </w:t>
      </w:r>
      <w:r w:rsidR="007C3769">
        <w:t xml:space="preserve">regulators are not anticipating these </w:t>
      </w:r>
      <w:r w:rsidR="007C3769" w:rsidRPr="00794383">
        <w:t>sorts of investment</w:t>
      </w:r>
      <w:r w:rsidR="00602C6F" w:rsidRPr="00794383">
        <w:t xml:space="preserve"> structures</w:t>
      </w:r>
      <w:r w:rsidR="007C3769" w:rsidRPr="00794383">
        <w:t xml:space="preserve"> when </w:t>
      </w:r>
      <w:r w:rsidR="003521C8">
        <w:t>reviewing</w:t>
      </w:r>
      <w:r w:rsidR="007C3769" w:rsidRPr="00794383">
        <w:t xml:space="preserve"> </w:t>
      </w:r>
      <w:r w:rsidR="006C0C5F">
        <w:t>D-1</w:t>
      </w:r>
      <w:r w:rsidR="00A937AB">
        <w:t xml:space="preserve"> </w:t>
      </w:r>
      <w:r w:rsidR="00F6713E">
        <w:t xml:space="preserve">and </w:t>
      </w:r>
      <w:r w:rsidR="003521C8">
        <w:t>assessing</w:t>
      </w:r>
      <w:r w:rsidR="008F3EDC">
        <w:t xml:space="preserve"> </w:t>
      </w:r>
      <w:r w:rsidR="004F5F40">
        <w:t xml:space="preserve">investment </w:t>
      </w:r>
      <w:r w:rsidR="008F3EDC">
        <w:t xml:space="preserve">risk. </w:t>
      </w:r>
      <w:r w:rsidR="008A5082" w:rsidRPr="00794383">
        <w:t xml:space="preserve">These small group discussions began </w:t>
      </w:r>
      <w:r w:rsidR="00B0470E" w:rsidRPr="00794383">
        <w:t>Dec</w:t>
      </w:r>
      <w:r w:rsidR="00B0470E">
        <w:t>ember</w:t>
      </w:r>
      <w:r w:rsidR="00B0470E" w:rsidRPr="00794383">
        <w:t xml:space="preserve"> 1, </w:t>
      </w:r>
      <w:proofErr w:type="gramStart"/>
      <w:r w:rsidR="00B0470E" w:rsidRPr="00794383">
        <w:t>2020</w:t>
      </w:r>
      <w:proofErr w:type="gramEnd"/>
      <w:r w:rsidR="00B0470E" w:rsidRPr="00794383">
        <w:t xml:space="preserve"> and</w:t>
      </w:r>
      <w:r w:rsidR="008A5082" w:rsidRPr="00794383">
        <w:t xml:space="preserve"> continued </w:t>
      </w:r>
      <w:r w:rsidR="005D7AB0" w:rsidRPr="00794383">
        <w:t>until the bo</w:t>
      </w:r>
      <w:r w:rsidR="00794383" w:rsidRPr="00794383">
        <w:t>n</w:t>
      </w:r>
      <w:r w:rsidR="005D7AB0" w:rsidRPr="00794383">
        <w:t>d proposal was exposed for public comment on May 20, 2021.</w:t>
      </w:r>
      <w:r w:rsidR="008A5082">
        <w:t xml:space="preserve"> </w:t>
      </w:r>
    </w:p>
    <w:p w14:paraId="6773C33F" w14:textId="6046C5A2" w:rsidR="00092967" w:rsidRDefault="00092967" w:rsidP="001F62B8">
      <w:pPr>
        <w:pStyle w:val="ListContinue"/>
        <w:numPr>
          <w:ilvl w:val="0"/>
          <w:numId w:val="8"/>
        </w:numPr>
        <w:tabs>
          <w:tab w:val="clear" w:pos="360"/>
          <w:tab w:val="num" w:pos="0"/>
        </w:tabs>
      </w:pPr>
      <w:r>
        <w:t xml:space="preserve">After considering the comment letters </w:t>
      </w:r>
      <w:r w:rsidR="00FC6953">
        <w:t xml:space="preserve">from the May </w:t>
      </w:r>
      <w:r w:rsidR="0083181D">
        <w:t>2021</w:t>
      </w:r>
      <w:r w:rsidR="00FC6953">
        <w:t xml:space="preserve"> exposure, on August 26, 2021, the Working Group </w:t>
      </w:r>
      <w:r w:rsidR="00665A37">
        <w:t xml:space="preserve">affirmed the direction of the </w:t>
      </w:r>
      <w:r w:rsidR="00D13F38">
        <w:t>principle-based bond concepts and directed NAIC staff to utilize those concepts in proposing statutory accounting revisions</w:t>
      </w:r>
      <w:r w:rsidR="00063140">
        <w:t>. With this explicit direction, it was noted that all elements of the principles-based bond proposal</w:t>
      </w:r>
      <w:r w:rsidR="005B4F53">
        <w:t xml:space="preserve">, and the reflection of those concepts in statutory accounting guidance, is subject to </w:t>
      </w:r>
      <w:r w:rsidR="002B310A">
        <w:t xml:space="preserve">continued discussion and deliberation. Revised guidance for Schedule D-1 investment classification will not be considered authoritative statutory guidance until the specific effective date </w:t>
      </w:r>
      <w:r w:rsidR="0083181D">
        <w:t xml:space="preserve">detailed in the adopted authoritative SSAP. </w:t>
      </w:r>
      <w:r w:rsidR="00D175E6">
        <w:t xml:space="preserve">With the direction to proceed with the development of statutory guidance to reflect the principle-based concepts, </w:t>
      </w:r>
      <w:r w:rsidR="0018774A">
        <w:t xml:space="preserve">the Working Group directed that NAIC staff continue to work with </w:t>
      </w:r>
      <w:r w:rsidR="0035180F">
        <w:t xml:space="preserve">the </w:t>
      </w:r>
      <w:r w:rsidR="00784A7B">
        <w:t xml:space="preserve">small group of </w:t>
      </w:r>
      <w:r w:rsidR="0018774A">
        <w:t xml:space="preserve">regulators and industry </w:t>
      </w:r>
      <w:r w:rsidR="00FA6321">
        <w:t xml:space="preserve">to </w:t>
      </w:r>
      <w:r w:rsidR="00784A7B">
        <w:t xml:space="preserve">discuss concepts, review proposed language and consider innovating investment designs. </w:t>
      </w:r>
      <w:r w:rsidR="0035180F">
        <w:t>(</w:t>
      </w:r>
      <w:r w:rsidR="00314225">
        <w:t>During this meeting, the small group was repurposed and referred to as the “study” group with additional regulators participating.)</w:t>
      </w:r>
    </w:p>
    <w:p w14:paraId="619CFD8E" w14:textId="2A1C57EE" w:rsidR="00396315" w:rsidRDefault="00B3091A" w:rsidP="00092967">
      <w:pPr>
        <w:pStyle w:val="ListContinue"/>
        <w:numPr>
          <w:ilvl w:val="0"/>
          <w:numId w:val="8"/>
        </w:numPr>
        <w:tabs>
          <w:tab w:val="clear" w:pos="360"/>
          <w:tab w:val="num" w:pos="0"/>
        </w:tabs>
      </w:pPr>
      <w:r>
        <w:t xml:space="preserve">From September 2021 through January 2022, the </w:t>
      </w:r>
      <w:r w:rsidR="005232F8">
        <w:t>stud</w:t>
      </w:r>
      <w:r w:rsidR="00472A89">
        <w:t>y</w:t>
      </w:r>
      <w:r w:rsidR="005232F8">
        <w:t xml:space="preserve"> </w:t>
      </w:r>
      <w:r w:rsidR="00BF3C46">
        <w:t>group of regulators and industry met to continue discussions on the bond proposal definition</w:t>
      </w:r>
      <w:r w:rsidR="00203BB0">
        <w:t xml:space="preserve">. </w:t>
      </w:r>
      <w:r w:rsidR="00D21177">
        <w:t xml:space="preserve">Key elements discussed during this timeframe </w:t>
      </w:r>
      <w:r w:rsidR="00D21177">
        <w:lastRenderedPageBreak/>
        <w:t xml:space="preserve">included 1) the </w:t>
      </w:r>
      <w:r w:rsidR="003F189C">
        <w:t xml:space="preserve">requirement for </w:t>
      </w:r>
      <w:r w:rsidR="00D21177">
        <w:t xml:space="preserve">a </w:t>
      </w:r>
      <w:r w:rsidR="003F189C">
        <w:t xml:space="preserve">credit enhancement that puts the holder of an ABS in a different economic position </w:t>
      </w:r>
      <w:r w:rsidR="00D14B93">
        <w:t>from holding the underlying collateral directly</w:t>
      </w:r>
      <w:r w:rsidR="00D21177">
        <w:t xml:space="preserve">, 2) </w:t>
      </w:r>
      <w:r w:rsidR="00AF0B7E">
        <w:t xml:space="preserve">the contractual stapling restriction, and 3) </w:t>
      </w:r>
      <w:r w:rsidR="00AB2445">
        <w:t xml:space="preserve">guidance for when a debt instrument is issued from an SPV that owns a portfolio of equity interests. </w:t>
      </w:r>
      <w:r w:rsidR="00B05F6D">
        <w:t xml:space="preserve">Revisions from these discussions, as well as other aspects to clarify the definition and an initial issue paper were </w:t>
      </w:r>
      <w:r w:rsidR="00396315">
        <w:t xml:space="preserve">presented to the Statutory Accounting Principles (E) Working Group on </w:t>
      </w:r>
      <w:r w:rsidR="00396315" w:rsidRPr="001B092D">
        <w:rPr>
          <w:highlight w:val="lightGray"/>
        </w:rPr>
        <w:t>March 2, 2022</w:t>
      </w:r>
      <w:r w:rsidR="009B2232">
        <w:t>,</w:t>
      </w:r>
      <w:r w:rsidR="00396315">
        <w:t xml:space="preserve"> </w:t>
      </w:r>
      <w:r w:rsidR="00CD70A0">
        <w:t xml:space="preserve">with a request for exposure. </w:t>
      </w:r>
    </w:p>
    <w:p w14:paraId="3821F33A" w14:textId="77777777" w:rsidR="003343F7" w:rsidRDefault="00092967" w:rsidP="00092967">
      <w:pPr>
        <w:pStyle w:val="ListContinue"/>
        <w:numPr>
          <w:ilvl w:val="0"/>
          <w:numId w:val="8"/>
        </w:numPr>
        <w:tabs>
          <w:tab w:val="clear" w:pos="360"/>
          <w:tab w:val="num" w:pos="0"/>
        </w:tabs>
      </w:pPr>
      <w:r w:rsidRPr="005C24EB">
        <w:t xml:space="preserve">This issue paper intends to provide information on discussions that occurred when considering </w:t>
      </w:r>
      <w:r w:rsidR="0044348F">
        <w:t xml:space="preserve">the principles-based bond </w:t>
      </w:r>
      <w:r w:rsidR="0041798C">
        <w:t xml:space="preserve">definition and the needed statutory accounting </w:t>
      </w:r>
      <w:r w:rsidRPr="005C24EB">
        <w:t xml:space="preserve">revisions </w:t>
      </w:r>
      <w:r w:rsidR="00B4494B">
        <w:t xml:space="preserve">to </w:t>
      </w:r>
      <w:r w:rsidR="00176275">
        <w:t>specify the</w:t>
      </w:r>
      <w:r w:rsidR="00C66851">
        <w:t xml:space="preserve"> types of</w:t>
      </w:r>
      <w:r w:rsidR="00D97C7D">
        <w:t xml:space="preserve"> investments that shall be reported on Schedule D-1: Long-Term Bonds. </w:t>
      </w:r>
    </w:p>
    <w:p w14:paraId="50F713DA" w14:textId="7F563563" w:rsidR="00092967" w:rsidRPr="00912889" w:rsidRDefault="003343F7" w:rsidP="003343F7">
      <w:pPr>
        <w:pStyle w:val="ListContinue"/>
        <w:numPr>
          <w:ilvl w:val="1"/>
          <w:numId w:val="8"/>
        </w:numPr>
      </w:pPr>
      <w:r w:rsidRPr="00912889">
        <w:t>This issue paper</w:t>
      </w:r>
      <w:r w:rsidR="00D9460E" w:rsidRPr="00912889">
        <w:t xml:space="preserve">, along with the </w:t>
      </w:r>
      <w:r w:rsidR="0088332D" w:rsidRPr="00912889">
        <w:t>principles</w:t>
      </w:r>
      <w:r w:rsidR="0005464F" w:rsidRPr="00912889">
        <w:t>-</w:t>
      </w:r>
      <w:r w:rsidR="0088332D" w:rsidRPr="00912889">
        <w:t xml:space="preserve">based bond definition, </w:t>
      </w:r>
      <w:r w:rsidRPr="00912889">
        <w:t>was exposed March 2, 2022</w:t>
      </w:r>
      <w:r w:rsidR="00D9460E" w:rsidRPr="00912889">
        <w:t>,</w:t>
      </w:r>
      <w:r w:rsidRPr="00912889">
        <w:t xml:space="preserve"> with comments due May 6, 2022. The Working Group </w:t>
      </w:r>
      <w:r w:rsidR="00D9460E" w:rsidRPr="00912889">
        <w:t>heard comments on July 18, 2022</w:t>
      </w:r>
      <w:r w:rsidR="00A557B7" w:rsidRPr="00912889">
        <w:t>,</w:t>
      </w:r>
      <w:r w:rsidR="00D9460E" w:rsidRPr="00912889">
        <w:t xml:space="preserve"> and directed limited edits to be reflected as followed: </w:t>
      </w:r>
    </w:p>
    <w:p w14:paraId="1B64832A" w14:textId="2C7F9864" w:rsidR="0088332D" w:rsidRDefault="00CC1360" w:rsidP="0088332D">
      <w:pPr>
        <w:pStyle w:val="ListContinue"/>
        <w:numPr>
          <w:ilvl w:val="2"/>
          <w:numId w:val="8"/>
        </w:numPr>
      </w:pPr>
      <w:r>
        <w:t>Revise</w:t>
      </w:r>
      <w:r w:rsidR="00FA04D3">
        <w:t xml:space="preserve"> the guidance related to U.S. </w:t>
      </w:r>
      <w:r w:rsidR="007939DC">
        <w:t>Treasury Inflation Protected Securities (</w:t>
      </w:r>
      <w:r w:rsidR="00FA04D3">
        <w:t>TIPs</w:t>
      </w:r>
      <w:r w:rsidR="007939DC">
        <w:t>)</w:t>
      </w:r>
      <w:r w:rsidR="00FA04D3">
        <w:t xml:space="preserve"> and </w:t>
      </w:r>
      <w:del w:id="2" w:author="Gann, Julie" w:date="2022-11-14T10:47:00Z">
        <w:r w:rsidR="00FA04D3" w:rsidDel="00400B75">
          <w:delText xml:space="preserve">paragraph 3b of the bond definition </w:delText>
        </w:r>
      </w:del>
      <w:r w:rsidR="00FA04D3">
        <w:t xml:space="preserve">to clarify the guidance regarding variable contractual </w:t>
      </w:r>
      <w:r w:rsidR="008D263B">
        <w:t xml:space="preserve">principal and interest payments. These revisions clarified that securities with plain-vanilla inflation adjustment mechanisms </w:t>
      </w:r>
      <w:r w:rsidR="004079A1">
        <w:t>are not intended to be captured within the provisions that restrict bond classification</w:t>
      </w:r>
      <w:r w:rsidR="00D2065C">
        <w:t xml:space="preserve"> </w:t>
      </w:r>
      <w:r w:rsidR="003350E7">
        <w:t xml:space="preserve">due to </w:t>
      </w:r>
      <w:r w:rsidR="00F84A26">
        <w:t xml:space="preserve">varying principal or interest payments, </w:t>
      </w:r>
      <w:r w:rsidR="00D2065C">
        <w:t xml:space="preserve">as well as clarified that </w:t>
      </w:r>
      <w:r w:rsidR="00B7792F">
        <w:t xml:space="preserve">other variances in contractual amounts due to reference </w:t>
      </w:r>
      <w:r w:rsidR="00253E77">
        <w:t xml:space="preserve">variables </w:t>
      </w:r>
      <w:r w:rsidR="00F84A26">
        <w:t xml:space="preserve">(and not just equity interests) </w:t>
      </w:r>
      <w:r w:rsidR="00253E77">
        <w:t xml:space="preserve">are intended to be precluded from bond treatment. </w:t>
      </w:r>
    </w:p>
    <w:p w14:paraId="49BEF772" w14:textId="684312B5" w:rsidR="00F84A26" w:rsidRDefault="00736970" w:rsidP="0088332D">
      <w:pPr>
        <w:pStyle w:val="ListContinue"/>
        <w:numPr>
          <w:ilvl w:val="2"/>
          <w:numId w:val="8"/>
        </w:numPr>
      </w:pPr>
      <w:r w:rsidRPr="00926CA6">
        <w:t>Revise guidance describ</w:t>
      </w:r>
      <w:r w:rsidR="00F153E9" w:rsidRPr="00926CA6">
        <w:t>ing</w:t>
      </w:r>
      <w:r w:rsidRPr="00926CA6">
        <w:t xml:space="preserve"> substantive credit enhancements</w:t>
      </w:r>
      <w:r w:rsidR="00F153E9" w:rsidRPr="00926CA6">
        <w:t xml:space="preserve">, particularly to revise reference to the first loss “tranche” as the first loss “position” and </w:t>
      </w:r>
      <w:r w:rsidR="00F41BCA" w:rsidRPr="00926CA6">
        <w:t xml:space="preserve">clarify that </w:t>
      </w:r>
      <w:r w:rsidR="007A3D41" w:rsidRPr="00926CA6">
        <w:t>securitization</w:t>
      </w:r>
      <w:r w:rsidR="00F41BCA" w:rsidRPr="00926CA6">
        <w:t xml:space="preserve"> </w:t>
      </w:r>
      <w:r w:rsidR="00807E69">
        <w:t xml:space="preserve">tranches that do not have contractual principal and interest payments along with substantive credit enhancement </w:t>
      </w:r>
      <w:r w:rsidR="009D0AB8">
        <w:t xml:space="preserve">do not qualify as a Schedule D Bond and shall be reported on Schedule BA. (Tranches without contractual principal and interest payments are considered residual tranches shall be on Schedule BA.) </w:t>
      </w:r>
      <w:r w:rsidR="007A3D41" w:rsidRPr="00926CA6">
        <w:t xml:space="preserve"> </w:t>
      </w:r>
    </w:p>
    <w:p w14:paraId="0A58DC8E" w14:textId="77777777" w:rsidR="002B2A16" w:rsidRDefault="002B2A16" w:rsidP="002B2A16">
      <w:pPr>
        <w:pStyle w:val="ListContinue"/>
        <w:numPr>
          <w:ilvl w:val="2"/>
          <w:numId w:val="8"/>
        </w:numPr>
      </w:pPr>
      <w:r>
        <w:t xml:space="preserve">Document the outcome of small group discussions around the application of the bond principles (particularly the equity-backed example in Appendix I) to feeder fund structures. Feeder fund structures shall not automatically be assumed to qualify for bond classification (even if the ultimate collateral is fixed income), nor be automatically precluded bond classification. The substance of the investment should be the determining factor in these and other similar situations. In particular, the assessment of feeder fund structures should evaluate whether the structure ensures the pass through of the underlying cash flows, or whether uncertainty as to the timing or amount of cash flows is introduced by the structure. </w:t>
      </w:r>
    </w:p>
    <w:p w14:paraId="57DDE73D" w14:textId="2A815F14" w:rsidR="00EC24A4" w:rsidRDefault="00EC24A4" w:rsidP="0088332D">
      <w:pPr>
        <w:pStyle w:val="ListContinue"/>
        <w:numPr>
          <w:ilvl w:val="2"/>
          <w:numId w:val="8"/>
        </w:numPr>
      </w:pPr>
      <w:r>
        <w:t xml:space="preserve">Requested interested parties to work with NAIC staff in proposing revisions to capture </w:t>
      </w:r>
      <w:r w:rsidR="00A6737C">
        <w:t>examples currently in</w:t>
      </w:r>
      <w:r>
        <w:t xml:space="preserve"> Appendix I</w:t>
      </w:r>
      <w:r w:rsidR="00A6737C">
        <w:t xml:space="preserve"> of the bond definition</w:t>
      </w:r>
      <w:r>
        <w:t xml:space="preserve"> into the</w:t>
      </w:r>
      <w:r w:rsidR="0016063B">
        <w:t xml:space="preserve"> main components of the bond definition. </w:t>
      </w:r>
    </w:p>
    <w:p w14:paraId="73C8E9F4" w14:textId="7269A392" w:rsidR="00FD3119" w:rsidRDefault="00F31EEA" w:rsidP="00FD3119">
      <w:pPr>
        <w:pStyle w:val="ListContinue"/>
        <w:numPr>
          <w:ilvl w:val="1"/>
          <w:numId w:val="8"/>
        </w:numPr>
      </w:pPr>
      <w:r>
        <w:t>In addition to the revisions incorporated from the July 18, 2022</w:t>
      </w:r>
      <w:r w:rsidR="006D3EC0">
        <w:t xml:space="preserve">, </w:t>
      </w:r>
      <w:r>
        <w:t xml:space="preserve">call, the Working Group also heard comments </w:t>
      </w:r>
      <w:r w:rsidR="002425E4">
        <w:t xml:space="preserve">and elected not to incorporate revisions for the following items: </w:t>
      </w:r>
    </w:p>
    <w:p w14:paraId="2F1B1321" w14:textId="66401057" w:rsidR="002425E4" w:rsidRDefault="002425E4" w:rsidP="002425E4">
      <w:pPr>
        <w:pStyle w:val="ListContinue"/>
        <w:numPr>
          <w:ilvl w:val="2"/>
          <w:numId w:val="8"/>
        </w:numPr>
      </w:pPr>
      <w:r>
        <w:t xml:space="preserve">The Working Group identified that non-bond items that are specifically scoped in to SSAP No. 26R </w:t>
      </w:r>
      <w:r w:rsidR="00101EE4">
        <w:t xml:space="preserve">will not be identified in the bond definition. The Working Group was explicit that the inclusion of </w:t>
      </w:r>
      <w:r w:rsidR="00C764D7">
        <w:t xml:space="preserve">an investment </w:t>
      </w:r>
      <w:r w:rsidR="00101EE4">
        <w:t xml:space="preserve">in-scope of SSAP No. 26R did not make the investment a “bond” and </w:t>
      </w:r>
      <w:r w:rsidR="00E70F6A">
        <w:t xml:space="preserve">such a distinction is necessary to prevent </w:t>
      </w:r>
      <w:r w:rsidR="00046640">
        <w:t>scope-creep</w:t>
      </w:r>
      <w:r w:rsidR="00C764D7">
        <w:t xml:space="preserve"> or inference of other investments</w:t>
      </w:r>
      <w:r w:rsidR="00046640">
        <w:t xml:space="preserve"> into the bond definition. </w:t>
      </w:r>
      <w:r w:rsidR="006E4A5B">
        <w:t xml:space="preserve">For example, </w:t>
      </w:r>
      <w:r w:rsidR="006E4A5B">
        <w:lastRenderedPageBreak/>
        <w:t xml:space="preserve">although SVO-Identified Bond ETFs, SVO-Identified CTLs and certificates of deposit that exceed one year are explicit inclusions to SSAP No. 26R and reported on Schedule D-1, these investments are not </w:t>
      </w:r>
      <w:r w:rsidR="00C764D7">
        <w:t xml:space="preserve">bonds. </w:t>
      </w:r>
    </w:p>
    <w:p w14:paraId="392894AE" w14:textId="2CA84B5A" w:rsidR="00C764D7" w:rsidRDefault="00007D94" w:rsidP="002425E4">
      <w:pPr>
        <w:pStyle w:val="ListContinue"/>
        <w:numPr>
          <w:ilvl w:val="2"/>
          <w:numId w:val="8"/>
        </w:numPr>
      </w:pPr>
      <w:r>
        <w:t>The Working Group did not incorporate industry proposed edits to limit guidance that requires the consideration of all returns to</w:t>
      </w:r>
      <w:r w:rsidR="001277EB">
        <w:t xml:space="preserve"> </w:t>
      </w:r>
      <w:r w:rsidR="0022293A">
        <w:t>equity-backed ABS</w:t>
      </w:r>
      <w:r w:rsidR="001277EB">
        <w:t xml:space="preserve">. Rather, the Working Group clarified that all investments that have contractual principal and interest </w:t>
      </w:r>
      <w:r w:rsidR="0022293A">
        <w:t xml:space="preserve">that can fluctuate </w:t>
      </w:r>
      <w:r w:rsidR="001277EB">
        <w:t xml:space="preserve">due to a referenced variable </w:t>
      </w:r>
      <w:r w:rsidR="0069483B">
        <w:t xml:space="preserve">shall </w:t>
      </w:r>
      <w:r w:rsidR="00F6052C">
        <w:t xml:space="preserve">consider all returns </w:t>
      </w:r>
      <w:proofErr w:type="gramStart"/>
      <w:r w:rsidR="00F6052C">
        <w:t>in excess of</w:t>
      </w:r>
      <w:proofErr w:type="gramEnd"/>
      <w:r w:rsidR="00F6052C">
        <w:t xml:space="preserve"> principal repayment as interest </w:t>
      </w:r>
      <w:r w:rsidR="00746F93">
        <w:t xml:space="preserve">when determining whether the investment qualifies for bond reporting under the principles-based definition. </w:t>
      </w:r>
      <w:r w:rsidR="0069483B">
        <w:t xml:space="preserve"> </w:t>
      </w:r>
    </w:p>
    <w:p w14:paraId="25FF0ABF" w14:textId="155F7B78" w:rsidR="009B2204" w:rsidRDefault="0016063B" w:rsidP="002425E4">
      <w:pPr>
        <w:pStyle w:val="ListContinue"/>
        <w:numPr>
          <w:ilvl w:val="2"/>
          <w:numId w:val="8"/>
        </w:numPr>
      </w:pPr>
      <w:r>
        <w:t xml:space="preserve">The Working Group did not agree with </w:t>
      </w:r>
      <w:r w:rsidR="002E1149">
        <w:t xml:space="preserve">comments supporting ABS to be reported as cash equivalents or short-term investments if acquired within those timeframes. </w:t>
      </w:r>
      <w:r w:rsidR="009B2204">
        <w:t xml:space="preserve">To ensure proper assessment under the bond definition, and reporting based on the underlying components of the investments, </w:t>
      </w:r>
      <w:r w:rsidR="00E80FDA">
        <w:t xml:space="preserve">the Working Group retained the provisions that </w:t>
      </w:r>
      <w:r w:rsidR="009B2204">
        <w:t xml:space="preserve">all ABS shall be captured within SSAP No. 43R and reported on Schedule D-1. </w:t>
      </w:r>
    </w:p>
    <w:p w14:paraId="533C648A" w14:textId="754DBFA7" w:rsidR="00626B88" w:rsidRPr="00AC4879" w:rsidRDefault="00626B88" w:rsidP="00626B88">
      <w:pPr>
        <w:pStyle w:val="ListContinue"/>
        <w:numPr>
          <w:ilvl w:val="2"/>
          <w:numId w:val="8"/>
        </w:numPr>
      </w:pPr>
      <w:r w:rsidRPr="00AC4879">
        <w:t>The Working Group did not direct changes to the exposed bond definition or issue paper after considering the industry “Lease Backed Securities Working Group” May 5, 2022, comment letter. That letter, which is consistent with their prior comments, proposes to capture securities as issuer credit obligations if they pass-through cash flows unaltered (such as with certain lease-backed structures) and are supported primarily by a single rated credit payor, though principal repayment is not fully supported by the obligation of that payor. The discussion noted that these securities shall follow the guidance for asset backed securities if they are not fully supported by an underlying contractual obligation of a single operating entity, including the criteria for substantive credit enhancement and meaningful cash flows. The Working Group identified that these structures are not based on the credit worthiness of a single operating entity and rely on the underlying collateral for repayment, which is why they should be considered asset backed securities rather than issuer credit obligations. The comment letter also raised concerns around guidance included for evaluating project finance debt as it is perceived that inconsistent classification may occur for investments with similar characteristics. As a result of the discussion, there were no changes to the exposed bond definition. Working Group members and other interested parties noted during the discussion that the guidance pertaining to project finance is intended to provide guidance for evaluating issuers that share characteristics of both operating entities and ABS Issuers (i.e.</w:t>
      </w:r>
      <w:r w:rsidR="001859B7" w:rsidRPr="00AC4879">
        <w:t>,</w:t>
      </w:r>
      <w:r w:rsidRPr="00AC4879">
        <w:t xml:space="preserve"> the middle of the spectrum). Nevertheless, the guidance is clear that issuers of project finance debt must themselves have the characteristics of operating entities </w:t>
      </w:r>
      <w:proofErr w:type="gramStart"/>
      <w:r w:rsidRPr="00AC4879">
        <w:t>in order to</w:t>
      </w:r>
      <w:proofErr w:type="gramEnd"/>
      <w:r w:rsidRPr="00AC4879">
        <w:t xml:space="preserve"> qualify as issuer obligations. As such, project finance bonds issued by operating entities and other municipal revenue bonds will be retained as issuer credit obligations as the design of these structures are supported by the credit worthiness of a single operating entity and are therefore different than the investment structures presented by the </w:t>
      </w:r>
      <w:r w:rsidR="00AC4879" w:rsidRPr="00AC4879">
        <w:t xml:space="preserve">industry </w:t>
      </w:r>
      <w:r w:rsidRPr="00AC4879">
        <w:t xml:space="preserve">Lease Backed Securities Working Group. </w:t>
      </w:r>
    </w:p>
    <w:p w14:paraId="65FFD8E4" w14:textId="786A2EB9" w:rsidR="00E0428D" w:rsidRDefault="00E0428D" w:rsidP="00E0428D">
      <w:pPr>
        <w:pStyle w:val="ListContinue"/>
        <w:numPr>
          <w:ilvl w:val="1"/>
          <w:numId w:val="8"/>
        </w:numPr>
        <w:rPr>
          <w:ins w:id="3" w:author="Gann, Julie" w:date="2022-10-31T11:38:00Z"/>
        </w:rPr>
      </w:pPr>
      <w:ins w:id="4" w:author="Gann, Julie" w:date="2022-07-19T08:52:00Z">
        <w:r w:rsidRPr="002A4738">
          <w:t>This issue paper, along with the principles</w:t>
        </w:r>
      </w:ins>
      <w:ins w:id="5" w:author="Gann, Julie" w:date="2022-07-20T11:24:00Z">
        <w:r w:rsidR="00ED749B" w:rsidRPr="002A4738">
          <w:t>-</w:t>
        </w:r>
      </w:ins>
      <w:ins w:id="6" w:author="Gann, Julie" w:date="2022-07-19T08:52:00Z">
        <w:r w:rsidRPr="002A4738">
          <w:t xml:space="preserve">based bond definition, and proposed revisions </w:t>
        </w:r>
      </w:ins>
      <w:ins w:id="7" w:author="Gann, Julie" w:date="2022-10-31T11:34:00Z">
        <w:r w:rsidR="00662106" w:rsidRPr="002A4738">
          <w:t xml:space="preserve">to </w:t>
        </w:r>
        <w:r w:rsidR="00662106" w:rsidRPr="002A4738">
          <w:rPr>
            <w:i/>
            <w:iCs/>
          </w:rPr>
          <w:t>SSAP No. 26R—Bonds</w:t>
        </w:r>
        <w:r w:rsidR="00662106" w:rsidRPr="002A4738">
          <w:t xml:space="preserve"> and </w:t>
        </w:r>
        <w:r w:rsidR="00662106" w:rsidRPr="002A4738">
          <w:rPr>
            <w:i/>
            <w:iCs/>
          </w:rPr>
          <w:t>SSAP No. 43R—Asset-Backed Securities</w:t>
        </w:r>
        <w:r w:rsidR="002C5A21" w:rsidRPr="002A4738">
          <w:t xml:space="preserve"> </w:t>
        </w:r>
      </w:ins>
      <w:ins w:id="8" w:author="Gann, Julie" w:date="2022-07-19T08:52:00Z">
        <w:r w:rsidRPr="002A4738">
          <w:t>w</w:t>
        </w:r>
      </w:ins>
      <w:ins w:id="9" w:author="Gann, Julie" w:date="2022-10-31T11:36:00Z">
        <w:r w:rsidR="00D41C20" w:rsidRPr="002A4738">
          <w:t>as</w:t>
        </w:r>
      </w:ins>
      <w:ins w:id="10" w:author="Gann, Julie" w:date="2022-07-19T08:52:00Z">
        <w:r w:rsidRPr="002A4738">
          <w:t xml:space="preserve"> exposed </w:t>
        </w:r>
      </w:ins>
      <w:ins w:id="11" w:author="Gann, Julie" w:date="2022-10-31T11:32:00Z">
        <w:r w:rsidR="003A6830" w:rsidRPr="002A4738">
          <w:t>August 10, 2022</w:t>
        </w:r>
      </w:ins>
      <w:ins w:id="12" w:author="Gann, Julie" w:date="2022-07-19T08:52:00Z">
        <w:r w:rsidRPr="002A4738">
          <w:t xml:space="preserve">, with comments due </w:t>
        </w:r>
      </w:ins>
      <w:ins w:id="13" w:author="Gann, Julie" w:date="2022-10-31T11:32:00Z">
        <w:r w:rsidR="003A6830" w:rsidRPr="002A4738">
          <w:t>Octo</w:t>
        </w:r>
        <w:r w:rsidR="00441A41" w:rsidRPr="002A4738">
          <w:t>ber 7, 2022</w:t>
        </w:r>
      </w:ins>
      <w:ins w:id="14" w:author="Gann, Julie" w:date="2022-07-19T08:52:00Z">
        <w:r w:rsidRPr="002A4738">
          <w:t xml:space="preserve">. </w:t>
        </w:r>
      </w:ins>
      <w:ins w:id="15" w:author="Gann, Julie" w:date="2022-10-31T11:36:00Z">
        <w:r w:rsidR="004B08EA" w:rsidRPr="002A4738">
          <w:t>Comments</w:t>
        </w:r>
        <w:r w:rsidR="004B08EA">
          <w:t xml:space="preserve"> were received from Fe</w:t>
        </w:r>
        <w:r w:rsidR="004E2CA0">
          <w:t>rmat Capital, the indu</w:t>
        </w:r>
      </w:ins>
      <w:ins w:id="16" w:author="Gann, Julie" w:date="2022-10-31T11:37:00Z">
        <w:r w:rsidR="004E2CA0">
          <w:t xml:space="preserve">stry Lease-Backed Securities Working Group and Interested Parties. </w:t>
        </w:r>
        <w:r w:rsidR="002A4738">
          <w:t xml:space="preserve">After considering the comments, the following key revisions were incorporated: </w:t>
        </w:r>
      </w:ins>
    </w:p>
    <w:p w14:paraId="1145157B" w14:textId="65085CAF" w:rsidR="00A25A96" w:rsidRDefault="00A25A96" w:rsidP="00A25A96">
      <w:pPr>
        <w:pStyle w:val="ListContinue"/>
        <w:numPr>
          <w:ilvl w:val="2"/>
          <w:numId w:val="8"/>
        </w:numPr>
        <w:rPr>
          <w:ins w:id="17" w:author="Gann, Julie" w:date="2022-10-31T11:41:00Z"/>
        </w:rPr>
      </w:pPr>
      <w:ins w:id="18" w:author="Gann, Julie" w:date="2022-10-31T11:38:00Z">
        <w:r>
          <w:lastRenderedPageBreak/>
          <w:t xml:space="preserve">Revisions </w:t>
        </w:r>
        <w:r w:rsidR="00DC2E4F">
          <w:t>to incorporate the entire bond definition within SSAP No. 26R</w:t>
        </w:r>
      </w:ins>
      <w:ins w:id="19" w:author="Gann, Julie" w:date="2022-11-09T10:48:00Z">
        <w:r w:rsidR="00B03691">
          <w:t xml:space="preserve">, with a deletion of </w:t>
        </w:r>
        <w:r w:rsidR="004459FB">
          <w:t>guidance from SSAP No. 43R</w:t>
        </w:r>
      </w:ins>
      <w:ins w:id="20" w:author="Gann, Julie" w:date="2022-10-31T11:39:00Z">
        <w:r w:rsidR="00A02DC2">
          <w:t xml:space="preserve">. Securities that qualify as ABS after application of the bond definition </w:t>
        </w:r>
        <w:r w:rsidR="00772C20">
          <w:t>will follow the measurement and reporting guidance within SSAP No. 43R. This edit</w:t>
        </w:r>
      </w:ins>
      <w:ins w:id="21" w:author="Gann, Julie" w:date="2022-10-31T11:40:00Z">
        <w:r w:rsidR="00772C20">
          <w:t xml:space="preserve"> prevents unintended inconsistencies in the guidance </w:t>
        </w:r>
        <w:r w:rsidR="005610A4">
          <w:t xml:space="preserve">that could occur </w:t>
        </w:r>
        <w:r w:rsidR="00772C20">
          <w:t xml:space="preserve">if aspects of the </w:t>
        </w:r>
      </w:ins>
      <w:ins w:id="22" w:author="Gann, Julie" w:date="2022-11-09T10:43:00Z">
        <w:r w:rsidR="006518C6">
          <w:t xml:space="preserve">bond </w:t>
        </w:r>
      </w:ins>
      <w:ins w:id="23" w:author="Gann, Julie" w:date="2022-10-31T11:40:00Z">
        <w:r w:rsidR="00772C20">
          <w:t xml:space="preserve">definition </w:t>
        </w:r>
      </w:ins>
      <w:ins w:id="24" w:author="Gann, Julie" w:date="2022-10-31T12:00:00Z">
        <w:r w:rsidR="001970EE">
          <w:t>are in</w:t>
        </w:r>
      </w:ins>
      <w:ins w:id="25" w:author="Gann, Julie" w:date="2022-10-31T11:40:00Z">
        <w:r w:rsidR="00772C20">
          <w:t xml:space="preserve"> both SSAPs. </w:t>
        </w:r>
      </w:ins>
    </w:p>
    <w:p w14:paraId="401F93CC" w14:textId="53B31DFC" w:rsidR="00E871B4" w:rsidRDefault="00155731" w:rsidP="00A25A96">
      <w:pPr>
        <w:pStyle w:val="ListContinue"/>
        <w:numPr>
          <w:ilvl w:val="2"/>
          <w:numId w:val="8"/>
        </w:numPr>
        <w:rPr>
          <w:ins w:id="26" w:author="Gann, Julie" w:date="2022-10-31T12:00:00Z"/>
        </w:rPr>
      </w:pPr>
      <w:ins w:id="27" w:author="Gann, Julie" w:date="2022-10-31T11:42:00Z">
        <w:r>
          <w:t>Revisions</w:t>
        </w:r>
      </w:ins>
      <w:ins w:id="28" w:author="Gann, Julie" w:date="2022-10-31T11:41:00Z">
        <w:r w:rsidR="00E871B4">
          <w:t xml:space="preserve"> </w:t>
        </w:r>
      </w:ins>
      <w:ins w:id="29" w:author="Gann, Julie" w:date="2022-10-31T11:42:00Z">
        <w:r w:rsidR="00915A34">
          <w:t xml:space="preserve">to incorporate </w:t>
        </w:r>
      </w:ins>
      <w:ins w:id="30" w:author="Gann, Julie" w:date="2022-10-31T11:43:00Z">
        <w:r w:rsidR="003E7DCE">
          <w:t xml:space="preserve">the </w:t>
        </w:r>
      </w:ins>
      <w:ins w:id="31" w:author="Gann, Julie" w:date="2022-10-31T11:42:00Z">
        <w:r w:rsidR="00915A34">
          <w:t>guidance for determining a creditor relationship</w:t>
        </w:r>
      </w:ins>
      <w:ins w:id="32" w:author="Gann, Julie" w:date="2022-10-31T11:43:00Z">
        <w:r w:rsidR="003E7DCE">
          <w:t xml:space="preserve">, which </w:t>
        </w:r>
      </w:ins>
      <w:ins w:id="33" w:author="Gann, Julie" w:date="2022-10-31T11:42:00Z">
        <w:r w:rsidR="00915A34">
          <w:t>was in an exhibit</w:t>
        </w:r>
      </w:ins>
      <w:ins w:id="34" w:author="Gann, Julie" w:date="2022-10-31T11:43:00Z">
        <w:r w:rsidR="003E7DCE">
          <w:t>,</w:t>
        </w:r>
      </w:ins>
      <w:ins w:id="35" w:author="Gann, Julie" w:date="2022-10-31T11:42:00Z">
        <w:r w:rsidR="00915A34">
          <w:t xml:space="preserve"> into the bo</w:t>
        </w:r>
      </w:ins>
      <w:ins w:id="36" w:author="Gann, Julie" w:date="2022-10-31T11:43:00Z">
        <w:r w:rsidR="00915A34">
          <w:t xml:space="preserve">dy of guidance within SSAP No. 26R. </w:t>
        </w:r>
      </w:ins>
    </w:p>
    <w:p w14:paraId="32AF4BAC" w14:textId="5D666E26" w:rsidR="00EA4B29" w:rsidRDefault="00EA4B29" w:rsidP="00A25A96">
      <w:pPr>
        <w:pStyle w:val="ListContinue"/>
        <w:numPr>
          <w:ilvl w:val="2"/>
          <w:numId w:val="8"/>
        </w:numPr>
        <w:rPr>
          <w:ins w:id="37" w:author="Gann, Julie" w:date="2022-10-31T11:56:00Z"/>
        </w:rPr>
      </w:pPr>
      <w:ins w:id="38" w:author="Gann, Julie" w:date="2022-10-31T12:00:00Z">
        <w:r>
          <w:t>Revisions to the examples for ABS analysis, wh</w:t>
        </w:r>
      </w:ins>
      <w:ins w:id="39" w:author="Gann, Julie" w:date="2022-10-31T12:01:00Z">
        <w:r>
          <w:t xml:space="preserve">ich were moved to SSAP No. 26R, </w:t>
        </w:r>
        <w:r w:rsidR="00E5389D">
          <w:t xml:space="preserve">to reflect </w:t>
        </w:r>
        <w:r w:rsidR="009E266D">
          <w:t>a scenario in which</w:t>
        </w:r>
      </w:ins>
      <w:ins w:id="40" w:author="Gann, Julie" w:date="2022-10-31T12:02:00Z">
        <w:r w:rsidR="009E266D">
          <w:t xml:space="preserve"> payments under the instrument are secured by a note</w:t>
        </w:r>
        <w:r w:rsidR="00D505AD">
          <w:t xml:space="preserve">, a legal </w:t>
        </w:r>
        <w:r w:rsidR="00900704">
          <w:t>assignment</w:t>
        </w:r>
        <w:r w:rsidR="00D505AD">
          <w:t xml:space="preserve"> from the </w:t>
        </w:r>
        <w:r w:rsidR="00900704">
          <w:t>borrower</w:t>
        </w:r>
        <w:r w:rsidR="00D505AD">
          <w:t xml:space="preserve"> of a lease for real property and the assignment of the lease payments from an operating entity tenant. </w:t>
        </w:r>
      </w:ins>
      <w:ins w:id="41" w:author="Gann, Julie" w:date="2022-10-31T12:03:00Z">
        <w:r w:rsidR="00645DB5">
          <w:t>This revision was in response to c</w:t>
        </w:r>
      </w:ins>
      <w:ins w:id="42" w:author="Gann, Julie" w:date="2022-10-31T12:04:00Z">
        <w:r w:rsidR="00645DB5">
          <w:t xml:space="preserve">omments from the </w:t>
        </w:r>
        <w:r w:rsidR="008643B1">
          <w:t xml:space="preserve">industry </w:t>
        </w:r>
        <w:r w:rsidR="00D50EDE">
          <w:t>L</w:t>
        </w:r>
        <w:r w:rsidR="00645DB5">
          <w:t>ease-</w:t>
        </w:r>
        <w:r w:rsidR="00D50EDE">
          <w:t>B</w:t>
        </w:r>
        <w:r w:rsidR="00645DB5">
          <w:t xml:space="preserve">acked </w:t>
        </w:r>
        <w:r w:rsidR="00D50EDE">
          <w:t>S</w:t>
        </w:r>
        <w:r w:rsidR="00645DB5">
          <w:t xml:space="preserve">ecurity Working Group </w:t>
        </w:r>
      </w:ins>
      <w:ins w:id="43" w:author="Gann, Julie" w:date="2022-11-14T09:24:00Z">
        <w:r w:rsidR="002A2750">
          <w:t>and</w:t>
        </w:r>
      </w:ins>
      <w:ins w:id="44" w:author="Gann, Julie" w:date="2022-10-31T12:04:00Z">
        <w:r w:rsidR="00645DB5">
          <w:t xml:space="preserve"> </w:t>
        </w:r>
      </w:ins>
      <w:ins w:id="45" w:author="Gann, Julie" w:date="2022-11-14T09:24:00Z">
        <w:r w:rsidR="00894D5E">
          <w:t>detail</w:t>
        </w:r>
      </w:ins>
      <w:ins w:id="46" w:author="Gann, Julie" w:date="2022-10-31T12:04:00Z">
        <w:r w:rsidR="008643B1">
          <w:t xml:space="preserve"> that the SPV does not need to have ownership interest in the underlying collateral</w:t>
        </w:r>
      </w:ins>
      <w:ins w:id="47" w:author="Gann, Julie" w:date="2022-10-31T12:05:00Z">
        <w:r w:rsidR="00B46AAB">
          <w:t xml:space="preserve"> for the security to qualify as an ABS</w:t>
        </w:r>
      </w:ins>
      <w:ins w:id="48" w:author="Gann, Julie" w:date="2022-10-31T12:04:00Z">
        <w:r w:rsidR="008643B1">
          <w:t xml:space="preserve">. </w:t>
        </w:r>
      </w:ins>
      <w:ins w:id="49" w:author="Gann, Julie" w:date="2022-10-31T12:02:00Z">
        <w:r w:rsidR="00D505AD">
          <w:t xml:space="preserve"> </w:t>
        </w:r>
      </w:ins>
    </w:p>
    <w:p w14:paraId="2703B94A" w14:textId="67311486" w:rsidR="00641A73" w:rsidRDefault="00641A73" w:rsidP="00A25A96">
      <w:pPr>
        <w:pStyle w:val="ListContinue"/>
        <w:numPr>
          <w:ilvl w:val="2"/>
          <w:numId w:val="8"/>
        </w:numPr>
        <w:rPr>
          <w:ins w:id="50" w:author="Gann, Julie" w:date="2022-10-31T11:45:00Z"/>
        </w:rPr>
      </w:pPr>
      <w:ins w:id="51" w:author="Gann, Julie" w:date="2022-10-31T11:56:00Z">
        <w:r>
          <w:t>Revisions to SSAP No. 26R</w:t>
        </w:r>
        <w:r w:rsidR="008C3596">
          <w:t xml:space="preserve"> to clarify that investments with specific guidance and reporting lines (such as surplus notes, working capital finance </w:t>
        </w:r>
      </w:ins>
      <w:ins w:id="52" w:author="Gann, Julie" w:date="2022-10-31T11:57:00Z">
        <w:r w:rsidR="008C3596">
          <w:t>investments</w:t>
        </w:r>
      </w:ins>
      <w:ins w:id="53" w:author="Gann, Julie" w:date="2022-10-31T11:56:00Z">
        <w:r w:rsidR="008C3596">
          <w:t xml:space="preserve"> </w:t>
        </w:r>
      </w:ins>
      <w:ins w:id="54" w:author="Gann, Julie" w:date="2022-10-31T12:06:00Z">
        <w:r w:rsidR="00AD6A1C">
          <w:t>(WCF</w:t>
        </w:r>
      </w:ins>
      <w:ins w:id="55" w:author="Gann, Julie" w:date="2022-11-14T09:25:00Z">
        <w:r w:rsidR="00894D5E">
          <w:t>I</w:t>
        </w:r>
      </w:ins>
      <w:ins w:id="56" w:author="Gann, Julie" w:date="2022-10-31T12:06:00Z">
        <w:r w:rsidR="00AD6A1C">
          <w:t>)</w:t>
        </w:r>
      </w:ins>
      <w:ins w:id="57" w:author="Gann, Julie" w:date="2022-11-14T09:25:00Z">
        <w:r w:rsidR="00894D5E">
          <w:t xml:space="preserve"> </w:t>
        </w:r>
      </w:ins>
      <w:ins w:id="58" w:author="Gann, Julie" w:date="2022-10-31T11:56:00Z">
        <w:r w:rsidR="008C3596">
          <w:t xml:space="preserve">and structured settlements) </w:t>
        </w:r>
      </w:ins>
      <w:ins w:id="59" w:author="Gann, Julie" w:date="2022-11-14T09:25:00Z">
        <w:r w:rsidR="00894D5E">
          <w:t xml:space="preserve">shall </w:t>
        </w:r>
      </w:ins>
      <w:ins w:id="60" w:author="Gann, Julie" w:date="2022-10-31T11:56:00Z">
        <w:r w:rsidR="008C3596">
          <w:t xml:space="preserve">follow the guidance in their specific SSAP and be reported on designated reporting lines. </w:t>
        </w:r>
      </w:ins>
      <w:ins w:id="61" w:author="Gann, Julie" w:date="2022-10-31T12:05:00Z">
        <w:r w:rsidR="00B46AAB">
          <w:t>This edit was made in response to the comments from Fermat Capital</w:t>
        </w:r>
        <w:r w:rsidR="00F460F5">
          <w:t xml:space="preserve">, who identified that WCFI </w:t>
        </w:r>
      </w:ins>
      <w:ins w:id="62" w:author="Gann, Julie" w:date="2022-10-31T12:06:00Z">
        <w:r w:rsidR="00F460F5">
          <w:t>meet the definition of issuer credit obligations</w:t>
        </w:r>
      </w:ins>
      <w:ins w:id="63" w:author="Gann, Julie" w:date="2022-11-14T09:25:00Z">
        <w:r w:rsidR="00894D5E">
          <w:t xml:space="preserve">. </w:t>
        </w:r>
      </w:ins>
      <w:ins w:id="64" w:author="Gann, Julie" w:date="2022-11-14T09:26:00Z">
        <w:r w:rsidR="00894D5E">
          <w:t>These investments</w:t>
        </w:r>
      </w:ins>
      <w:ins w:id="65" w:author="Gann, Julie" w:date="2022-11-14T09:25:00Z">
        <w:r w:rsidR="00894D5E">
          <w:t xml:space="preserve"> shall follow the guidance </w:t>
        </w:r>
        <w:r w:rsidR="00894D5E" w:rsidRPr="00431919">
          <w:rPr>
            <w:i/>
            <w:iCs/>
          </w:rPr>
          <w:t>in SSAP No. 105R</w:t>
        </w:r>
      </w:ins>
      <w:ins w:id="66" w:author="Gann, Julie" w:date="2022-11-14T09:26:00Z">
        <w:r w:rsidR="00894D5E" w:rsidRPr="00431919">
          <w:rPr>
            <w:i/>
            <w:iCs/>
          </w:rPr>
          <w:t>—</w:t>
        </w:r>
        <w:r w:rsidR="00431919" w:rsidRPr="00431919">
          <w:rPr>
            <w:i/>
            <w:iCs/>
          </w:rPr>
          <w:t>Working Capital Finance Investments</w:t>
        </w:r>
      </w:ins>
      <w:ins w:id="67" w:author="Gann, Julie" w:date="2022-11-14T09:25:00Z">
        <w:r w:rsidR="00894D5E">
          <w:t xml:space="preserve"> and be reported of their speci</w:t>
        </w:r>
      </w:ins>
      <w:ins w:id="68" w:author="Gann, Julie" w:date="2022-11-14T09:26:00Z">
        <w:r w:rsidR="00894D5E">
          <w:t>fic reporting lines on Schedule BA.</w:t>
        </w:r>
      </w:ins>
    </w:p>
    <w:p w14:paraId="134DCCAD" w14:textId="67BF7335" w:rsidR="00623FD6" w:rsidRDefault="001B5DFF" w:rsidP="00A25A96">
      <w:pPr>
        <w:pStyle w:val="ListContinue"/>
        <w:numPr>
          <w:ilvl w:val="2"/>
          <w:numId w:val="8"/>
        </w:numPr>
        <w:rPr>
          <w:ins w:id="69" w:author="Gann, Julie" w:date="2022-11-09T10:52:00Z"/>
        </w:rPr>
      </w:pPr>
      <w:ins w:id="70" w:author="Gann, Julie" w:date="2022-10-31T11:45:00Z">
        <w:r>
          <w:t>Revisions</w:t>
        </w:r>
      </w:ins>
      <w:ins w:id="71" w:author="Gann, Julie" w:date="2022-10-31T11:47:00Z">
        <w:r w:rsidR="00A86139">
          <w:t xml:space="preserve"> to SSAP No. 26R</w:t>
        </w:r>
      </w:ins>
      <w:ins w:id="72" w:author="Gann, Julie" w:date="2022-10-31T11:45:00Z">
        <w:r>
          <w:t xml:space="preserve">, and the addition of a new footnote, to clarify that the general creditworthiness of an entity can be </w:t>
        </w:r>
      </w:ins>
      <w:ins w:id="73" w:author="Gann, Julie" w:date="2022-10-31T11:47:00Z">
        <w:r w:rsidR="00A86139">
          <w:t>direct</w:t>
        </w:r>
      </w:ins>
      <w:ins w:id="74" w:author="Gann, Julie" w:date="2022-10-31T11:46:00Z">
        <w:r>
          <w:t xml:space="preserve"> or indirect recourse </w:t>
        </w:r>
        <w:r w:rsidR="00B144EB">
          <w:t>and is the primary source of repayment</w:t>
        </w:r>
      </w:ins>
      <w:ins w:id="75" w:author="Gann, Julie" w:date="2022-11-14T09:28:00Z">
        <w:r w:rsidR="009F1018">
          <w:t xml:space="preserve"> for issuer credit obligations</w:t>
        </w:r>
      </w:ins>
      <w:ins w:id="76" w:author="Gann, Julie" w:date="2022-10-31T11:46:00Z">
        <w:r w:rsidR="00B144EB">
          <w:t xml:space="preserve">. </w:t>
        </w:r>
      </w:ins>
    </w:p>
    <w:p w14:paraId="198FC483" w14:textId="2412E791" w:rsidR="0098308F" w:rsidRDefault="0098308F" w:rsidP="00A25A96">
      <w:pPr>
        <w:pStyle w:val="ListContinue"/>
        <w:numPr>
          <w:ilvl w:val="2"/>
          <w:numId w:val="8"/>
        </w:numPr>
        <w:rPr>
          <w:ins w:id="77" w:author="Gann, Julie" w:date="2022-11-09T10:46:00Z"/>
        </w:rPr>
      </w:pPr>
      <w:ins w:id="78" w:author="Gann, Julie" w:date="2022-11-09T10:52:00Z">
        <w:r>
          <w:t xml:space="preserve">Revisions to SSAP No. 26R </w:t>
        </w:r>
        <w:r w:rsidR="004D75EA">
          <w:t xml:space="preserve">to clarify application when interest and principal vary based on the performance of an underlying value or variable. The revised guidance adds </w:t>
        </w:r>
      </w:ins>
      <w:ins w:id="79" w:author="Gann, Julie" w:date="2022-11-09T10:53:00Z">
        <w:r w:rsidR="004D75EA">
          <w:t xml:space="preserve">language to clarify that the exclusion is not intended to restrict variables that are commonly linked to debt instruments, such as plain-vanilla inflation or benchmark interest rates. </w:t>
        </w:r>
      </w:ins>
    </w:p>
    <w:p w14:paraId="587D1630" w14:textId="78F22375" w:rsidR="00F567FF" w:rsidRDefault="00F567FF" w:rsidP="00A25A96">
      <w:pPr>
        <w:pStyle w:val="ListContinue"/>
        <w:numPr>
          <w:ilvl w:val="2"/>
          <w:numId w:val="8"/>
        </w:numPr>
        <w:rPr>
          <w:ins w:id="80" w:author="Gann, Julie" w:date="2022-11-09T10:49:00Z"/>
        </w:rPr>
      </w:pPr>
      <w:ins w:id="81" w:author="Gann, Julie" w:date="2022-11-09T10:46:00Z">
        <w:r>
          <w:t>Revisions to</w:t>
        </w:r>
      </w:ins>
      <w:ins w:id="82" w:author="Gann, Julie" w:date="2022-11-09T10:47:00Z">
        <w:r>
          <w:t xml:space="preserve"> SSAP No. 26R to delete the glossary</w:t>
        </w:r>
        <w:r w:rsidR="009B50FC">
          <w:t xml:space="preserve">, with the inclusion of the bank loan definition into a footnote. Other definitions were identified as not being necessary for </w:t>
        </w:r>
      </w:ins>
      <w:ins w:id="83" w:author="Gann, Julie" w:date="2022-11-14T09:28:00Z">
        <w:r w:rsidR="00B01E6E">
          <w:t xml:space="preserve">retained </w:t>
        </w:r>
      </w:ins>
      <w:ins w:id="84" w:author="Gann, Julie" w:date="2022-11-09T10:47:00Z">
        <w:r w:rsidR="009B50FC">
          <w:t xml:space="preserve">inclusion in the statement. </w:t>
        </w:r>
      </w:ins>
    </w:p>
    <w:p w14:paraId="7E500C17" w14:textId="29C7138F" w:rsidR="004459FB" w:rsidRDefault="004459FB" w:rsidP="00A25A96">
      <w:pPr>
        <w:pStyle w:val="ListContinue"/>
        <w:numPr>
          <w:ilvl w:val="2"/>
          <w:numId w:val="8"/>
        </w:numPr>
        <w:rPr>
          <w:ins w:id="85" w:author="Gann, Julie" w:date="2022-10-31T11:51:00Z"/>
        </w:rPr>
      </w:pPr>
      <w:ins w:id="86" w:author="Gann, Julie" w:date="2022-11-09T10:49:00Z">
        <w:r>
          <w:t>Revisions to SSAP No. 43R to identify Freddie-Mac When Issued Trust Certificates</w:t>
        </w:r>
      </w:ins>
      <w:ins w:id="87" w:author="Gann, Julie" w:date="2022-11-14T09:29:00Z">
        <w:r w:rsidR="009A52A7">
          <w:t>,</w:t>
        </w:r>
      </w:ins>
      <w:ins w:id="88" w:author="Gann, Julie" w:date="2022-11-09T10:49:00Z">
        <w:r>
          <w:t xml:space="preserve"> pursuant to INT 22-01</w:t>
        </w:r>
      </w:ins>
      <w:ins w:id="89" w:author="Gann, Julie" w:date="2022-11-14T09:29:00Z">
        <w:r w:rsidR="009A52A7">
          <w:t>,</w:t>
        </w:r>
      </w:ins>
      <w:ins w:id="90" w:author="Gann, Julie" w:date="2022-11-09T10:49:00Z">
        <w:r>
          <w:t xml:space="preserve"> as an explicit scope inc</w:t>
        </w:r>
      </w:ins>
      <w:ins w:id="91" w:author="Gann, Julie" w:date="2022-11-09T10:50:00Z">
        <w:r>
          <w:t>lusion.</w:t>
        </w:r>
      </w:ins>
    </w:p>
    <w:p w14:paraId="27F5BC93" w14:textId="4BFF64D7" w:rsidR="00F567FF" w:rsidRDefault="0089187D" w:rsidP="00F567FF">
      <w:pPr>
        <w:pStyle w:val="ListContinue"/>
        <w:numPr>
          <w:ilvl w:val="2"/>
          <w:numId w:val="8"/>
        </w:numPr>
        <w:rPr>
          <w:ins w:id="92" w:author="Gann, Julie" w:date="2022-11-09T10:50:00Z"/>
        </w:rPr>
      </w:pPr>
      <w:ins w:id="93" w:author="Gann, Julie" w:date="2022-10-31T11:51:00Z">
        <w:r>
          <w:t xml:space="preserve">Revisions to SSAP No. 43R </w:t>
        </w:r>
      </w:ins>
      <w:ins w:id="94" w:author="Gann, Julie" w:date="2022-10-31T11:53:00Z">
        <w:r w:rsidR="009A6A5E">
          <w:t>to clarify the guidance for prospect</w:t>
        </w:r>
        <w:r w:rsidR="00E03874">
          <w:t xml:space="preserve">ive adjustment method for </w:t>
        </w:r>
      </w:ins>
      <w:ins w:id="95" w:author="Gann, Julie" w:date="2022-10-31T11:54:00Z">
        <w:r w:rsidR="00DF3BE6">
          <w:t>high</w:t>
        </w:r>
        <w:r w:rsidR="00E03874">
          <w:t xml:space="preserve">-credit quality investments, and </w:t>
        </w:r>
        <w:r w:rsidR="00DF3BE6">
          <w:t xml:space="preserve">on the assessment of cash flows. This guidance clarifies that if a </w:t>
        </w:r>
        <w:r w:rsidR="009A43B1">
          <w:t>security is i</w:t>
        </w:r>
      </w:ins>
      <w:ins w:id="96" w:author="Gann, Julie" w:date="2022-10-31T11:55:00Z">
        <w:r w:rsidR="009A43B1">
          <w:t>n an unrealized loss position, and there is a</w:t>
        </w:r>
      </w:ins>
      <w:ins w:id="97" w:author="Gann, Julie" w:date="2022-11-14T09:30:00Z">
        <w:r w:rsidR="00787B2C">
          <w:t>n adverse</w:t>
        </w:r>
      </w:ins>
      <w:ins w:id="98" w:author="Gann, Julie" w:date="2022-10-31T11:55:00Z">
        <w:r w:rsidR="009A43B1">
          <w:t xml:space="preserve"> change in cash flow, the entity shall recognize an </w:t>
        </w:r>
        <w:r w:rsidR="00B43D10">
          <w:t xml:space="preserve">other-than-temporary impairment. </w:t>
        </w:r>
      </w:ins>
    </w:p>
    <w:p w14:paraId="1A63250B" w14:textId="0E0ADDD7" w:rsidR="00A00F29" w:rsidRDefault="00FB0601" w:rsidP="00A25A96">
      <w:pPr>
        <w:pStyle w:val="ListContinue"/>
        <w:numPr>
          <w:ilvl w:val="2"/>
          <w:numId w:val="8"/>
        </w:numPr>
        <w:rPr>
          <w:ins w:id="99" w:author="Gann, Julie" w:date="2022-10-31T12:08:00Z"/>
        </w:rPr>
      </w:pPr>
      <w:ins w:id="100" w:author="Gann, Julie" w:date="2022-10-31T11:50:00Z">
        <w:r>
          <w:t>Revisions to both SS</w:t>
        </w:r>
      </w:ins>
      <w:ins w:id="101" w:author="Gann, Julie" w:date="2022-10-31T11:51:00Z">
        <w:r w:rsidR="0086737E">
          <w:t>A</w:t>
        </w:r>
      </w:ins>
      <w:ins w:id="102" w:author="Gann, Julie" w:date="2022-10-31T11:50:00Z">
        <w:r>
          <w:t xml:space="preserve">P No. 26R and SSAP No. 43R </w:t>
        </w:r>
        <w:r w:rsidR="007802DC">
          <w:t xml:space="preserve">to provide specialized transition and disclosure guidance for </w:t>
        </w:r>
      </w:ins>
      <w:ins w:id="103" w:author="Gann, Julie" w:date="2022-10-31T11:57:00Z">
        <w:r w:rsidR="00AA6950">
          <w:t xml:space="preserve">the </w:t>
        </w:r>
      </w:ins>
      <w:ins w:id="104" w:author="Gann, Julie" w:date="2022-10-31T11:50:00Z">
        <w:r w:rsidR="007802DC">
          <w:t xml:space="preserve">reclassification of </w:t>
        </w:r>
      </w:ins>
      <w:ins w:id="105" w:author="Gann, Julie" w:date="2022-11-14T09:32:00Z">
        <w:r w:rsidR="00C64964">
          <w:t>securities previously reported</w:t>
        </w:r>
      </w:ins>
      <w:ins w:id="106" w:author="Gann, Julie" w:date="2022-11-14T09:31:00Z">
        <w:r w:rsidR="00C64964">
          <w:t xml:space="preserve"> that will no</w:t>
        </w:r>
        <w:r w:rsidR="00ED1BAD">
          <w:t xml:space="preserve"> longer qualify for reporting as bonds</w:t>
        </w:r>
      </w:ins>
      <w:ins w:id="107" w:author="Gann, Julie" w:date="2022-10-31T11:50:00Z">
        <w:r w:rsidR="007802DC">
          <w:t xml:space="preserve">. </w:t>
        </w:r>
      </w:ins>
    </w:p>
    <w:p w14:paraId="017E6BE4" w14:textId="46CFF10F" w:rsidR="00F07FE0" w:rsidRDefault="00F07FE0" w:rsidP="00A25A96">
      <w:pPr>
        <w:pStyle w:val="ListContinue"/>
        <w:numPr>
          <w:ilvl w:val="2"/>
          <w:numId w:val="8"/>
        </w:numPr>
        <w:rPr>
          <w:ins w:id="108" w:author="Gann, Julie" w:date="2022-07-19T08:52:00Z"/>
        </w:rPr>
      </w:pPr>
      <w:ins w:id="109" w:author="Gann, Julie" w:date="2022-10-31T12:08:00Z">
        <w:r>
          <w:lastRenderedPageBreak/>
          <w:t>Revision to the issue paper to</w:t>
        </w:r>
      </w:ins>
      <w:ins w:id="110" w:author="Gann, Julie" w:date="2022-10-31T12:09:00Z">
        <w:r>
          <w:t xml:space="preserve"> </w:t>
        </w:r>
        <w:r w:rsidR="00A12981">
          <w:t>clarify the application of the feeder fund guidance.</w:t>
        </w:r>
      </w:ins>
    </w:p>
    <w:p w14:paraId="29078F11" w14:textId="6A645DFA" w:rsidR="00F07FE0" w:rsidRDefault="00A12981" w:rsidP="00F07FE0">
      <w:pPr>
        <w:pStyle w:val="ListContinue"/>
        <w:numPr>
          <w:ilvl w:val="1"/>
          <w:numId w:val="8"/>
        </w:numPr>
        <w:rPr>
          <w:ins w:id="111" w:author="Gann, Julie" w:date="2022-10-31T12:08:00Z"/>
        </w:rPr>
      </w:pPr>
      <w:ins w:id="112" w:author="Gann, Julie" w:date="2022-10-31T12:09:00Z">
        <w:r>
          <w:t>After considering the comments and proposed revisions, on November 16, 2022, the Working Group expose</w:t>
        </w:r>
      </w:ins>
      <w:ins w:id="113" w:author="Gann, Julie" w:date="2022-11-14T09:33:00Z">
        <w:r w:rsidR="00895E65">
          <w:t>d</w:t>
        </w:r>
      </w:ins>
      <w:ins w:id="114" w:author="Gann, Julie" w:date="2022-10-31T12:09:00Z">
        <w:r>
          <w:t xml:space="preserve"> </w:t>
        </w:r>
      </w:ins>
      <w:ins w:id="115" w:author="Gann, Julie" w:date="2022-11-14T09:33:00Z">
        <w:r w:rsidR="00895E65">
          <w:t>revisions to</w:t>
        </w:r>
      </w:ins>
      <w:ins w:id="116" w:author="Gann, Julie" w:date="2022-10-31T12:10:00Z">
        <w:r w:rsidR="00887EA2">
          <w:t xml:space="preserve"> SSAP No. 26R and SSAP No. 43R for comment</w:t>
        </w:r>
        <w:r w:rsidR="00711EDC">
          <w:t xml:space="preserve">. The Working </w:t>
        </w:r>
      </w:ins>
      <w:ins w:id="117" w:author="Gann, Julie" w:date="2022-10-31T12:12:00Z">
        <w:r w:rsidR="008E23E8">
          <w:t>Group</w:t>
        </w:r>
      </w:ins>
      <w:ins w:id="118" w:author="Gann, Julie" w:date="2022-10-31T12:10:00Z">
        <w:r w:rsidR="00711EDC">
          <w:t xml:space="preserve"> also expose</w:t>
        </w:r>
      </w:ins>
      <w:ins w:id="119" w:author="Gann, Julie" w:date="2022-10-31T12:13:00Z">
        <w:r w:rsidR="006345C0">
          <w:t>d</w:t>
        </w:r>
      </w:ins>
      <w:ins w:id="120" w:author="Gann, Julie" w:date="2022-10-31T12:10:00Z">
        <w:r w:rsidR="00711EDC">
          <w:t xml:space="preserve"> proposed revisions to other</w:t>
        </w:r>
      </w:ins>
      <w:ins w:id="121" w:author="Gann, Julie" w:date="2022-10-31T12:11:00Z">
        <w:r w:rsidR="00711EDC">
          <w:t xml:space="preserve"> SSAPs</w:t>
        </w:r>
        <w:r w:rsidR="00A0038D">
          <w:t xml:space="preserve"> that </w:t>
        </w:r>
      </w:ins>
      <w:ins w:id="122" w:author="Gann, Julie" w:date="2022-10-31T12:13:00Z">
        <w:r w:rsidR="00DF11B7">
          <w:t>will be impacted with the revisions under the bond project</w:t>
        </w:r>
      </w:ins>
      <w:ins w:id="123" w:author="Gann, Julie" w:date="2022-10-31T12:11:00Z">
        <w:r w:rsidR="00A0038D">
          <w:t xml:space="preserve">. This includes revisions to detail the short-term </w:t>
        </w:r>
      </w:ins>
      <w:ins w:id="124" w:author="Gann, Julie" w:date="2022-11-14T09:34:00Z">
        <w:r w:rsidR="005B2C85">
          <w:t>and</w:t>
        </w:r>
      </w:ins>
      <w:ins w:id="125" w:author="Gann, Julie" w:date="2022-10-31T12:13:00Z">
        <w:r w:rsidR="00DF11B7">
          <w:t xml:space="preserve"> cash equivalent </w:t>
        </w:r>
      </w:ins>
      <w:ins w:id="126" w:author="Gann, Julie" w:date="2022-10-31T12:11:00Z">
        <w:r w:rsidR="00A0038D">
          <w:t>restriction for ABS in SSAP No. 2R as well as guidance for debt securities that do not qualify as bonds in SSA</w:t>
        </w:r>
      </w:ins>
      <w:ins w:id="127" w:author="Gann, Julie" w:date="2022-10-31T12:12:00Z">
        <w:r w:rsidR="008E23E8">
          <w:t>P</w:t>
        </w:r>
      </w:ins>
      <w:ins w:id="128" w:author="Gann, Julie" w:date="2022-10-31T12:11:00Z">
        <w:r w:rsidR="00A0038D">
          <w:t xml:space="preserve"> No. 21R. This guidance was exposed until </w:t>
        </w:r>
      </w:ins>
      <w:ins w:id="129" w:author="Gann, Julie" w:date="2022-11-14T09:35:00Z">
        <w:r w:rsidR="00F3388F" w:rsidRPr="00730833">
          <w:rPr>
            <w:highlight w:val="yellow"/>
          </w:rPr>
          <w:t>February 10,</w:t>
        </w:r>
      </w:ins>
      <w:ins w:id="130" w:author="Gann, Julie" w:date="2022-10-31T12:10:00Z">
        <w:r w:rsidR="00711EDC" w:rsidRPr="00730833">
          <w:rPr>
            <w:highlight w:val="yellow"/>
          </w:rPr>
          <w:t xml:space="preserve"> 2023</w:t>
        </w:r>
        <w:r w:rsidR="00887EA2">
          <w:t xml:space="preserve">. </w:t>
        </w:r>
      </w:ins>
    </w:p>
    <w:p w14:paraId="22BF6E3A" w14:textId="69E09FEB" w:rsidR="00092967" w:rsidRPr="001A419A" w:rsidRDefault="00E22C37" w:rsidP="004238AA">
      <w:pPr>
        <w:pStyle w:val="ListContinue"/>
        <w:numPr>
          <w:ilvl w:val="0"/>
          <w:numId w:val="0"/>
        </w:numPr>
        <w:rPr>
          <w:b/>
          <w:bCs/>
          <w:u w:val="single"/>
        </w:rPr>
      </w:pPr>
      <w:r>
        <w:rPr>
          <w:b/>
          <w:bCs/>
          <w:u w:val="single"/>
        </w:rPr>
        <w:t xml:space="preserve">Discussion of </w:t>
      </w:r>
      <w:r w:rsidR="00271DF0" w:rsidRPr="001A419A">
        <w:rPr>
          <w:b/>
          <w:bCs/>
          <w:u w:val="single"/>
        </w:rPr>
        <w:t>Principles-Based Bond Concepts</w:t>
      </w:r>
    </w:p>
    <w:p w14:paraId="0001C231" w14:textId="64258353" w:rsidR="003F4F8B" w:rsidRDefault="00412766" w:rsidP="001A419A">
      <w:pPr>
        <w:pStyle w:val="ListContinue"/>
        <w:numPr>
          <w:ilvl w:val="0"/>
          <w:numId w:val="8"/>
        </w:numPr>
        <w:tabs>
          <w:tab w:val="clear" w:pos="360"/>
          <w:tab w:val="num" w:pos="0"/>
        </w:tabs>
      </w:pPr>
      <w:r>
        <w:t>Pursuant to</w:t>
      </w:r>
      <w:r w:rsidR="002C2829">
        <w:t xml:space="preserve"> the </w:t>
      </w:r>
      <w:r w:rsidR="00765FA6">
        <w:t>“</w:t>
      </w:r>
      <w:r w:rsidR="00A30AED">
        <w:t xml:space="preserve">small </w:t>
      </w:r>
      <w:r w:rsidR="00143C67">
        <w:t xml:space="preserve">group” </w:t>
      </w:r>
      <w:r w:rsidR="00A30AED">
        <w:t xml:space="preserve">discussions </w:t>
      </w:r>
      <w:r w:rsidR="00EA792D">
        <w:t>comprised of industry, I</w:t>
      </w:r>
      <w:r w:rsidR="004A70AB">
        <w:t>owa representatives</w:t>
      </w:r>
      <w:r w:rsidR="00EA792D">
        <w:t xml:space="preserve"> and NAIC staff, the</w:t>
      </w:r>
      <w:r w:rsidR="00F21B64">
        <w:t xml:space="preserve"> </w:t>
      </w:r>
      <w:r w:rsidR="00B50AB6">
        <w:t>broad</w:t>
      </w:r>
      <w:r w:rsidR="00EA792D">
        <w:t xml:space="preserve"> </w:t>
      </w:r>
      <w:r w:rsidR="003F4F8B">
        <w:t xml:space="preserve">principle-based bond concepts </w:t>
      </w:r>
      <w:r w:rsidR="00B50AB6">
        <w:t xml:space="preserve">discussed on August 26, </w:t>
      </w:r>
      <w:proofErr w:type="gramStart"/>
      <w:r w:rsidR="00B50AB6">
        <w:t>2021</w:t>
      </w:r>
      <w:proofErr w:type="gramEnd"/>
      <w:r w:rsidR="00B50AB6">
        <w:t xml:space="preserve"> reflect</w:t>
      </w:r>
      <w:r w:rsidR="00383EDC">
        <w:t>ed</w:t>
      </w:r>
      <w:r w:rsidR="00B50AB6">
        <w:t xml:space="preserve"> the following key concepts</w:t>
      </w:r>
      <w:r w:rsidR="003F4F8B">
        <w:t xml:space="preserve">: </w:t>
      </w:r>
    </w:p>
    <w:p w14:paraId="4ABB2156" w14:textId="447A686A" w:rsidR="001F024A" w:rsidRDefault="001F024A" w:rsidP="001F024A">
      <w:pPr>
        <w:pStyle w:val="ListContinue"/>
        <w:numPr>
          <w:ilvl w:val="1"/>
          <w:numId w:val="8"/>
        </w:numPr>
      </w:pPr>
      <w:r>
        <w:t>Definition of a bond requires a security structure, representing a creditor relationship, that is considered an Issuer Credit Obligation or an Asset Backed Security</w:t>
      </w:r>
      <w:r w:rsidR="00DC2370">
        <w:t xml:space="preserve"> (ABS)</w:t>
      </w:r>
      <w:r>
        <w:t xml:space="preserve">. </w:t>
      </w:r>
    </w:p>
    <w:p w14:paraId="73184F62" w14:textId="6E46BA96" w:rsidR="001F024A" w:rsidRDefault="001F024A" w:rsidP="00E75DDE">
      <w:pPr>
        <w:pStyle w:val="ListContinue"/>
        <w:numPr>
          <w:ilvl w:val="1"/>
          <w:numId w:val="8"/>
        </w:numPr>
      </w:pPr>
      <w:r>
        <w:t xml:space="preserve">The assessment of whether a security represents a creditor relationship requires consideration of the substance, rather than the legal form of the document, as well as consideration of other investments owned in the investee and other contractual arrangements. A security that possesses equity-like characteristics or that represents an ownership interest in the issuer in substance does not represent a creditor relationship. </w:t>
      </w:r>
    </w:p>
    <w:p w14:paraId="532ED1CC" w14:textId="145A8945" w:rsidR="00143050" w:rsidRDefault="00A34216" w:rsidP="00143050">
      <w:pPr>
        <w:pStyle w:val="ListContinue"/>
        <w:numPr>
          <w:ilvl w:val="1"/>
          <w:numId w:val="8"/>
        </w:numPr>
      </w:pPr>
      <w:r>
        <w:t xml:space="preserve">An </w:t>
      </w:r>
      <w:r w:rsidR="00DC2370">
        <w:t>ABS</w:t>
      </w:r>
      <w:r>
        <w:t xml:space="preserve"> is a bond issued by </w:t>
      </w:r>
      <w:r w:rsidRPr="00097A9C">
        <w:t>an entity created for the primary purpose of raising debt capital backed by</w:t>
      </w:r>
      <w:r>
        <w:t xml:space="preserve"> financial assets </w:t>
      </w:r>
      <w:r w:rsidRPr="00097A9C">
        <w:t xml:space="preserve">or cash generating non-financial assets owned by the ABS Issuer, whereby repayment is primarily derived from the cash flows </w:t>
      </w:r>
      <w:r>
        <w:t>associated with</w:t>
      </w:r>
      <w:r w:rsidRPr="00097A9C">
        <w:t xml:space="preserve"> </w:t>
      </w:r>
      <w:r>
        <w:t>the underlying defined</w:t>
      </w:r>
      <w:r w:rsidRPr="00097A9C">
        <w:t xml:space="preserve"> collateral rather than the cash flows of an operatin</w:t>
      </w:r>
      <w:r>
        <w:t>g entity</w:t>
      </w:r>
      <w:r w:rsidR="00143050">
        <w:t xml:space="preserve">. </w:t>
      </w:r>
    </w:p>
    <w:p w14:paraId="17E939FB" w14:textId="2B50AD36" w:rsidR="00A34216" w:rsidRPr="00097A9C" w:rsidRDefault="00A34216" w:rsidP="00143050">
      <w:pPr>
        <w:pStyle w:val="ListContinue"/>
        <w:numPr>
          <w:ilvl w:val="1"/>
          <w:numId w:val="8"/>
        </w:numPr>
      </w:pPr>
      <w:r w:rsidRPr="00097A9C">
        <w:t>There are two defining characteristics that must be present for a</w:t>
      </w:r>
      <w:r>
        <w:t xml:space="preserve"> security</w:t>
      </w:r>
      <w:r w:rsidRPr="00097A9C">
        <w:t xml:space="preserve"> to meet the definition of an </w:t>
      </w:r>
      <w:r>
        <w:t>a</w:t>
      </w:r>
      <w:r w:rsidRPr="00097A9C">
        <w:t xml:space="preserve">sset </w:t>
      </w:r>
      <w:r>
        <w:t>b</w:t>
      </w:r>
      <w:r w:rsidRPr="00097A9C">
        <w:t xml:space="preserve">acked </w:t>
      </w:r>
      <w:r>
        <w:t>s</w:t>
      </w:r>
      <w:r w:rsidRPr="00097A9C">
        <w:t>ecurity:</w:t>
      </w:r>
      <w:r w:rsidR="00143050">
        <w:t xml:space="preserve"> 1) </w:t>
      </w:r>
      <w:r w:rsidR="002A3FE3">
        <w:t>The holder of a debt instrument issued by an ABS issuer is in a different economic position than if the holder owned the ABS Issuer’s assets directly</w:t>
      </w:r>
      <w:r w:rsidR="009F63EB">
        <w:t>,</w:t>
      </w:r>
      <w:r w:rsidR="007B09AF">
        <w:t xml:space="preserve"> and 2) When the assets owned by the ABS are non-financial assets, </w:t>
      </w:r>
      <w:r w:rsidR="00D765C9">
        <w:t xml:space="preserve">the assets are expected to generate a </w:t>
      </w:r>
      <w:r w:rsidR="00AC704E">
        <w:t>meaningful</w:t>
      </w:r>
      <w:r w:rsidR="00D765C9">
        <w:t xml:space="preserve"> level of cash flows towards repayment of the bond</w:t>
      </w:r>
      <w:r w:rsidR="00BC573F">
        <w:t xml:space="preserve"> o</w:t>
      </w:r>
      <w:r w:rsidR="00AC704E">
        <w:t xml:space="preserve">ther than through the sale or refinancing of the </w:t>
      </w:r>
      <w:r w:rsidR="006F50E0">
        <w:t xml:space="preserve">non-financial </w:t>
      </w:r>
      <w:r w:rsidR="00AC704E">
        <w:t xml:space="preserve">assets. </w:t>
      </w:r>
    </w:p>
    <w:p w14:paraId="74B7C8AC" w14:textId="0067CD41" w:rsidR="00987C39" w:rsidRDefault="00EC3B6C" w:rsidP="00987C39">
      <w:pPr>
        <w:pStyle w:val="ListContinue"/>
        <w:numPr>
          <w:ilvl w:val="0"/>
          <w:numId w:val="8"/>
        </w:numPr>
        <w:tabs>
          <w:tab w:val="clear" w:pos="360"/>
          <w:tab w:val="num" w:pos="0"/>
        </w:tabs>
      </w:pPr>
      <w:r>
        <w:t>Various discussions and components were addressed in the establishment of these broad concepts</w:t>
      </w:r>
      <w:r w:rsidR="00987C39">
        <w:t xml:space="preserve">. Specific elements and discussion points are detailed within. </w:t>
      </w:r>
    </w:p>
    <w:p w14:paraId="0C0D9C85" w14:textId="44F08A92" w:rsidR="00482662" w:rsidRDefault="00482662" w:rsidP="00482662">
      <w:pPr>
        <w:pStyle w:val="ListContinue"/>
        <w:numPr>
          <w:ilvl w:val="0"/>
          <w:numId w:val="0"/>
        </w:numPr>
        <w:rPr>
          <w:b/>
          <w:bCs/>
          <w:u w:val="single"/>
        </w:rPr>
      </w:pPr>
      <w:r>
        <w:rPr>
          <w:b/>
          <w:bCs/>
          <w:u w:val="single"/>
        </w:rPr>
        <w:t>Security Structure</w:t>
      </w:r>
      <w:r w:rsidR="00104D68">
        <w:rPr>
          <w:b/>
          <w:bCs/>
          <w:u w:val="single"/>
        </w:rPr>
        <w:t xml:space="preserve"> Representing a Creditor Relationship</w:t>
      </w:r>
    </w:p>
    <w:p w14:paraId="013A4D0C" w14:textId="770CA284" w:rsidR="00482662" w:rsidRDefault="00D35BD1" w:rsidP="00482662">
      <w:pPr>
        <w:pStyle w:val="ListContinue"/>
        <w:numPr>
          <w:ilvl w:val="0"/>
          <w:numId w:val="8"/>
        </w:numPr>
        <w:tabs>
          <w:tab w:val="clear" w:pos="360"/>
          <w:tab w:val="num" w:pos="0"/>
        </w:tabs>
      </w:pPr>
      <w:proofErr w:type="gramStart"/>
      <w:r>
        <w:t>Similar to</w:t>
      </w:r>
      <w:proofErr w:type="gramEnd"/>
      <w:r>
        <w:t xml:space="preserve"> </w:t>
      </w:r>
      <w:r w:rsidR="00E03AD8">
        <w:t>long-standing</w:t>
      </w:r>
      <w:r>
        <w:t xml:space="preserve"> guidance in defining a bond, the principles-based bond concepts only </w:t>
      </w:r>
      <w:r w:rsidR="00A63783">
        <w:t>permit</w:t>
      </w:r>
      <w:r>
        <w:t xml:space="preserve"> security structures to be considered eligible for Schedule D-1 reporting. </w:t>
      </w:r>
      <w:r w:rsidR="00FF24CA">
        <w:t xml:space="preserve">Although the concepts continue </w:t>
      </w:r>
      <w:r w:rsidR="00434918">
        <w:t>reference</w:t>
      </w:r>
      <w:r w:rsidR="00FF24CA">
        <w:t xml:space="preserve"> to the </w:t>
      </w:r>
      <w:r w:rsidR="003F2FC2">
        <w:t>adopted security definition from U.S</w:t>
      </w:r>
      <w:r w:rsidR="00A63783">
        <w:t>.</w:t>
      </w:r>
      <w:r w:rsidR="003F2FC2">
        <w:t xml:space="preserve"> GAAP, </w:t>
      </w:r>
      <w:r w:rsidR="00A63783">
        <w:t>the</w:t>
      </w:r>
      <w:r w:rsidR="00894298">
        <w:t xml:space="preserve"> guidance is expanded to require that the evaluation of the </w:t>
      </w:r>
      <w:r w:rsidR="00B34737">
        <w:t xml:space="preserve">structure under the security definition </w:t>
      </w:r>
      <w:r w:rsidR="00D930FA">
        <w:t xml:space="preserve">considers the substance </w:t>
      </w:r>
      <w:r w:rsidR="007129B0">
        <w:t xml:space="preserve">of the instrument rather than solely its legal form. </w:t>
      </w:r>
    </w:p>
    <w:p w14:paraId="766EF87B" w14:textId="68C5BF57" w:rsidR="008F7E42" w:rsidRDefault="00BE7771" w:rsidP="00482662">
      <w:pPr>
        <w:pStyle w:val="ListContinue"/>
        <w:numPr>
          <w:ilvl w:val="0"/>
          <w:numId w:val="8"/>
        </w:numPr>
        <w:tabs>
          <w:tab w:val="clear" w:pos="360"/>
          <w:tab w:val="num" w:pos="0"/>
        </w:tabs>
      </w:pPr>
      <w:r>
        <w:t>T</w:t>
      </w:r>
      <w:r w:rsidR="001D24DF">
        <w:t xml:space="preserve">he consideration of whether a structure reflects a “security” </w:t>
      </w:r>
      <w:r w:rsidR="002517B4">
        <w:t xml:space="preserve">is a key factor in determining </w:t>
      </w:r>
      <w:r w:rsidR="00EA5095">
        <w:t xml:space="preserve">the </w:t>
      </w:r>
      <w:r w:rsidR="002517B4">
        <w:t xml:space="preserve">appropriate SSAP for accounting and reporting. A structure </w:t>
      </w:r>
      <w:r w:rsidR="006047EE">
        <w:t xml:space="preserve">with one or more future payments </w:t>
      </w:r>
      <w:r w:rsidR="002517B4">
        <w:t xml:space="preserve">that qualifies as a security has historically been captured </w:t>
      </w:r>
      <w:r w:rsidR="003D5061">
        <w:t>as a bond</w:t>
      </w:r>
      <w:r w:rsidR="002517B4">
        <w:t xml:space="preserve">, </w:t>
      </w:r>
      <w:r w:rsidR="0061766A">
        <w:t xml:space="preserve">with measurement and </w:t>
      </w:r>
      <w:r w:rsidR="00D30C27">
        <w:t>risk-based capital (</w:t>
      </w:r>
      <w:r w:rsidR="0061766A">
        <w:t>RBC</w:t>
      </w:r>
      <w:r w:rsidR="00D30C27">
        <w:t>) charges</w:t>
      </w:r>
      <w:r w:rsidR="0061766A">
        <w:t xml:space="preserve"> based on the NAIC designation. </w:t>
      </w:r>
      <w:r w:rsidR="000D14D3">
        <w:t xml:space="preserve">Under </w:t>
      </w:r>
      <w:r w:rsidR="006F5F0E">
        <w:t xml:space="preserve">the prior SSAP guidance, </w:t>
      </w:r>
      <w:r w:rsidR="00C534AB">
        <w:t>bond securities did not require additiona</w:t>
      </w:r>
      <w:r w:rsidR="00CE503F">
        <w:t xml:space="preserve">l provisions for admittance and </w:t>
      </w:r>
      <w:r w:rsidR="00621DA2">
        <w:t>would</w:t>
      </w:r>
      <w:r w:rsidR="00581564">
        <w:t xml:space="preserve"> likely only be subject to </w:t>
      </w:r>
      <w:proofErr w:type="spellStart"/>
      <w:r w:rsidR="00581564">
        <w:t>nonadmittance</w:t>
      </w:r>
      <w:proofErr w:type="spellEnd"/>
      <w:r w:rsidR="00581564">
        <w:t xml:space="preserve"> based on state investment limits</w:t>
      </w:r>
      <w:r w:rsidR="00BC7ADE">
        <w:t xml:space="preserve">. </w:t>
      </w:r>
      <w:r w:rsidR="00CE503F">
        <w:t xml:space="preserve"> </w:t>
      </w:r>
      <w:r w:rsidR="00CE03CC">
        <w:t>This treatment is distinct</w:t>
      </w:r>
      <w:r w:rsidR="004179E5">
        <w:t>ly</w:t>
      </w:r>
      <w:r w:rsidR="00CE03CC">
        <w:t xml:space="preserve"> different </w:t>
      </w:r>
      <w:r w:rsidR="00432655">
        <w:t xml:space="preserve">than </w:t>
      </w:r>
      <w:r w:rsidR="00CE03CC">
        <w:t xml:space="preserve">a “non-security’ structure </w:t>
      </w:r>
      <w:r w:rsidR="007954D6">
        <w:t xml:space="preserve">considered to be a </w:t>
      </w:r>
      <w:r w:rsidR="007954D6">
        <w:lastRenderedPageBreak/>
        <w:t xml:space="preserve">loan under SSAP No. </w:t>
      </w:r>
      <w:r w:rsidR="007954D6" w:rsidRPr="0041283B">
        <w:rPr>
          <w:i/>
          <w:iCs/>
        </w:rPr>
        <w:t>20—</w:t>
      </w:r>
      <w:proofErr w:type="spellStart"/>
      <w:r w:rsidR="007954D6" w:rsidRPr="0041283B">
        <w:rPr>
          <w:i/>
          <w:iCs/>
        </w:rPr>
        <w:t>Nonadmitted</w:t>
      </w:r>
      <w:proofErr w:type="spellEnd"/>
      <w:r w:rsidR="007954D6" w:rsidRPr="0041283B">
        <w:rPr>
          <w:i/>
          <w:iCs/>
        </w:rPr>
        <w:t xml:space="preserve"> Assets</w:t>
      </w:r>
      <w:r w:rsidR="007954D6">
        <w:t xml:space="preserve"> or </w:t>
      </w:r>
      <w:r w:rsidR="007954D6" w:rsidRPr="0041283B">
        <w:rPr>
          <w:i/>
          <w:iCs/>
        </w:rPr>
        <w:t>SSAP No. 21—Other Admitted Assets</w:t>
      </w:r>
      <w:r w:rsidR="007954D6">
        <w:t xml:space="preserve">. For </w:t>
      </w:r>
      <w:r w:rsidR="00CE1F09">
        <w:t>these structure</w:t>
      </w:r>
      <w:r w:rsidR="002A0AEE">
        <w:t xml:space="preserve">s, the ability to admit the loan </w:t>
      </w:r>
      <w:r w:rsidR="008D7E8C" w:rsidRPr="003D4B7F">
        <w:t>under the SSAP provisions</w:t>
      </w:r>
      <w:r w:rsidR="008D7E8C">
        <w:t xml:space="preserve"> </w:t>
      </w:r>
      <w:r w:rsidR="004179E5">
        <w:t>is</w:t>
      </w:r>
      <w:r w:rsidR="002A0AEE">
        <w:t xml:space="preserve"> contingent on the</w:t>
      </w:r>
      <w:r w:rsidR="009979DF">
        <w:t xml:space="preserve"> nature</w:t>
      </w:r>
      <w:r w:rsidR="002A0AEE">
        <w:t xml:space="preserve"> of the loan</w:t>
      </w:r>
      <w:r w:rsidR="00466171">
        <w:t xml:space="preserve"> and </w:t>
      </w:r>
      <w:r w:rsidR="000413D6">
        <w:t>qualifying</w:t>
      </w:r>
      <w:r w:rsidR="00466171">
        <w:t xml:space="preserve"> collateral or </w:t>
      </w:r>
      <w:r w:rsidR="0041283B">
        <w:t>related party assessments.</w:t>
      </w:r>
      <w:r w:rsidR="00BF3850">
        <w:t xml:space="preserve"> (State investment limits </w:t>
      </w:r>
      <w:r w:rsidR="003D4B7F">
        <w:t>may have additional loan to value requirements that impact admittance.)</w:t>
      </w:r>
      <w:r w:rsidR="0041283B">
        <w:t xml:space="preserve"> </w:t>
      </w:r>
      <w:r w:rsidR="00782781">
        <w:t>L</w:t>
      </w:r>
      <w:r w:rsidR="00FE4ECF">
        <w:t>oans</w:t>
      </w:r>
      <w:r w:rsidR="00522116">
        <w:t xml:space="preserve"> (other than mortgage loans)</w:t>
      </w:r>
      <w:r w:rsidR="00FE4ECF">
        <w:t xml:space="preserve"> are captured on Schedule BA</w:t>
      </w:r>
      <w:r w:rsidR="009E1EE7">
        <w:t>: Other Long-Term Invested Assets</w:t>
      </w:r>
      <w:r w:rsidR="00FE4ECF">
        <w:t xml:space="preserve"> and are likely </w:t>
      </w:r>
      <w:r w:rsidR="00D20BC8">
        <w:t>limited by</w:t>
      </w:r>
      <w:r w:rsidR="00FE4ECF">
        <w:t xml:space="preserve"> state investment limits</w:t>
      </w:r>
      <w:r w:rsidR="00FF7C9F">
        <w:t xml:space="preserve"> along with </w:t>
      </w:r>
      <w:r w:rsidR="00FE4ECF">
        <w:t>other invested assets</w:t>
      </w:r>
      <w:r w:rsidR="009E1EE7">
        <w:t xml:space="preserve"> </w:t>
      </w:r>
      <w:r w:rsidR="00782781">
        <w:t xml:space="preserve">reported </w:t>
      </w:r>
      <w:r w:rsidR="00FF7C9F">
        <w:t>on Schedule BA</w:t>
      </w:r>
      <w:r w:rsidR="00FE4ECF">
        <w:t xml:space="preserve">. </w:t>
      </w:r>
      <w:r w:rsidR="00F9688A">
        <w:t xml:space="preserve">Although the RBC charge for </w:t>
      </w:r>
      <w:r w:rsidR="00606511">
        <w:t xml:space="preserve">admitted collateral loans </w:t>
      </w:r>
      <w:r w:rsidR="00206920">
        <w:t xml:space="preserve">is lower than other Schedule BA investments, </w:t>
      </w:r>
      <w:r w:rsidR="00DB4B0A">
        <w:t>the RBC charge is still higher than</w:t>
      </w:r>
      <w:r w:rsidR="006868AB">
        <w:t xml:space="preserve"> Schedule D-1 investments with </w:t>
      </w:r>
      <w:r w:rsidR="006103F9">
        <w:t>most NAIC designations.</w:t>
      </w:r>
    </w:p>
    <w:p w14:paraId="6CC57665" w14:textId="466FF34F" w:rsidR="007B385D" w:rsidRDefault="003A6874" w:rsidP="00482662">
      <w:pPr>
        <w:pStyle w:val="ListContinue"/>
        <w:numPr>
          <w:ilvl w:val="0"/>
          <w:numId w:val="8"/>
        </w:numPr>
        <w:tabs>
          <w:tab w:val="clear" w:pos="360"/>
          <w:tab w:val="num" w:pos="0"/>
        </w:tabs>
      </w:pPr>
      <w:r>
        <w:t>Over time, s</w:t>
      </w:r>
      <w:r w:rsidR="00263368">
        <w:t>ince the codification of statutory accounting principles</w:t>
      </w:r>
      <w:r w:rsidR="00E67272">
        <w:t xml:space="preserve">, various industry comments have been received questioning the </w:t>
      </w:r>
      <w:r w:rsidR="00DC67F6">
        <w:t xml:space="preserve">difference </w:t>
      </w:r>
      <w:r w:rsidR="00233AFB">
        <w:t>between</w:t>
      </w:r>
      <w:r w:rsidR="00DC67F6">
        <w:t xml:space="preserve"> loans and </w:t>
      </w:r>
      <w:r w:rsidR="00376C39">
        <w:t>securities</w:t>
      </w:r>
      <w:r w:rsidR="00884CC0">
        <w:t xml:space="preserve"> (e.g., bonds)</w:t>
      </w:r>
      <w:r w:rsidR="00DC67F6">
        <w:t xml:space="preserve">, particularly with the different reporting outcomes. </w:t>
      </w:r>
      <w:r w:rsidR="00BF1F53">
        <w:t>Th</w:t>
      </w:r>
      <w:r w:rsidR="008414D7">
        <w:t xml:space="preserve">is discussion </w:t>
      </w:r>
      <w:r w:rsidR="00B36552">
        <w:t xml:space="preserve">was also revisited </w:t>
      </w:r>
      <w:r w:rsidR="008414D7">
        <w:t>as part of the</w:t>
      </w:r>
      <w:r w:rsidR="00BF1F53">
        <w:t xml:space="preserve"> principles-based bond proposal</w:t>
      </w:r>
      <w:r w:rsidR="00DB3F97">
        <w:t xml:space="preserve">, and it was concluded that structures must meet the security definition to be captured on Schedule D-1. </w:t>
      </w:r>
      <w:r w:rsidR="00AA1E1D">
        <w:t xml:space="preserve">Although </w:t>
      </w:r>
      <w:r w:rsidR="003D33E1">
        <w:t>industry requested “l</w:t>
      </w:r>
      <w:r w:rsidR="00AA1E1D">
        <w:t>oans with recourse</w:t>
      </w:r>
      <w:r w:rsidR="003D33E1">
        <w:t xml:space="preserve">” to be added to the </w:t>
      </w:r>
      <w:r w:rsidR="00B731F5">
        <w:t xml:space="preserve">bond </w:t>
      </w:r>
      <w:r w:rsidR="003D33E1">
        <w:t xml:space="preserve">scope </w:t>
      </w:r>
      <w:r w:rsidR="00DC2CE7">
        <w:t xml:space="preserve">paragraph </w:t>
      </w:r>
      <w:r w:rsidR="00F32CE8">
        <w:t>as well as</w:t>
      </w:r>
      <w:r w:rsidR="00DC2CE7">
        <w:t xml:space="preserve"> an explicit reference to “loans” </w:t>
      </w:r>
      <w:r w:rsidR="0057276B">
        <w:t>as a type of investment</w:t>
      </w:r>
      <w:r w:rsidR="00552038">
        <w:t xml:space="preserve"> captured in the bond definition</w:t>
      </w:r>
      <w:r w:rsidR="00126EBB">
        <w:t>,</w:t>
      </w:r>
      <w:r w:rsidR="00552038">
        <w:t xml:space="preserve"> these proposals were not supported for inclusion. Th</w:t>
      </w:r>
      <w:r w:rsidR="00126EBB">
        <w:t>is</w:t>
      </w:r>
      <w:r w:rsidR="00552038">
        <w:t xml:space="preserve"> discussion highlighted that the security </w:t>
      </w:r>
      <w:r w:rsidR="00415E7D">
        <w:t xml:space="preserve">definition is not a high threshold </w:t>
      </w:r>
      <w:r w:rsidR="00126EBB">
        <w:t>to meet</w:t>
      </w:r>
      <w:r w:rsidR="00415E7D">
        <w:t xml:space="preserve">, </w:t>
      </w:r>
      <w:r w:rsidR="00CB0C3B">
        <w:t xml:space="preserve">and </w:t>
      </w:r>
      <w:r w:rsidR="007F5478">
        <w:t>direct loans should not be reflected as bonds if they do not qualify</w:t>
      </w:r>
      <w:r w:rsidR="00FB5425">
        <w:t xml:space="preserve"> as securities</w:t>
      </w:r>
      <w:r w:rsidR="007F5478">
        <w:t xml:space="preserve">. </w:t>
      </w:r>
      <w:r w:rsidR="00126EBB">
        <w:t xml:space="preserve">With this discussion it was noted that </w:t>
      </w:r>
      <w:r w:rsidR="00C9521A">
        <w:t>an investment could meet the definition of a bond regardless of the legal form (paper) it was written on and/or how it was described (such as a bond, note, obligation, etc.) Although an instrument could be described as a “loan</w:t>
      </w:r>
      <w:r w:rsidR="008A7CBE">
        <w:t>,</w:t>
      </w:r>
      <w:r w:rsidR="00C9521A">
        <w:t xml:space="preserve">” </w:t>
      </w:r>
      <w:r w:rsidR="008A7CBE">
        <w:t>if it meets the security definition requirements</w:t>
      </w:r>
      <w:r w:rsidR="008E479C">
        <w:t xml:space="preserve"> and other </w:t>
      </w:r>
      <w:proofErr w:type="gramStart"/>
      <w:r w:rsidR="008E479C">
        <w:t>princip</w:t>
      </w:r>
      <w:r w:rsidR="00290749">
        <w:t>le</w:t>
      </w:r>
      <w:proofErr w:type="gramEnd"/>
      <w:r w:rsidR="008E479C">
        <w:t xml:space="preserve"> concepts</w:t>
      </w:r>
      <w:r w:rsidR="008A7CBE">
        <w:t xml:space="preserve">, it </w:t>
      </w:r>
      <w:r w:rsidR="008E479C">
        <w:t xml:space="preserve">shall </w:t>
      </w:r>
      <w:r w:rsidR="00C9521A">
        <w:t xml:space="preserve">be captured as </w:t>
      </w:r>
      <w:r w:rsidR="00F12D7D">
        <w:t>a bond</w:t>
      </w:r>
      <w:r w:rsidR="005F78FE">
        <w:t xml:space="preserve">. </w:t>
      </w:r>
      <w:r w:rsidR="00AE0A1B">
        <w:t xml:space="preserve">The </w:t>
      </w:r>
      <w:r w:rsidR="00AE0A1B" w:rsidRPr="00856099">
        <w:t xml:space="preserve">same </w:t>
      </w:r>
      <w:r w:rsidR="00856099" w:rsidRPr="00856099">
        <w:t>concept</w:t>
      </w:r>
      <w:r w:rsidR="00856099">
        <w:t xml:space="preserve"> </w:t>
      </w:r>
      <w:r w:rsidR="00AE0A1B">
        <w:t xml:space="preserve">would be true for instruments </w:t>
      </w:r>
      <w:r w:rsidR="008451FC">
        <w:t>named</w:t>
      </w:r>
      <w:r w:rsidR="001F7EBF">
        <w:t xml:space="preserve"> as</w:t>
      </w:r>
      <w:r w:rsidR="00AE0A1B">
        <w:t xml:space="preserve"> </w:t>
      </w:r>
      <w:r w:rsidR="00F32CE8">
        <w:t xml:space="preserve">a </w:t>
      </w:r>
      <w:r w:rsidR="00AE0A1B">
        <w:t>“bond” but that d</w:t>
      </w:r>
      <w:r w:rsidR="001F7EBF">
        <w:t>o</w:t>
      </w:r>
      <w:r w:rsidR="00AE0A1B">
        <w:t xml:space="preserve"> not meet the security or other </w:t>
      </w:r>
      <w:proofErr w:type="gramStart"/>
      <w:r w:rsidR="00AE0A1B">
        <w:t>principle</w:t>
      </w:r>
      <w:proofErr w:type="gramEnd"/>
      <w:r w:rsidR="00AE0A1B">
        <w:t xml:space="preserve"> requirements</w:t>
      </w:r>
      <w:r w:rsidR="002652BA">
        <w:t>, as they would not be permitted</w:t>
      </w:r>
      <w:r w:rsidR="00AE0A1B">
        <w:t xml:space="preserve"> for Schedule D-1 reporting. </w:t>
      </w:r>
    </w:p>
    <w:p w14:paraId="66E08433" w14:textId="5C3BA0B4" w:rsidR="000A56F7" w:rsidRDefault="000A56F7" w:rsidP="00482662">
      <w:pPr>
        <w:pStyle w:val="ListContinue"/>
        <w:numPr>
          <w:ilvl w:val="0"/>
          <w:numId w:val="8"/>
        </w:numPr>
        <w:tabs>
          <w:tab w:val="clear" w:pos="360"/>
          <w:tab w:val="num" w:pos="0"/>
        </w:tabs>
      </w:pPr>
      <w:r>
        <w:t xml:space="preserve">The statutory accounting guidance in SSAP No. 26R and </w:t>
      </w:r>
      <w:r w:rsidRPr="00D54481">
        <w:rPr>
          <w:i/>
          <w:iCs/>
        </w:rPr>
        <w:t>SSAP No. 37—Mortgage Loans</w:t>
      </w:r>
      <w:r w:rsidR="005C76AD">
        <w:t xml:space="preserve"> adopt</w:t>
      </w:r>
      <w:r w:rsidR="00D54481">
        <w:t>s</w:t>
      </w:r>
      <w:r w:rsidR="005C76AD">
        <w:t xml:space="preserve"> the U.S. GAAP definition of a security as it is used in FASB Codification Topic </w:t>
      </w:r>
      <w:r w:rsidR="005501D2">
        <w:t xml:space="preserve">320 and 860: </w:t>
      </w:r>
    </w:p>
    <w:p w14:paraId="25EE2B72" w14:textId="77777777" w:rsidR="004A6F42" w:rsidRPr="00C7759A" w:rsidRDefault="004A6F42" w:rsidP="00C7759A">
      <w:pPr>
        <w:pStyle w:val="ListParagraph"/>
        <w:numPr>
          <w:ilvl w:val="1"/>
          <w:numId w:val="8"/>
        </w:numPr>
        <w:jc w:val="both"/>
        <w:rPr>
          <w:szCs w:val="22"/>
        </w:rPr>
      </w:pPr>
      <w:r w:rsidRPr="00C7759A">
        <w:rPr>
          <w:color w:val="000000"/>
          <w:szCs w:val="22"/>
        </w:rPr>
        <w:t xml:space="preserve">Security: A share, participation, or other interest in property or in an entity of the issuer or an obligation of the issuer that has </w:t>
      </w:r>
      <w:proofErr w:type="gramStart"/>
      <w:r w:rsidRPr="00C7759A">
        <w:rPr>
          <w:color w:val="000000"/>
          <w:szCs w:val="22"/>
        </w:rPr>
        <w:t>all of</w:t>
      </w:r>
      <w:proofErr w:type="gramEnd"/>
      <w:r w:rsidRPr="00C7759A">
        <w:rPr>
          <w:color w:val="000000"/>
          <w:szCs w:val="22"/>
        </w:rPr>
        <w:t xml:space="preserve"> the following characteristics: </w:t>
      </w:r>
    </w:p>
    <w:p w14:paraId="3D056D0F" w14:textId="77777777" w:rsidR="004A6F42" w:rsidRPr="004A6F42" w:rsidRDefault="004A6F42" w:rsidP="004A6F42">
      <w:pPr>
        <w:ind w:left="360"/>
        <w:jc w:val="both"/>
        <w:rPr>
          <w:color w:val="000000"/>
          <w:szCs w:val="22"/>
        </w:rPr>
      </w:pPr>
    </w:p>
    <w:p w14:paraId="1435BE94" w14:textId="77777777" w:rsidR="004A6F42" w:rsidRPr="004A6F42" w:rsidRDefault="004A6F42">
      <w:pPr>
        <w:pStyle w:val="ListParagraph"/>
        <w:numPr>
          <w:ilvl w:val="0"/>
          <w:numId w:val="11"/>
        </w:numPr>
        <w:tabs>
          <w:tab w:val="clear" w:pos="360"/>
        </w:tabs>
        <w:ind w:left="2160" w:hanging="720"/>
        <w:contextualSpacing w:val="0"/>
        <w:jc w:val="both"/>
        <w:rPr>
          <w:color w:val="000000"/>
          <w:szCs w:val="22"/>
        </w:rPr>
      </w:pPr>
      <w:r w:rsidRPr="004A6F42">
        <w:rPr>
          <w:color w:val="000000"/>
          <w:szCs w:val="22"/>
        </w:rPr>
        <w:t xml:space="preserve">It is either represented by an instrument issued in bearer or registered form or, if not represented by an instrument, is registered in books maintained to record transfers by or on behalf of the issuer. </w:t>
      </w:r>
    </w:p>
    <w:p w14:paraId="6CDCFD58" w14:textId="77777777" w:rsidR="004A6F42" w:rsidRPr="004A6F42" w:rsidRDefault="004A6F42" w:rsidP="00BF3850">
      <w:pPr>
        <w:pStyle w:val="ListParagraph"/>
        <w:ind w:left="2160" w:hanging="720"/>
        <w:jc w:val="both"/>
        <w:rPr>
          <w:color w:val="000000"/>
          <w:szCs w:val="22"/>
        </w:rPr>
      </w:pPr>
    </w:p>
    <w:p w14:paraId="74F0010B" w14:textId="77777777" w:rsidR="004A6F42" w:rsidRPr="004A6F42" w:rsidRDefault="004A6F42">
      <w:pPr>
        <w:pStyle w:val="ListParagraph"/>
        <w:numPr>
          <w:ilvl w:val="0"/>
          <w:numId w:val="11"/>
        </w:numPr>
        <w:tabs>
          <w:tab w:val="clear" w:pos="360"/>
        </w:tabs>
        <w:ind w:left="2160" w:hanging="720"/>
        <w:contextualSpacing w:val="0"/>
        <w:jc w:val="both"/>
        <w:rPr>
          <w:color w:val="000000"/>
          <w:szCs w:val="22"/>
        </w:rPr>
      </w:pPr>
      <w:r w:rsidRPr="004A6F42">
        <w:rPr>
          <w:color w:val="000000"/>
          <w:szCs w:val="22"/>
        </w:rPr>
        <w:t xml:space="preserve">It is of a type commonly dealt in on securities exchanges or markets or, when represented by an instrument, is commonly recognized in any area in which it is issued or dealt in as a medium for investment. </w:t>
      </w:r>
    </w:p>
    <w:p w14:paraId="3664E860" w14:textId="77777777" w:rsidR="004A6F42" w:rsidRPr="004A6F42" w:rsidRDefault="004A6F42" w:rsidP="00BF3850">
      <w:pPr>
        <w:ind w:left="2160" w:hanging="720"/>
        <w:jc w:val="both"/>
        <w:rPr>
          <w:color w:val="000000"/>
          <w:szCs w:val="22"/>
        </w:rPr>
      </w:pPr>
    </w:p>
    <w:p w14:paraId="58337B92" w14:textId="77777777" w:rsidR="004A6F42" w:rsidRDefault="004A6F42">
      <w:pPr>
        <w:pStyle w:val="ListParagraph"/>
        <w:numPr>
          <w:ilvl w:val="0"/>
          <w:numId w:val="11"/>
        </w:numPr>
        <w:tabs>
          <w:tab w:val="clear" w:pos="360"/>
        </w:tabs>
        <w:ind w:left="2160" w:hanging="720"/>
        <w:contextualSpacing w:val="0"/>
        <w:jc w:val="both"/>
        <w:rPr>
          <w:color w:val="000000"/>
          <w:sz w:val="18"/>
          <w:szCs w:val="18"/>
        </w:rPr>
      </w:pPr>
      <w:r w:rsidRPr="004A6F42">
        <w:rPr>
          <w:color w:val="000000"/>
          <w:szCs w:val="22"/>
        </w:rPr>
        <w:t xml:space="preserve">It either is one of a class or series or by its terms is divisible into a class or series of shares, participations, </w:t>
      </w:r>
      <w:proofErr w:type="gramStart"/>
      <w:r w:rsidRPr="004A6F42">
        <w:rPr>
          <w:color w:val="000000"/>
          <w:szCs w:val="22"/>
        </w:rPr>
        <w:t>interests</w:t>
      </w:r>
      <w:proofErr w:type="gramEnd"/>
      <w:r w:rsidRPr="004A6F42">
        <w:rPr>
          <w:color w:val="000000"/>
          <w:szCs w:val="22"/>
        </w:rPr>
        <w:t xml:space="preserve"> or obligations</w:t>
      </w:r>
      <w:r w:rsidRPr="00266117">
        <w:rPr>
          <w:color w:val="000000"/>
          <w:sz w:val="18"/>
          <w:szCs w:val="18"/>
        </w:rPr>
        <w:t xml:space="preserve">. </w:t>
      </w:r>
    </w:p>
    <w:p w14:paraId="54A797CC" w14:textId="77777777" w:rsidR="00563E93" w:rsidRPr="00563E93" w:rsidRDefault="00563E93" w:rsidP="00563E93">
      <w:pPr>
        <w:pStyle w:val="ListParagraph"/>
        <w:rPr>
          <w:color w:val="000000"/>
          <w:sz w:val="18"/>
          <w:szCs w:val="18"/>
        </w:rPr>
      </w:pPr>
    </w:p>
    <w:p w14:paraId="41577865" w14:textId="5DCA8416" w:rsidR="00E67272" w:rsidRDefault="007B385D" w:rsidP="00482662">
      <w:pPr>
        <w:pStyle w:val="ListContinue"/>
        <w:numPr>
          <w:ilvl w:val="0"/>
          <w:numId w:val="8"/>
        </w:numPr>
        <w:tabs>
          <w:tab w:val="clear" w:pos="360"/>
          <w:tab w:val="num" w:pos="0"/>
        </w:tabs>
      </w:pPr>
      <w:r>
        <w:t xml:space="preserve">The </w:t>
      </w:r>
      <w:r w:rsidR="00D54B9F">
        <w:t>“</w:t>
      </w:r>
      <w:r w:rsidR="00BF3850">
        <w:t>security/non-security</w:t>
      </w:r>
      <w:r w:rsidR="00D54B9F">
        <w:t>”</w:t>
      </w:r>
      <w:r>
        <w:t xml:space="preserve"> </w:t>
      </w:r>
      <w:r w:rsidR="004052E5">
        <w:t>discussi</w:t>
      </w:r>
      <w:r w:rsidR="004E0D9D">
        <w:t>o</w:t>
      </w:r>
      <w:r w:rsidR="004052E5">
        <w:t>n highlighted that t</w:t>
      </w:r>
      <w:r w:rsidR="00DE078A">
        <w:t xml:space="preserve">he naming convention of an investment </w:t>
      </w:r>
      <w:r w:rsidR="00CF37B5">
        <w:t>(as a “note,” “bond</w:t>
      </w:r>
      <w:r w:rsidR="00A837CE">
        <w:t>,</w:t>
      </w:r>
      <w:r w:rsidR="00CF37B5">
        <w:t xml:space="preserve">” “obligation,” </w:t>
      </w:r>
      <w:r w:rsidR="00A837CE">
        <w:t xml:space="preserve">“loan,” or other such term) </w:t>
      </w:r>
      <w:r w:rsidR="00DE078A">
        <w:t xml:space="preserve">does not determine the correct underlying SSAP or reporting location. </w:t>
      </w:r>
      <w:r w:rsidR="00584155">
        <w:t xml:space="preserve">Non-security </w:t>
      </w:r>
      <w:r w:rsidR="00C9521A">
        <w:t xml:space="preserve">structures </w:t>
      </w:r>
      <w:r w:rsidR="00CA37AB">
        <w:t>(other than mortgage loans)</w:t>
      </w:r>
      <w:r w:rsidR="00E229F6">
        <w:t xml:space="preserve"> </w:t>
      </w:r>
      <w:r w:rsidR="00C9521A">
        <w:t xml:space="preserve">shall be captured as collateral or non-collateral loans pursuant to </w:t>
      </w:r>
      <w:r w:rsidR="00C9521A" w:rsidRPr="00E13A8C">
        <w:rPr>
          <w:i/>
          <w:iCs/>
        </w:rPr>
        <w:t>SSAP No. 20—</w:t>
      </w:r>
      <w:proofErr w:type="spellStart"/>
      <w:r w:rsidR="00C9521A" w:rsidRPr="00E13A8C">
        <w:rPr>
          <w:i/>
          <w:iCs/>
        </w:rPr>
        <w:t>Nonadmitted</w:t>
      </w:r>
      <w:proofErr w:type="spellEnd"/>
      <w:r w:rsidR="00C9521A" w:rsidRPr="00E13A8C">
        <w:rPr>
          <w:i/>
          <w:iCs/>
        </w:rPr>
        <w:t xml:space="preserve"> Assets</w:t>
      </w:r>
      <w:r w:rsidR="00C9521A">
        <w:t xml:space="preserve"> or </w:t>
      </w:r>
      <w:r w:rsidR="00C9521A" w:rsidRPr="00E13A8C">
        <w:rPr>
          <w:i/>
          <w:iCs/>
        </w:rPr>
        <w:t>SSAP No. 21—Other Admitted Assets</w:t>
      </w:r>
      <w:r w:rsidR="00C9521A">
        <w:t xml:space="preserve"> as applicable. To prevent incorrect assumptions that all loans could be captured as issuer credit obligations, the group agreed not to include explicit reference to loan structures</w:t>
      </w:r>
      <w:r w:rsidR="00EF6D5B">
        <w:t xml:space="preserve"> within the principles-based bond concepts</w:t>
      </w:r>
      <w:r w:rsidR="00C9521A">
        <w:t xml:space="preserve"> and instead refer to the substance of the investment structure</w:t>
      </w:r>
      <w:r w:rsidR="00EF6D5B">
        <w:t>.</w:t>
      </w:r>
      <w:r w:rsidR="00400F01">
        <w:t xml:space="preserve"> Additionally, the following existing guidance was noted </w:t>
      </w:r>
      <w:r w:rsidR="0022747C">
        <w:t xml:space="preserve">as support for this conclusion and to further highlight that the naming convention does not </w:t>
      </w:r>
      <w:r w:rsidR="00432DDF">
        <w:t xml:space="preserve">override the structural design of an investment when it comes to reporting or the application of statutory accounting principles. </w:t>
      </w:r>
    </w:p>
    <w:p w14:paraId="52F020DF" w14:textId="2CA7D8ED" w:rsidR="00694B79" w:rsidRDefault="00E25BBC" w:rsidP="00653442">
      <w:pPr>
        <w:pStyle w:val="ListContinue"/>
        <w:numPr>
          <w:ilvl w:val="1"/>
          <w:numId w:val="8"/>
        </w:numPr>
      </w:pPr>
      <w:r>
        <w:lastRenderedPageBreak/>
        <w:t>E</w:t>
      </w:r>
      <w:r w:rsidR="003C4412">
        <w:t xml:space="preserve">xisting guidance in SSAP No. 21 </w:t>
      </w:r>
      <w:r w:rsidR="00AD1362">
        <w:t xml:space="preserve">states </w:t>
      </w:r>
      <w:r w:rsidR="003C4412">
        <w:t>that if an instrument meets the definition of a bon</w:t>
      </w:r>
      <w:r w:rsidR="006D11D9">
        <w:t xml:space="preserve">d, but has </w:t>
      </w:r>
      <w:r>
        <w:t xml:space="preserve">supporting </w:t>
      </w:r>
      <w:r w:rsidR="006D11D9">
        <w:t xml:space="preserve">collateral, then the investment is not classified as a collateral loan. This concept </w:t>
      </w:r>
      <w:r w:rsidR="00857BDF">
        <w:t xml:space="preserve">was affirmed as part of the principles-based bond discussion, noting that such arrangements </w:t>
      </w:r>
      <w:r w:rsidR="00081F36">
        <w:t xml:space="preserve">that qualify </w:t>
      </w:r>
      <w:r w:rsidR="008D65F2">
        <w:t>for</w:t>
      </w:r>
      <w:r w:rsidR="00081F36">
        <w:t xml:space="preserve"> Schedule D-</w:t>
      </w:r>
      <w:r w:rsidR="0067315F">
        <w:t>1 shall</w:t>
      </w:r>
      <w:r w:rsidR="00857BDF">
        <w:t xml:space="preserve"> </w:t>
      </w:r>
      <w:r w:rsidR="00C50B8B">
        <w:t xml:space="preserve">not be classified </w:t>
      </w:r>
      <w:r w:rsidR="00376C39">
        <w:t xml:space="preserve">as </w:t>
      </w:r>
      <w:r w:rsidR="00C50B8B">
        <w:t xml:space="preserve">collateral loans regardless of </w:t>
      </w:r>
      <w:r w:rsidR="00376C39">
        <w:t xml:space="preserve">whether </w:t>
      </w:r>
      <w:r w:rsidR="00C50B8B">
        <w:t>the</w:t>
      </w:r>
      <w:r w:rsidR="00376C39">
        <w:t>re is</w:t>
      </w:r>
      <w:r w:rsidR="00C50B8B">
        <w:t xml:space="preserve"> collateral backing the investment</w:t>
      </w:r>
      <w:r w:rsidR="00857BDF">
        <w:t>.</w:t>
      </w:r>
    </w:p>
    <w:p w14:paraId="0FDC5385" w14:textId="38FA1217" w:rsidR="00B07C9D" w:rsidRDefault="00E25BBC" w:rsidP="00653442">
      <w:pPr>
        <w:pStyle w:val="ListContinue"/>
        <w:numPr>
          <w:ilvl w:val="1"/>
          <w:numId w:val="8"/>
        </w:numPr>
      </w:pPr>
      <w:r>
        <w:t>G</w:t>
      </w:r>
      <w:r w:rsidR="005679FE">
        <w:t xml:space="preserve">uidance in </w:t>
      </w:r>
      <w:r w:rsidR="00F43DF1" w:rsidRPr="001553F0">
        <w:rPr>
          <w:i/>
          <w:iCs/>
        </w:rPr>
        <w:t>SSAP No. 25—</w:t>
      </w:r>
      <w:r w:rsidR="005679FE" w:rsidRPr="001553F0">
        <w:rPr>
          <w:i/>
          <w:iCs/>
        </w:rPr>
        <w:t>Affiliates</w:t>
      </w:r>
      <w:r w:rsidR="00F43DF1" w:rsidRPr="001553F0">
        <w:rPr>
          <w:i/>
          <w:iCs/>
        </w:rPr>
        <w:t xml:space="preserve"> and Other Related Part</w:t>
      </w:r>
      <w:r w:rsidR="005679FE" w:rsidRPr="001553F0">
        <w:rPr>
          <w:i/>
          <w:iCs/>
        </w:rPr>
        <w:t>ies</w:t>
      </w:r>
      <w:r w:rsidR="00857BDF">
        <w:t xml:space="preserve"> </w:t>
      </w:r>
      <w:r w:rsidR="005679FE">
        <w:t>applies to all transactions</w:t>
      </w:r>
      <w:r w:rsidR="00B03D3B">
        <w:t xml:space="preserve">, regardless </w:t>
      </w:r>
      <w:r w:rsidR="006E6B27">
        <w:t xml:space="preserve">of the SSAP that </w:t>
      </w:r>
      <w:r w:rsidR="006572E4">
        <w:t xml:space="preserve">governs the underlying accounting and reporting. </w:t>
      </w:r>
      <w:r w:rsidR="001139CD">
        <w:t xml:space="preserve">As such, </w:t>
      </w:r>
      <w:r w:rsidR="00A074A9">
        <w:t xml:space="preserve">the provisions in SSAP No. 25 that require assessment of </w:t>
      </w:r>
      <w:r w:rsidR="00725DE2">
        <w:t>“loans or advances (including debt, public or private</w:t>
      </w:r>
      <w:r w:rsidR="00D53410">
        <w:t xml:space="preserve">)” is intended to apply to all forms of lending </w:t>
      </w:r>
      <w:r w:rsidR="00775541">
        <w:t xml:space="preserve">from a reporting entity to a related party. As such, this guidance applies regardless of the naming convention of the agreement (e.g., loan, </w:t>
      </w:r>
      <w:r w:rsidR="00C95F90">
        <w:t xml:space="preserve">bond, note, obligation, etc.,). Structures reported on Schedule D-1 that reflect related party transactions </w:t>
      </w:r>
      <w:r w:rsidR="004A4604">
        <w:t>shall only be admitted i</w:t>
      </w:r>
      <w:r w:rsidR="006D42BD">
        <w:t>f</w:t>
      </w:r>
      <w:r w:rsidR="004A4604">
        <w:t xml:space="preserve"> the requirements in SSAP No. 25 are met. </w:t>
      </w:r>
      <w:r w:rsidR="0091482D">
        <w:t xml:space="preserve">In addition to </w:t>
      </w:r>
      <w:r w:rsidR="00376C39">
        <w:t xml:space="preserve">having </w:t>
      </w:r>
      <w:r w:rsidR="0091482D">
        <w:t>a specific due date and written agreements, t</w:t>
      </w:r>
      <w:r w:rsidR="004A4604">
        <w:t xml:space="preserve">hese requirements </w:t>
      </w:r>
      <w:r w:rsidR="0076702B">
        <w:t>include</w:t>
      </w:r>
      <w:r w:rsidR="004A4604">
        <w:t xml:space="preserve"> specific assessments based on whether the arrangement is </w:t>
      </w:r>
      <w:r w:rsidR="0091482D">
        <w:t xml:space="preserve">with a parent </w:t>
      </w:r>
      <w:r w:rsidR="00ED511C">
        <w:t xml:space="preserve">or principal owner or to other related parties. </w:t>
      </w:r>
    </w:p>
    <w:p w14:paraId="44CC35F5" w14:textId="1CDDE262" w:rsidR="00A45D97" w:rsidRDefault="001516B3" w:rsidP="00653442">
      <w:pPr>
        <w:pStyle w:val="ListContinue"/>
        <w:numPr>
          <w:ilvl w:val="0"/>
          <w:numId w:val="8"/>
        </w:numPr>
        <w:tabs>
          <w:tab w:val="clear" w:pos="360"/>
          <w:tab w:val="num" w:pos="0"/>
        </w:tabs>
      </w:pPr>
      <w:r>
        <w:t>After determining whether a structure represents a security, the next component for the princip</w:t>
      </w:r>
      <w:r w:rsidR="00E57979">
        <w:t>le</w:t>
      </w:r>
      <w:r>
        <w:t xml:space="preserve">-based bond definition is assessing whether the security represents </w:t>
      </w:r>
      <w:r w:rsidR="00104D68">
        <w:t xml:space="preserve">a creditor relationship. </w:t>
      </w:r>
      <w:r w:rsidR="005F41E2">
        <w:t>A</w:t>
      </w:r>
      <w:r w:rsidR="00104D68">
        <w:t xml:space="preserve">lthough the reference to a “creditor relationship” may seem very similar to prior guidance in </w:t>
      </w:r>
      <w:r w:rsidR="00104D68" w:rsidRPr="008D65F2">
        <w:t>SSAP No. 26R,</w:t>
      </w:r>
      <w:r w:rsidR="00104D68">
        <w:t xml:space="preserve"> that prior guidance did not explicitly detail the intended meaning of a “creditor relationship” but simply identified that such structures have a fixed schedule for one or more future payments. This </w:t>
      </w:r>
      <w:r w:rsidR="00AD33F3">
        <w:t xml:space="preserve">prior </w:t>
      </w:r>
      <w:r w:rsidR="00104D68">
        <w:t xml:space="preserve">guidance resulted </w:t>
      </w:r>
      <w:r w:rsidR="00AD33F3">
        <w:t>with</w:t>
      </w:r>
      <w:r w:rsidR="00104D68">
        <w:t xml:space="preserve"> interpretations </w:t>
      </w:r>
      <w:r w:rsidR="00AD33F3">
        <w:t>that structures qualified as “bond</w:t>
      </w:r>
      <w:r w:rsidR="00E2633B">
        <w:t>s</w:t>
      </w:r>
      <w:r w:rsidR="00AD33F3">
        <w:t xml:space="preserve">” </w:t>
      </w:r>
      <w:r w:rsidR="00104D68">
        <w:t xml:space="preserve">strictly on legal form. With the focus </w:t>
      </w:r>
      <w:r w:rsidR="00AE1463">
        <w:t>of</w:t>
      </w:r>
      <w:r w:rsidR="002C76EB">
        <w:t xml:space="preserve"> the</w:t>
      </w:r>
      <w:r w:rsidR="005F41E2">
        <w:t xml:space="preserve"> principles-based definition</w:t>
      </w:r>
      <w:r w:rsidR="00104D68">
        <w:t xml:space="preserve">, </w:t>
      </w:r>
      <w:r w:rsidR="002C76EB">
        <w:t>it</w:t>
      </w:r>
      <w:r w:rsidR="00104D68">
        <w:t xml:space="preserve"> is explicit that the assessment of a whether a security represents a creditor relationship requires consideration of the substance, rather </w:t>
      </w:r>
      <w:r w:rsidR="00644CB1">
        <w:t xml:space="preserve">just </w:t>
      </w:r>
      <w:r w:rsidR="00104D68">
        <w:t xml:space="preserve">the legal form, </w:t>
      </w:r>
      <w:r w:rsidR="00A45D97">
        <w:t>along with</w:t>
      </w:r>
      <w:r w:rsidR="00104D68">
        <w:t xml:space="preserve"> consideration of other investments owned in the investee and other contractual arrangements. </w:t>
      </w:r>
    </w:p>
    <w:p w14:paraId="0431BEF3" w14:textId="126A7197" w:rsidR="006C2B99" w:rsidRDefault="0092061E" w:rsidP="00653442">
      <w:pPr>
        <w:pStyle w:val="ListContinue"/>
        <w:numPr>
          <w:ilvl w:val="0"/>
          <w:numId w:val="8"/>
        </w:numPr>
        <w:tabs>
          <w:tab w:val="clear" w:pos="360"/>
          <w:tab w:val="num" w:pos="0"/>
        </w:tabs>
      </w:pPr>
      <w:r>
        <w:t>O</w:t>
      </w:r>
      <w:r w:rsidR="00A40801">
        <w:t xml:space="preserve">riginal </w:t>
      </w:r>
      <w:r w:rsidR="00CC1258">
        <w:t xml:space="preserve">regulator </w:t>
      </w:r>
      <w:r w:rsidR="00A40801">
        <w:t>concer</w:t>
      </w:r>
      <w:r>
        <w:t xml:space="preserve">ns </w:t>
      </w:r>
      <w:r w:rsidR="003645BA">
        <w:t xml:space="preserve">with the current guidance and reporting </w:t>
      </w:r>
      <w:r w:rsidR="00EC38EE">
        <w:t xml:space="preserve">were in part due to </w:t>
      </w:r>
      <w:r w:rsidR="00CC1258">
        <w:t xml:space="preserve">the </w:t>
      </w:r>
      <w:r w:rsidR="00EC38EE">
        <w:t xml:space="preserve">identification of </w:t>
      </w:r>
      <w:r w:rsidR="003B3C87">
        <w:t>investments</w:t>
      </w:r>
      <w:r w:rsidR="009924D2">
        <w:t xml:space="preserve"> with </w:t>
      </w:r>
      <w:r w:rsidR="009C5B5E">
        <w:t xml:space="preserve">underlying equity </w:t>
      </w:r>
      <w:r w:rsidR="00D16DE0">
        <w:t>interests</w:t>
      </w:r>
      <w:r w:rsidR="009C5B5E">
        <w:t xml:space="preserve"> that were structured to resemble bond instruments. </w:t>
      </w:r>
      <w:r w:rsidR="006C2B99">
        <w:t xml:space="preserve">This discussion identified that there is a significant incentive for insurers to characterize equity exposures, which would traditionally be captured </w:t>
      </w:r>
      <w:r w:rsidR="002D0CDB">
        <w:t>on</w:t>
      </w:r>
      <w:r w:rsidR="006C2B99">
        <w:t xml:space="preserve"> Schedule BA, as bonds due to the favorable capital treatment. Transferring or acquiring them as debt issued by an SPV (such as through a </w:t>
      </w:r>
      <w:r w:rsidR="00A15FDF">
        <w:t>collateralized fund obligation (</w:t>
      </w:r>
      <w:r w:rsidR="006C2B99">
        <w:t>CFO</w:t>
      </w:r>
      <w:r w:rsidR="00A15FDF">
        <w:t>)</w:t>
      </w:r>
      <w:r w:rsidR="006C2B99">
        <w:t xml:space="preserve"> type structure) is a </w:t>
      </w:r>
      <w:r w:rsidR="002D0CDB">
        <w:t>mechanism</w:t>
      </w:r>
      <w:r w:rsidR="006C2B99">
        <w:t xml:space="preserve"> to reclassify these equity instruments and characterize them as bonds. The lack of current safeguards in existing SSAPs also provides significant opportunity for these reclassifications.</w:t>
      </w:r>
    </w:p>
    <w:p w14:paraId="150D2C1C" w14:textId="74CE1849" w:rsidR="006C2B99" w:rsidRDefault="006C2B99" w:rsidP="00653442">
      <w:pPr>
        <w:pStyle w:val="ListContinue"/>
        <w:numPr>
          <w:ilvl w:val="0"/>
          <w:numId w:val="8"/>
        </w:numPr>
        <w:tabs>
          <w:tab w:val="clear" w:pos="360"/>
          <w:tab w:val="num" w:pos="0"/>
        </w:tabs>
      </w:pPr>
      <w:r>
        <w:t>Equity investments differ from other types of financial assets in that they generally do not have contractual payments. Distributions are typically at the discretion of whichever decision maker has control of the entity. However, certain types of entities have greater likelihood and predictability of cash flows than others. For example, private equity and debt funds are often designed to have finite lives that begin with a capital raising and investment phase, and once the portfolio is built and seasoned, investments are monetized, returns realized, and distributed to investors. Therefore, while there can be variability in timing and amounts of cash flows, distributions can be expected with some level of predictability compared to other types of equity investments (</w:t>
      </w:r>
      <w:r w:rsidR="000E7AFB">
        <w:t>e.g.,</w:t>
      </w:r>
      <w:r>
        <w:t xml:space="preserve"> publicly traded companies). Private debt funds are more predictable still given that the underlying investments of the fund have contractual cash flows. If a large, diversified pool of such types of seasoned funds are securitized, referred to as a CFO, there can be a level of predictable cash flows that is suited to support a bond, when coupled with the overcollateralization, liquidity facilities, and other protections that are built into the structure.</w:t>
      </w:r>
    </w:p>
    <w:p w14:paraId="57132256" w14:textId="4631519A" w:rsidR="00B738AA" w:rsidRDefault="00B738AA" w:rsidP="00653442">
      <w:pPr>
        <w:pStyle w:val="ListContinue"/>
        <w:numPr>
          <w:ilvl w:val="0"/>
          <w:numId w:val="8"/>
        </w:numPr>
      </w:pPr>
      <w:r>
        <w:tab/>
        <w:t xml:space="preserve">A regulator concern arises when features that facilitate the production of predictable cash flows are not present. In such a case, when there are not predictable cash flows equipped to service the debt, repayment may rely on sale or refinancing of the underlying equity investments at maturity </w:t>
      </w:r>
      <w:proofErr w:type="gramStart"/>
      <w:r>
        <w:t>in order to</w:t>
      </w:r>
      <w:proofErr w:type="gramEnd"/>
      <w:r>
        <w:t xml:space="preserve"> satisfy the debt. In that case, equity valuation risk may be the primary risk for the non-payment of the SPV-</w:t>
      </w:r>
      <w:r>
        <w:lastRenderedPageBreak/>
        <w:t xml:space="preserve">issued debt. If repayment predominantly relies on a point-in-time equity valuation (such as at maturity), then the substance of the risk is not consistent with what is expected of a bond on Schedule D-1. </w:t>
      </w:r>
    </w:p>
    <w:p w14:paraId="14191E21" w14:textId="22DC8053" w:rsidR="00B738AA" w:rsidRDefault="00B738AA" w:rsidP="00653442">
      <w:pPr>
        <w:pStyle w:val="ListContinue"/>
        <w:numPr>
          <w:ilvl w:val="0"/>
          <w:numId w:val="8"/>
        </w:numPr>
      </w:pPr>
      <w:r>
        <w:tab/>
        <w:t xml:space="preserve">Although the full disallowance of equity-backed debt would prevent these concerns, there is a position that there are CFO securitizations </w:t>
      </w:r>
      <w:r w:rsidR="00DD35FE">
        <w:t xml:space="preserve">(or other investments) </w:t>
      </w:r>
      <w:r>
        <w:t>of well-diversified, seasoned funds for which there is compelling evidence that there will be sufficient cash distributions to amortize the debt and structure protections that minimize the residual equity exposure. The approach to allow such CFO securitizations</w:t>
      </w:r>
      <w:r w:rsidR="00DD35FE">
        <w:t>/investments</w:t>
      </w:r>
      <w:r>
        <w:t xml:space="preserve"> only works when there are appropriate safeguarding principles established, which require a relatively high standard of proof. </w:t>
      </w:r>
    </w:p>
    <w:p w14:paraId="2CC4787E" w14:textId="6D562E6E" w:rsidR="00BA0B0B" w:rsidRDefault="00A851AB" w:rsidP="00653442">
      <w:pPr>
        <w:pStyle w:val="ListContinue"/>
        <w:numPr>
          <w:ilvl w:val="0"/>
          <w:numId w:val="8"/>
        </w:numPr>
      </w:pPr>
      <w:r>
        <w:tab/>
        <w:t>An investment</w:t>
      </w:r>
      <w:r w:rsidR="00622482">
        <w:t xml:space="preserve"> for which the primary risk for non-payment is equity devaluation is not consistent with the substance-intent for what is expected to be on Schedule D-1 under the principles-based definition. Allowing these items to be reported on Schedule D-1 could result with the regulatory arbitrage that regulators are concerned about without any real mitigants. This could ultimately result in a situation where industry has taken on significantly more equity risk that they have historically, all while characterizing </w:t>
      </w:r>
      <w:r w:rsidR="008211DD">
        <w:t xml:space="preserve">the investment </w:t>
      </w:r>
      <w:r w:rsidR="00622482">
        <w:t xml:space="preserve">as </w:t>
      </w:r>
      <w:r w:rsidR="008211DD">
        <w:t xml:space="preserve">a </w:t>
      </w:r>
      <w:r w:rsidR="00622482">
        <w:t xml:space="preserve">bond exposure. As such, it was noted as critical that appropriate safeguards be incorporated to address this concern, which is why the </w:t>
      </w:r>
      <w:r w:rsidR="00003898">
        <w:t xml:space="preserve">small </w:t>
      </w:r>
      <w:r w:rsidR="00622482">
        <w:t xml:space="preserve">group supported a rebuttable presumption that equity-backed ABS do not qualify to be reported on Schedule D-1 unless a documented analysis supporting the predictability of cash flows is completed to overcome that presumption. </w:t>
      </w:r>
    </w:p>
    <w:p w14:paraId="775783E4" w14:textId="11A36B2E" w:rsidR="00104D68" w:rsidRDefault="00095FB4" w:rsidP="00653442">
      <w:pPr>
        <w:pStyle w:val="ListContinue"/>
        <w:numPr>
          <w:ilvl w:val="0"/>
          <w:numId w:val="8"/>
        </w:numPr>
        <w:tabs>
          <w:tab w:val="clear" w:pos="360"/>
          <w:tab w:val="num" w:pos="0"/>
        </w:tabs>
      </w:pPr>
      <w:r>
        <w:t xml:space="preserve">The </w:t>
      </w:r>
      <w:r w:rsidR="00797C54">
        <w:t xml:space="preserve">principles-based </w:t>
      </w:r>
      <w:r>
        <w:t>definition is clear that a</w:t>
      </w:r>
      <w:r w:rsidR="00104D68">
        <w:t xml:space="preserve"> security that possesses equity-like characteristics or that represents an ownership interest in the issuer in substance does not represent a creditor relationship. </w:t>
      </w:r>
      <w:r w:rsidR="00E46076">
        <w:t xml:space="preserve">Examples of equity investments, equity holdings and equity-like interests include any security ultimately reflecting an ownership or membership interest in an entity (such as common stock, preferred stock, private equity holdings, investments in joint ventures, partnerships, and LLCs) as well as any structure that reflects the performance of an entity (such as dividends or capital gains). </w:t>
      </w:r>
      <w:r w:rsidR="000E5247">
        <w:t xml:space="preserve">Furthermore, </w:t>
      </w:r>
      <w:r w:rsidR="00C6024D">
        <w:t>examples of equity instruments</w:t>
      </w:r>
      <w:r w:rsidR="00E46076">
        <w:t xml:space="preserve"> also </w:t>
      </w:r>
      <w:r w:rsidR="00C6024D">
        <w:t>include</w:t>
      </w:r>
      <w:r w:rsidR="00E46076">
        <w:t xml:space="preserve"> any debt instrument where the risk/reward profile is substantially </w:t>
      </w:r>
      <w:proofErr w:type="gramStart"/>
      <w:r w:rsidR="00E46076">
        <w:t>similar to</w:t>
      </w:r>
      <w:proofErr w:type="gramEnd"/>
      <w:r w:rsidR="00E46076">
        <w:t xml:space="preserve"> an equity interest.</w:t>
      </w:r>
    </w:p>
    <w:p w14:paraId="080BC3E5" w14:textId="7EAA0B0A" w:rsidR="0036694E" w:rsidRDefault="004B1743" w:rsidP="00653442">
      <w:pPr>
        <w:pStyle w:val="ListContinue"/>
        <w:numPr>
          <w:ilvl w:val="0"/>
          <w:numId w:val="8"/>
        </w:numPr>
        <w:tabs>
          <w:tab w:val="clear" w:pos="360"/>
          <w:tab w:val="num" w:pos="0"/>
        </w:tabs>
      </w:pPr>
      <w:r>
        <w:t xml:space="preserve">With the prohibition of equity-like structures or items that represent ownership interests, there is a rebuttable presumption </w:t>
      </w:r>
      <w:r w:rsidR="006D623E">
        <w:t xml:space="preserve">that debt instruments collateralized by equity interests do not </w:t>
      </w:r>
      <w:r w:rsidR="00536AAE">
        <w:t>qualify as bonds</w:t>
      </w:r>
      <w:r w:rsidR="00220337">
        <w:t xml:space="preserve"> because they do not reflect a creditor relationship in substance. </w:t>
      </w:r>
      <w:r w:rsidR="00907C97">
        <w:t xml:space="preserve">Notwithstanding this rebuttable presumption, it is possible for </w:t>
      </w:r>
      <w:r w:rsidR="00CE0F37">
        <w:t xml:space="preserve">such </w:t>
      </w:r>
      <w:r w:rsidR="00907C97">
        <w:t>a de</w:t>
      </w:r>
      <w:r w:rsidR="00D16DE0">
        <w:t>b</w:t>
      </w:r>
      <w:r w:rsidR="00907C97">
        <w:t xml:space="preserve">t instrument to represent a creditor relationship if the </w:t>
      </w:r>
      <w:r w:rsidR="00CE0F37">
        <w:t xml:space="preserve">characteristics of the underlying equity interests lend themselves to the </w:t>
      </w:r>
      <w:r w:rsidR="00CE0F37" w:rsidRPr="00CF6D56">
        <w:t xml:space="preserve">production of </w:t>
      </w:r>
      <w:r w:rsidR="00D76336">
        <w:t>predictable</w:t>
      </w:r>
      <w:r w:rsidR="00D76336" w:rsidRPr="00CF6D56">
        <w:t xml:space="preserve"> </w:t>
      </w:r>
      <w:r w:rsidR="00CE0F37" w:rsidRPr="00CF6D56">
        <w:t xml:space="preserve">cash flows and the underlying </w:t>
      </w:r>
      <w:r w:rsidR="00274C80" w:rsidRPr="00CF6D56">
        <w:t xml:space="preserve">equity risks have been sufficiently redistributed through the capital structure of the issuer. </w:t>
      </w:r>
    </w:p>
    <w:p w14:paraId="73B8FD28" w14:textId="5F80356A" w:rsidR="00577DB4" w:rsidRDefault="00AA0251" w:rsidP="00653442">
      <w:pPr>
        <w:pStyle w:val="ListContinue"/>
        <w:numPr>
          <w:ilvl w:val="0"/>
          <w:numId w:val="8"/>
        </w:numPr>
        <w:tabs>
          <w:tab w:val="clear" w:pos="360"/>
          <w:tab w:val="num" w:pos="0"/>
        </w:tabs>
      </w:pPr>
      <w:r>
        <w:t>With the establishment of the principles-based bond definition, t</w:t>
      </w:r>
      <w:r w:rsidR="00E478B9">
        <w:t xml:space="preserve">his </w:t>
      </w:r>
      <w:r w:rsidR="00D260DA">
        <w:t xml:space="preserve">rebuttable presumption was specifically </w:t>
      </w:r>
      <w:r w:rsidR="00053C16">
        <w:t>discussed,</w:t>
      </w:r>
      <w:r w:rsidR="00D260DA">
        <w:t xml:space="preserve"> and it was concluded that the determination of whether </w:t>
      </w:r>
      <w:r w:rsidR="00875A64">
        <w:t>debt instruments collateralized by equity interests qualify as bonds inherently requires significant judgment and analysis. Unl</w:t>
      </w:r>
      <w:r w:rsidR="00DF5F89">
        <w:t>ike</w:t>
      </w:r>
      <w:r w:rsidR="00875A64">
        <w:t xml:space="preserve"> </w:t>
      </w:r>
      <w:r w:rsidR="00553E05">
        <w:t>debt instruments collateralized with contractual cash flows, or debt instruments collateralized by cash-generating non-financial assets, debt instruments collateralized by equity interests may be dependent on cash flow distributions that are not contractually required to be made and/or may not be controlled by the issuer of the debt. In some ins</w:t>
      </w:r>
      <w:r w:rsidR="00EA4DC1">
        <w:t>tances, sale or refinancing of the underlying equity interests may be the only means of generating cash flows to service the debt instruments.</w:t>
      </w:r>
      <w:r w:rsidR="00DE62CC">
        <w:t xml:space="preserve"> </w:t>
      </w:r>
      <w:r w:rsidR="00EA7115">
        <w:t xml:space="preserve">If this is the situation, then it is expected that </w:t>
      </w:r>
      <w:r w:rsidR="00BD61D8">
        <w:t xml:space="preserve">compensating factors from other characteristics </w:t>
      </w:r>
      <w:r w:rsidR="000B4370">
        <w:t xml:space="preserve">will be present to qualify. For example, if the source of cash flows is driven from the sale or refinancing, then an </w:t>
      </w:r>
      <w:r w:rsidR="006D3B46">
        <w:t>appropriate, compensating level of overcollatera</w:t>
      </w:r>
      <w:r w:rsidR="00790991">
        <w:t xml:space="preserve">lization </w:t>
      </w:r>
      <w:r w:rsidR="004E228E">
        <w:t>would be required to overcome the presumption that the structure does not qualify as a bond</w:t>
      </w:r>
      <w:r w:rsidR="00790991">
        <w:t xml:space="preserve">. </w:t>
      </w:r>
    </w:p>
    <w:p w14:paraId="4FF42848" w14:textId="7D026EF9" w:rsidR="0075415F" w:rsidRDefault="004F0585" w:rsidP="00653442">
      <w:pPr>
        <w:pStyle w:val="ListContinue"/>
        <w:numPr>
          <w:ilvl w:val="0"/>
          <w:numId w:val="8"/>
        </w:numPr>
        <w:tabs>
          <w:tab w:val="clear" w:pos="360"/>
          <w:tab w:val="num" w:pos="0"/>
        </w:tabs>
      </w:pPr>
      <w:r>
        <w:t xml:space="preserve">For </w:t>
      </w:r>
      <w:r w:rsidR="00253454">
        <w:t>debt instruments that are collateralized by equity interests,</w:t>
      </w:r>
      <w:r w:rsidR="00C927AC">
        <w:t xml:space="preserve"> various </w:t>
      </w:r>
      <w:r w:rsidR="00723082">
        <w:t>f</w:t>
      </w:r>
      <w:r w:rsidR="00A90911" w:rsidRPr="00CF6D56">
        <w:t>actors</w:t>
      </w:r>
      <w:r w:rsidR="00A90911">
        <w:t xml:space="preserve"> </w:t>
      </w:r>
      <w:r w:rsidR="00C927AC">
        <w:t xml:space="preserve">should be </w:t>
      </w:r>
      <w:r w:rsidR="00A90911">
        <w:t>consider</w:t>
      </w:r>
      <w:r w:rsidR="00C927AC">
        <w:t>ed</w:t>
      </w:r>
      <w:r w:rsidR="00A90911">
        <w:t xml:space="preserve"> in </w:t>
      </w:r>
      <w:r w:rsidR="00723082">
        <w:t>determining whether debt collateralized by equity interests qualify as bonds</w:t>
      </w:r>
      <w:r w:rsidR="001178E9">
        <w:t xml:space="preserve">. Additionally, </w:t>
      </w:r>
      <w:r w:rsidR="00431522">
        <w:t>to</w:t>
      </w:r>
      <w:r w:rsidR="00094840">
        <w:t xml:space="preserve"> overcome the presumption </w:t>
      </w:r>
      <w:r w:rsidR="005947B6">
        <w:t xml:space="preserve">that the structure does not qualify as a bond, </w:t>
      </w:r>
      <w:r w:rsidR="00AA6242">
        <w:t xml:space="preserve">it is presumed that reporting </w:t>
      </w:r>
      <w:r w:rsidR="00CC3DC5">
        <w:t>entities</w:t>
      </w:r>
      <w:r w:rsidR="00AA6242">
        <w:t xml:space="preserve"> will have </w:t>
      </w:r>
      <w:r w:rsidR="00AA6242">
        <w:lastRenderedPageBreak/>
        <w:t xml:space="preserve">sufficient documentation </w:t>
      </w:r>
      <w:r w:rsidR="00410CC5">
        <w:t xml:space="preserve">supporting this conclusion. </w:t>
      </w:r>
      <w:r w:rsidR="00723082">
        <w:t xml:space="preserve"> </w:t>
      </w:r>
      <w:r w:rsidR="000F651A">
        <w:t xml:space="preserve">Factors to consider </w:t>
      </w:r>
      <w:r w:rsidR="00DD4C1E">
        <w:t>include, but are not limited to, the following</w:t>
      </w:r>
      <w:r w:rsidR="00A90911">
        <w:t xml:space="preserve">: </w:t>
      </w:r>
    </w:p>
    <w:p w14:paraId="41C65F5D" w14:textId="62BE033D" w:rsidR="00A90911" w:rsidRDefault="00B31942" w:rsidP="00653442">
      <w:pPr>
        <w:pStyle w:val="ListContinue"/>
        <w:numPr>
          <w:ilvl w:val="1"/>
          <w:numId w:val="8"/>
        </w:numPr>
        <w:spacing w:after="120"/>
      </w:pPr>
      <w:r>
        <w:t>Number and diversification of the underlying equity interests</w:t>
      </w:r>
    </w:p>
    <w:p w14:paraId="2E8F2842" w14:textId="078466C3" w:rsidR="00B31942" w:rsidRDefault="00B31942" w:rsidP="00653442">
      <w:pPr>
        <w:pStyle w:val="ListContinue"/>
        <w:numPr>
          <w:ilvl w:val="1"/>
          <w:numId w:val="8"/>
        </w:numPr>
        <w:spacing w:after="120"/>
      </w:pPr>
      <w:r>
        <w:t>Characteristics of the equity interests</w:t>
      </w:r>
    </w:p>
    <w:p w14:paraId="7D66EEFF" w14:textId="29F3460B" w:rsidR="00B31942" w:rsidRDefault="00B31942" w:rsidP="00653442">
      <w:pPr>
        <w:pStyle w:val="ListContinue"/>
        <w:numPr>
          <w:ilvl w:val="1"/>
          <w:numId w:val="8"/>
        </w:numPr>
        <w:spacing w:after="120"/>
      </w:pPr>
      <w:r>
        <w:t>Liquidity facilities</w:t>
      </w:r>
    </w:p>
    <w:p w14:paraId="74D2E7B0" w14:textId="299FE0A5" w:rsidR="00B31942" w:rsidRDefault="00B31942" w:rsidP="00653442">
      <w:pPr>
        <w:pStyle w:val="ListContinue"/>
        <w:numPr>
          <w:ilvl w:val="1"/>
          <w:numId w:val="8"/>
        </w:numPr>
        <w:spacing w:after="120"/>
      </w:pPr>
      <w:r>
        <w:t>Overcollateralization</w:t>
      </w:r>
    </w:p>
    <w:p w14:paraId="7579F14E" w14:textId="0E220ED8" w:rsidR="00B31942" w:rsidRDefault="00B31942" w:rsidP="00653442">
      <w:pPr>
        <w:pStyle w:val="ListContinue"/>
        <w:numPr>
          <w:ilvl w:val="1"/>
          <w:numId w:val="8"/>
        </w:numPr>
        <w:spacing w:after="120"/>
      </w:pPr>
      <w:r>
        <w:t>Waiting period for the distributions / paydowns to begin</w:t>
      </w:r>
    </w:p>
    <w:p w14:paraId="4BA03D00" w14:textId="1B981273" w:rsidR="00B31942" w:rsidRDefault="00B31942" w:rsidP="00653442">
      <w:pPr>
        <w:pStyle w:val="ListContinue"/>
        <w:numPr>
          <w:ilvl w:val="1"/>
          <w:numId w:val="8"/>
        </w:numPr>
        <w:spacing w:after="120"/>
      </w:pPr>
      <w:r>
        <w:t>Capitalization of interest</w:t>
      </w:r>
    </w:p>
    <w:p w14:paraId="34088ED5" w14:textId="45E976CC" w:rsidR="00B31942" w:rsidRDefault="00B31942" w:rsidP="00653442">
      <w:pPr>
        <w:pStyle w:val="ListContinue"/>
        <w:numPr>
          <w:ilvl w:val="1"/>
          <w:numId w:val="8"/>
        </w:numPr>
        <w:spacing w:after="120"/>
      </w:pPr>
      <w:r>
        <w:t>Covenants (e.g., loan-to-value trigger provisions)</w:t>
      </w:r>
    </w:p>
    <w:p w14:paraId="287F4EBF" w14:textId="58883F9C" w:rsidR="00B31942" w:rsidRDefault="00B31942" w:rsidP="00653442">
      <w:pPr>
        <w:pStyle w:val="ListContinue"/>
        <w:numPr>
          <w:ilvl w:val="1"/>
          <w:numId w:val="8"/>
        </w:numPr>
      </w:pPr>
      <w:r>
        <w:t xml:space="preserve">Reliance on ongoing sponsor </w:t>
      </w:r>
      <w:r w:rsidR="007B6912">
        <w:t>commitments</w:t>
      </w:r>
    </w:p>
    <w:p w14:paraId="4FE9FC73" w14:textId="53163B7E" w:rsidR="00220337" w:rsidRDefault="003F1984" w:rsidP="00653442">
      <w:pPr>
        <w:pStyle w:val="ListContinue"/>
        <w:numPr>
          <w:ilvl w:val="1"/>
          <w:numId w:val="8"/>
        </w:numPr>
      </w:pPr>
      <w:r>
        <w:t>Source(s) of expected cash flows to service the debt (i.e., dividend distributions from the underlying collateral vs. sale of the underlying collateral)</w:t>
      </w:r>
    </w:p>
    <w:p w14:paraId="069666C8" w14:textId="0F252DD1" w:rsidR="00C87FD5" w:rsidRPr="009217FD" w:rsidRDefault="00B8113A" w:rsidP="002E1B50">
      <w:pPr>
        <w:pStyle w:val="ListContinue"/>
        <w:numPr>
          <w:ilvl w:val="0"/>
          <w:numId w:val="8"/>
        </w:numPr>
        <w:spacing w:after="160" w:line="259" w:lineRule="auto"/>
        <w:contextualSpacing/>
        <w:rPr>
          <w:ins w:id="131" w:author="Gann, Julie" w:date="2022-09-26T11:28:00Z"/>
          <w:rFonts w:eastAsiaTheme="minorHAnsi"/>
          <w:szCs w:val="22"/>
        </w:rPr>
      </w:pPr>
      <w:r>
        <w:tab/>
      </w:r>
      <w:r w:rsidR="00536001" w:rsidRPr="009217FD">
        <w:rPr>
          <w:rFonts w:eastAsiaTheme="minorHAnsi"/>
          <w:szCs w:val="22"/>
        </w:rPr>
        <w:t>The assessment of equity backed securities should be looked at, not only in form, but in substance.  For example, a</w:t>
      </w:r>
      <w:del w:id="132" w:author="Gann, Julie" w:date="2022-09-26T11:22:00Z">
        <w:r w:rsidR="00536001" w:rsidRPr="009217FD" w:rsidDel="009C37F9">
          <w:rPr>
            <w:rFonts w:eastAsiaTheme="minorHAnsi"/>
            <w:szCs w:val="22"/>
          </w:rPr>
          <w:delText>n</w:delText>
        </w:r>
      </w:del>
      <w:ins w:id="133" w:author="Gann, Julie" w:date="2022-09-26T11:22:00Z">
        <w:r w:rsidR="009C37F9" w:rsidRPr="009217FD">
          <w:rPr>
            <w:rFonts w:eastAsiaTheme="minorHAnsi"/>
            <w:szCs w:val="22"/>
          </w:rPr>
          <w:t xml:space="preserve"> common</w:t>
        </w:r>
      </w:ins>
      <w:r w:rsidR="00536001" w:rsidRPr="009217FD">
        <w:rPr>
          <w:rFonts w:eastAsiaTheme="minorHAnsi"/>
          <w:szCs w:val="22"/>
        </w:rPr>
        <w:t xml:space="preserve"> arrangement </w:t>
      </w:r>
      <w:ins w:id="134" w:author="Gann, Julie" w:date="2022-09-26T11:22:00Z">
        <w:r w:rsidR="009C37F9" w:rsidRPr="009217FD">
          <w:rPr>
            <w:rFonts w:eastAsiaTheme="minorHAnsi"/>
            <w:szCs w:val="22"/>
          </w:rPr>
          <w:t xml:space="preserve">exists </w:t>
        </w:r>
      </w:ins>
      <w:r w:rsidR="00536001" w:rsidRPr="009217FD">
        <w:rPr>
          <w:rFonts w:eastAsiaTheme="minorHAnsi"/>
          <w:szCs w:val="22"/>
        </w:rPr>
        <w:t xml:space="preserve">where </w:t>
      </w:r>
      <w:del w:id="135" w:author="Gann, Julie" w:date="2022-09-26T11:22:00Z">
        <w:r w:rsidR="00536001" w:rsidRPr="009217FD" w:rsidDel="00C6245C">
          <w:rPr>
            <w:rFonts w:eastAsiaTheme="minorHAnsi"/>
            <w:szCs w:val="22"/>
          </w:rPr>
          <w:delText xml:space="preserve">the </w:delText>
        </w:r>
      </w:del>
      <w:r w:rsidR="00536001" w:rsidRPr="009217FD">
        <w:rPr>
          <w:rFonts w:eastAsiaTheme="minorHAnsi"/>
          <w:szCs w:val="22"/>
        </w:rPr>
        <w:t>debt is issued from a feeder fund, and the feeder fund has an equity interest in another fund</w:t>
      </w:r>
      <w:del w:id="136" w:author="Gann, Julie" w:date="2022-09-26T11:23:00Z">
        <w:r w:rsidR="00536001" w:rsidRPr="009217FD" w:rsidDel="00C6245C">
          <w:rPr>
            <w:rFonts w:eastAsiaTheme="minorHAnsi"/>
            <w:szCs w:val="22"/>
          </w:rPr>
          <w:delText>,</w:delText>
        </w:r>
      </w:del>
      <w:r w:rsidR="00536001" w:rsidRPr="009217FD">
        <w:rPr>
          <w:rFonts w:eastAsiaTheme="minorHAnsi"/>
          <w:szCs w:val="22"/>
        </w:rPr>
        <w:t xml:space="preserve"> which </w:t>
      </w:r>
      <w:ins w:id="137" w:author="Gann, Julie" w:date="2022-09-26T11:23:00Z">
        <w:r w:rsidR="00C6245C" w:rsidRPr="009217FD">
          <w:rPr>
            <w:rFonts w:eastAsiaTheme="minorHAnsi"/>
            <w:szCs w:val="22"/>
          </w:rPr>
          <w:t>predomina</w:t>
        </w:r>
        <w:r w:rsidR="00BE3114" w:rsidRPr="009217FD">
          <w:rPr>
            <w:rFonts w:eastAsiaTheme="minorHAnsi"/>
            <w:szCs w:val="22"/>
          </w:rPr>
          <w:t xml:space="preserve">ntly </w:t>
        </w:r>
      </w:ins>
      <w:del w:id="138" w:author="Gann, Julie" w:date="2022-09-26T11:23:00Z">
        <w:r w:rsidR="00536001" w:rsidRPr="009217FD" w:rsidDel="00BE3114">
          <w:rPr>
            <w:rFonts w:eastAsiaTheme="minorHAnsi"/>
            <w:szCs w:val="22"/>
          </w:rPr>
          <w:delText xml:space="preserve">only </w:delText>
        </w:r>
      </w:del>
      <w:r w:rsidR="00536001" w:rsidRPr="009217FD">
        <w:rPr>
          <w:rFonts w:eastAsiaTheme="minorHAnsi"/>
          <w:szCs w:val="22"/>
        </w:rPr>
        <w:t>holds debt instruments</w:t>
      </w:r>
      <w:ins w:id="139" w:author="Gann, Julie" w:date="2022-09-26T11:23:00Z">
        <w:r w:rsidR="00BE3114" w:rsidRPr="009217FD">
          <w:rPr>
            <w:rFonts w:eastAsiaTheme="minorHAnsi"/>
            <w:szCs w:val="22"/>
          </w:rPr>
          <w:t>. The fund</w:t>
        </w:r>
      </w:ins>
      <w:del w:id="140" w:author="Gann, Julie" w:date="2022-09-26T11:23:00Z">
        <w:r w:rsidR="00536001" w:rsidRPr="009217FD" w:rsidDel="00BE3114">
          <w:rPr>
            <w:rFonts w:eastAsiaTheme="minorHAnsi"/>
            <w:szCs w:val="22"/>
          </w:rPr>
          <w:delText xml:space="preserve"> and</w:delText>
        </w:r>
      </w:del>
      <w:r w:rsidR="00536001" w:rsidRPr="009217FD">
        <w:rPr>
          <w:rFonts w:eastAsiaTheme="minorHAnsi"/>
          <w:szCs w:val="22"/>
        </w:rPr>
        <w:t xml:space="preserve"> passes those fixed income cash flows through the structure to the ultimate </w:t>
      </w:r>
      <w:ins w:id="141" w:author="Gann, Julie" w:date="2022-09-26T11:23:00Z">
        <w:r w:rsidR="00C92811" w:rsidRPr="009217FD">
          <w:rPr>
            <w:rFonts w:eastAsiaTheme="minorHAnsi"/>
            <w:szCs w:val="22"/>
          </w:rPr>
          <w:t xml:space="preserve">feeder fund </w:t>
        </w:r>
      </w:ins>
      <w:r w:rsidR="00536001" w:rsidRPr="009217FD">
        <w:rPr>
          <w:rFonts w:eastAsiaTheme="minorHAnsi"/>
          <w:szCs w:val="22"/>
        </w:rPr>
        <w:t>debt holder</w:t>
      </w:r>
      <w:ins w:id="142" w:author="Gann, Julie" w:date="2022-09-26T11:24:00Z">
        <w:r w:rsidR="00C92811" w:rsidRPr="009217FD">
          <w:rPr>
            <w:rFonts w:eastAsiaTheme="minorHAnsi"/>
            <w:szCs w:val="22"/>
          </w:rPr>
          <w:t>(s)</w:t>
        </w:r>
      </w:ins>
      <w:r w:rsidR="00536001" w:rsidRPr="009217FD">
        <w:rPr>
          <w:rFonts w:eastAsiaTheme="minorHAnsi"/>
          <w:szCs w:val="22"/>
        </w:rPr>
        <w:t xml:space="preserve">, </w:t>
      </w:r>
      <w:ins w:id="143" w:author="Gann, Julie" w:date="2022-09-26T11:24:00Z">
        <w:r w:rsidR="00C92811" w:rsidRPr="009217FD">
          <w:rPr>
            <w:rFonts w:eastAsiaTheme="minorHAnsi"/>
            <w:szCs w:val="22"/>
          </w:rPr>
          <w:t>in a way that produces substantially the same risk profile to the debt</w:t>
        </w:r>
      </w:ins>
      <w:ins w:id="144" w:author="Gann, Julie" w:date="2022-11-14T10:35:00Z">
        <w:r w:rsidR="00D50095">
          <w:rPr>
            <w:rFonts w:eastAsiaTheme="minorHAnsi"/>
            <w:szCs w:val="22"/>
          </w:rPr>
          <w:t xml:space="preserve"> </w:t>
        </w:r>
      </w:ins>
      <w:ins w:id="145" w:author="Gann, Julie" w:date="2022-09-26T11:24:00Z">
        <w:r w:rsidR="00C92811" w:rsidRPr="009217FD">
          <w:rPr>
            <w:rFonts w:eastAsiaTheme="minorHAnsi"/>
            <w:szCs w:val="22"/>
          </w:rPr>
          <w:t xml:space="preserve">holders as a collateralized loan obligation (CLO). </w:t>
        </w:r>
        <w:r w:rsidR="0083184A" w:rsidRPr="009217FD">
          <w:rPr>
            <w:rFonts w:eastAsiaTheme="minorHAnsi"/>
            <w:szCs w:val="22"/>
          </w:rPr>
          <w:t xml:space="preserve">Accordingly, such an arrangement </w:t>
        </w:r>
      </w:ins>
      <w:r w:rsidR="00536001" w:rsidRPr="009217FD">
        <w:rPr>
          <w:rFonts w:eastAsiaTheme="minorHAnsi"/>
          <w:bCs/>
          <w:szCs w:val="22"/>
        </w:rPr>
        <w:t xml:space="preserve">may </w:t>
      </w:r>
      <w:r w:rsidR="00536001" w:rsidRPr="009217FD">
        <w:rPr>
          <w:rFonts w:eastAsiaTheme="minorHAnsi"/>
          <w:szCs w:val="22"/>
        </w:rPr>
        <w:t xml:space="preserve">have </w:t>
      </w:r>
      <w:ins w:id="146" w:author="Gann, Julie" w:date="2022-09-26T11:24:00Z">
        <w:r w:rsidR="0083184A" w:rsidRPr="009217FD">
          <w:rPr>
            <w:rFonts w:eastAsiaTheme="minorHAnsi"/>
            <w:szCs w:val="22"/>
          </w:rPr>
          <w:t xml:space="preserve">its </w:t>
        </w:r>
      </w:ins>
      <w:r w:rsidR="00536001" w:rsidRPr="009217FD">
        <w:rPr>
          <w:rFonts w:eastAsiaTheme="minorHAnsi"/>
          <w:szCs w:val="22"/>
        </w:rPr>
        <w:t>substance aligned with a debt investment rather than a single equity investment</w:t>
      </w:r>
      <w:ins w:id="147" w:author="Gann, Julie" w:date="2022-09-26T11:25:00Z">
        <w:r w:rsidR="0083184A" w:rsidRPr="009217FD">
          <w:rPr>
            <w:rFonts w:eastAsiaTheme="minorHAnsi"/>
            <w:szCs w:val="22"/>
          </w:rPr>
          <w:t>, despite the direct holding being a fund in</w:t>
        </w:r>
        <w:r w:rsidR="005B1B8C" w:rsidRPr="009217FD">
          <w:rPr>
            <w:rFonts w:eastAsiaTheme="minorHAnsi"/>
            <w:szCs w:val="22"/>
          </w:rPr>
          <w:t>v</w:t>
        </w:r>
        <w:r w:rsidR="0083184A" w:rsidRPr="009217FD">
          <w:rPr>
            <w:rFonts w:eastAsiaTheme="minorHAnsi"/>
            <w:szCs w:val="22"/>
          </w:rPr>
          <w:t>estment</w:t>
        </w:r>
      </w:ins>
      <w:r w:rsidR="00536001" w:rsidRPr="009217FD">
        <w:rPr>
          <w:rFonts w:eastAsiaTheme="minorHAnsi"/>
          <w:szCs w:val="22"/>
        </w:rPr>
        <w:t xml:space="preserve">. This conclusion would be supported if the terms of the structure ensure that underlying fixed income cash flows are passed through. Factors that </w:t>
      </w:r>
      <w:ins w:id="148" w:author="Gann, Julie" w:date="2022-09-26T11:25:00Z">
        <w:r w:rsidR="005B1B8C" w:rsidRPr="009217FD">
          <w:rPr>
            <w:rFonts w:eastAsiaTheme="minorHAnsi"/>
            <w:szCs w:val="22"/>
          </w:rPr>
          <w:t xml:space="preserve">add additional </w:t>
        </w:r>
      </w:ins>
      <w:del w:id="149" w:author="Gann, Julie" w:date="2022-09-26T11:25:00Z">
        <w:r w:rsidR="00536001" w:rsidRPr="009217FD" w:rsidDel="00B37F73">
          <w:rPr>
            <w:rFonts w:eastAsiaTheme="minorHAnsi"/>
            <w:szCs w:val="22"/>
          </w:rPr>
          <w:delText xml:space="preserve">create </w:delText>
        </w:r>
      </w:del>
      <w:r w:rsidR="00536001" w:rsidRPr="009217FD">
        <w:rPr>
          <w:rFonts w:eastAsiaTheme="minorHAnsi"/>
          <w:szCs w:val="22"/>
        </w:rPr>
        <w:t xml:space="preserve">uncertainty as to the timing and/or amount of the pass through of the </w:t>
      </w:r>
      <w:del w:id="150" w:author="Gann, Julie" w:date="2022-09-26T11:26:00Z">
        <w:r w:rsidR="00536001" w:rsidRPr="009217FD" w:rsidDel="00B37F73">
          <w:rPr>
            <w:rFonts w:eastAsiaTheme="minorHAnsi"/>
            <w:szCs w:val="22"/>
          </w:rPr>
          <w:delText xml:space="preserve">underlying </w:delText>
        </w:r>
      </w:del>
      <w:r w:rsidR="00536001" w:rsidRPr="009217FD">
        <w:rPr>
          <w:rFonts w:eastAsiaTheme="minorHAnsi"/>
          <w:szCs w:val="22"/>
        </w:rPr>
        <w:t xml:space="preserve">cash flows </w:t>
      </w:r>
      <w:ins w:id="151" w:author="Gann, Julie" w:date="2022-09-26T11:26:00Z">
        <w:r w:rsidR="00F86DF2" w:rsidRPr="009217FD">
          <w:t>from the underlying debt instruments may call into question a conclusion that a feeder fund structure is a debt-backed structure in substance. For example, discretion of an underlying fund manager to withhold distribution of the underlying cash flows passed through from underlying debt instruments may create uncertainties as to the timing and/or amount of cash flows in such a manner that is more characteristic of an equity investment.</w:t>
        </w:r>
      </w:ins>
      <w:ins w:id="152" w:author="Gann, Julie" w:date="2022-09-26T11:27:00Z">
        <w:r w:rsidR="00821F26" w:rsidRPr="009217FD">
          <w:t xml:space="preserve"> </w:t>
        </w:r>
      </w:ins>
      <w:del w:id="153" w:author="Gann, Julie" w:date="2022-09-26T11:27:00Z">
        <w:r w:rsidR="00536001" w:rsidRPr="009217FD" w:rsidDel="00821F26">
          <w:rPr>
            <w:rFonts w:eastAsiaTheme="minorHAnsi"/>
            <w:szCs w:val="22"/>
          </w:rPr>
          <w:delText xml:space="preserve">would call into question a conclusion that a feeder fund structure is a debt-backed structure in substance. For example, discretion of an underlying fund manager to withhold distribution of the underlying cash flows may create uncertainties as to the timing and/or amount of cash flows in such a manner that is more characteristic of an equity investment. </w:delText>
        </w:r>
      </w:del>
      <w:r w:rsidR="00536001" w:rsidRPr="009217FD">
        <w:rPr>
          <w:rFonts w:eastAsiaTheme="minorHAnsi"/>
          <w:szCs w:val="22"/>
        </w:rPr>
        <w:t xml:space="preserve">Likewise, a feeder fund structure that is not expected to provide for regular cash interest payments would </w:t>
      </w:r>
      <w:ins w:id="154" w:author="Gann, Julie" w:date="2022-09-26T11:27:00Z">
        <w:r w:rsidR="008B3913" w:rsidRPr="009217FD">
          <w:rPr>
            <w:rFonts w:eastAsiaTheme="minorHAnsi"/>
            <w:szCs w:val="22"/>
          </w:rPr>
          <w:t xml:space="preserve">also </w:t>
        </w:r>
      </w:ins>
      <w:r w:rsidR="00536001" w:rsidRPr="009217FD">
        <w:rPr>
          <w:rFonts w:eastAsiaTheme="minorHAnsi"/>
          <w:szCs w:val="22"/>
        </w:rPr>
        <w:t xml:space="preserve">call into question the substance as a debt-backed investment. </w:t>
      </w:r>
      <w:ins w:id="155" w:author="Gann, Julie" w:date="2022-10-21T07:38:00Z">
        <w:r w:rsidR="00CC34A5" w:rsidRPr="009217FD">
          <w:t xml:space="preserve">Note, features that are customary to CLOs and other asset backed securities would not ordinarily call the investment’s substance into question on its own. For example, a waterfall structure dictating the pass-through and order of payments or retaining sufficient funds for covering contractual underlying fund level payments (e.g., investment management fees, legal costs, and other customary fund level expenses) are common to CLOs and other ABS, as are customary payment in kind (PIK) features designed to address temporary liquidity issues where the PIK then gets prioritized in the waterfall structure. These customary features do not constitute manager discretion that would call into question a conclusion that a feeder fund structure is a debt-backed structure in substance. </w:t>
        </w:r>
      </w:ins>
    </w:p>
    <w:p w14:paraId="13308829" w14:textId="77777777" w:rsidR="000B0045" w:rsidRPr="009217FD" w:rsidRDefault="000B0045" w:rsidP="000B0045">
      <w:pPr>
        <w:pStyle w:val="ListContinue"/>
        <w:numPr>
          <w:ilvl w:val="0"/>
          <w:numId w:val="0"/>
        </w:numPr>
        <w:spacing w:after="160" w:line="259" w:lineRule="auto"/>
        <w:contextualSpacing/>
        <w:rPr>
          <w:ins w:id="156" w:author="Gann, Julie" w:date="2022-09-26T11:28:00Z"/>
          <w:rFonts w:eastAsiaTheme="minorHAnsi"/>
          <w:szCs w:val="22"/>
        </w:rPr>
      </w:pPr>
    </w:p>
    <w:p w14:paraId="150C9892" w14:textId="23C54929" w:rsidR="00536001" w:rsidRPr="009217FD" w:rsidRDefault="00536001" w:rsidP="002E1B50">
      <w:pPr>
        <w:pStyle w:val="ListContinue"/>
        <w:numPr>
          <w:ilvl w:val="0"/>
          <w:numId w:val="8"/>
        </w:numPr>
        <w:spacing w:after="160" w:line="259" w:lineRule="auto"/>
        <w:contextualSpacing/>
        <w:rPr>
          <w:ins w:id="157" w:author="Gann, Julie" w:date="2022-07-19T09:25:00Z"/>
          <w:rFonts w:eastAsiaTheme="minorHAnsi"/>
          <w:szCs w:val="22"/>
        </w:rPr>
      </w:pPr>
      <w:del w:id="158" w:author="Gann, Julie" w:date="2022-09-26T11:29:00Z">
        <w:r w:rsidRPr="009217FD" w:rsidDel="003B4D80">
          <w:rPr>
            <w:rFonts w:eastAsiaTheme="minorHAnsi"/>
            <w:szCs w:val="22"/>
          </w:rPr>
          <w:delText>Similarly</w:delText>
        </w:r>
      </w:del>
      <w:ins w:id="159" w:author="Gann, Julie" w:date="2022-09-26T11:29:00Z">
        <w:r w:rsidR="003B4D80" w:rsidRPr="009217FD">
          <w:rPr>
            <w:rFonts w:eastAsiaTheme="minorHAnsi"/>
            <w:szCs w:val="22"/>
          </w:rPr>
          <w:t>Conversely</w:t>
        </w:r>
      </w:ins>
      <w:r w:rsidRPr="009217FD">
        <w:rPr>
          <w:rFonts w:eastAsiaTheme="minorHAnsi"/>
          <w:szCs w:val="22"/>
        </w:rPr>
        <w:t xml:space="preserve">, if the </w:t>
      </w:r>
      <w:ins w:id="160" w:author="Gann, Julie" w:date="2022-09-26T11:30:00Z">
        <w:r w:rsidR="003B4D80" w:rsidRPr="009217FD">
          <w:rPr>
            <w:rFonts w:eastAsiaTheme="minorHAnsi"/>
            <w:szCs w:val="22"/>
          </w:rPr>
          <w:t xml:space="preserve">feeder fund debt </w:t>
        </w:r>
      </w:ins>
      <w:del w:id="161" w:author="Gann, Julie" w:date="2022-09-26T11:30:00Z">
        <w:r w:rsidRPr="009217FD" w:rsidDel="003B4D80">
          <w:rPr>
            <w:rFonts w:eastAsiaTheme="minorHAnsi"/>
            <w:szCs w:val="22"/>
          </w:rPr>
          <w:delText>structure was</w:delText>
        </w:r>
        <w:r w:rsidRPr="009217FD" w:rsidDel="004F73E5">
          <w:rPr>
            <w:rFonts w:eastAsiaTheme="minorHAnsi"/>
            <w:szCs w:val="22"/>
          </w:rPr>
          <w:delText xml:space="preserve"> </w:delText>
        </w:r>
      </w:del>
      <w:r w:rsidRPr="009217FD">
        <w:rPr>
          <w:rFonts w:eastAsiaTheme="minorHAnsi"/>
          <w:szCs w:val="22"/>
        </w:rPr>
        <w:t xml:space="preserve">ultimately </w:t>
      </w:r>
      <w:ins w:id="162" w:author="Gann, Julie" w:date="2022-09-26T11:30:00Z">
        <w:r w:rsidR="004F73E5" w:rsidRPr="009217FD">
          <w:rPr>
            <w:rFonts w:eastAsiaTheme="minorHAnsi"/>
            <w:szCs w:val="22"/>
          </w:rPr>
          <w:t xml:space="preserve">relies on </w:t>
        </w:r>
      </w:ins>
      <w:del w:id="163" w:author="Gann, Julie" w:date="2022-09-26T11:30:00Z">
        <w:r w:rsidRPr="009217FD" w:rsidDel="004F73E5">
          <w:rPr>
            <w:rFonts w:eastAsiaTheme="minorHAnsi"/>
            <w:szCs w:val="22"/>
          </w:rPr>
          <w:delText xml:space="preserve">backed by </w:delText>
        </w:r>
      </w:del>
      <w:r w:rsidRPr="009217FD">
        <w:rPr>
          <w:rFonts w:eastAsiaTheme="minorHAnsi"/>
          <w:szCs w:val="22"/>
        </w:rPr>
        <w:t xml:space="preserve">equity interests </w:t>
      </w:r>
      <w:ins w:id="164" w:author="Gann, Julie" w:date="2022-09-26T11:30:00Z">
        <w:r w:rsidR="004F73E5" w:rsidRPr="009217FD">
          <w:rPr>
            <w:rFonts w:eastAsiaTheme="minorHAnsi"/>
            <w:szCs w:val="22"/>
          </w:rPr>
          <w:t xml:space="preserve">for repayment </w:t>
        </w:r>
      </w:ins>
      <w:r w:rsidRPr="009217FD">
        <w:rPr>
          <w:rFonts w:eastAsiaTheme="minorHAnsi"/>
          <w:szCs w:val="22"/>
        </w:rPr>
        <w:t xml:space="preserve">(the final fund holds equity interests that generate the pass-through cash flows), the held debt instrument from the feeder fund would have to meet the requirements of </w:t>
      </w:r>
      <w:r w:rsidRPr="00C2155C">
        <w:rPr>
          <w:rFonts w:eastAsiaTheme="minorHAnsi"/>
          <w:szCs w:val="22"/>
          <w:highlight w:val="lightGray"/>
        </w:rPr>
        <w:t>paragraph 26</w:t>
      </w:r>
      <w:r w:rsidRPr="009217FD">
        <w:rPr>
          <w:rFonts w:eastAsiaTheme="minorHAnsi"/>
          <w:szCs w:val="22"/>
        </w:rPr>
        <w:t xml:space="preserve"> while looking at the substance of equity interests supporting the debt.  Regardless of the underlying collateral, </w:t>
      </w:r>
      <w:del w:id="165" w:author="Gann, Julie" w:date="2022-09-26T11:30:00Z">
        <w:r w:rsidRPr="009217FD" w:rsidDel="004F73E5">
          <w:rPr>
            <w:rFonts w:eastAsiaTheme="minorHAnsi"/>
            <w:szCs w:val="22"/>
          </w:rPr>
          <w:delText xml:space="preserve">such </w:delText>
        </w:r>
      </w:del>
      <w:r w:rsidRPr="009217FD">
        <w:rPr>
          <w:rFonts w:eastAsiaTheme="minorHAnsi"/>
          <w:szCs w:val="22"/>
        </w:rPr>
        <w:t xml:space="preserve">feeder fund arrangements would have to meet the other relevant parts of the standard (e.g., have a </w:t>
      </w:r>
      <w:r w:rsidRPr="009217FD">
        <w:rPr>
          <w:rFonts w:eastAsiaTheme="minorHAnsi"/>
          <w:szCs w:val="22"/>
        </w:rPr>
        <w:lastRenderedPageBreak/>
        <w:t>substantive credit enhancement, etc.) to qualify for bond reporting. Investments that resemble feeder fund structures will require entity review to determine the underlying source of cash flows and identify the uncertainties or vulnerabilities that could impact the cash flows that will be passed through to the reporting entity holder. Ultimately, the conclusion that a structure represents a feeder fund shall not automatically qualify the structure for bond classification but shall not automatically preclude bond classification. Substance over form should be the determining factor in these and similar situations.</w:t>
      </w:r>
    </w:p>
    <w:p w14:paraId="4DD2E1EB" w14:textId="77777777" w:rsidR="002E1B50" w:rsidRPr="002E1B50" w:rsidRDefault="002E1B50" w:rsidP="002E1B50">
      <w:pPr>
        <w:pStyle w:val="ListContinue"/>
        <w:numPr>
          <w:ilvl w:val="0"/>
          <w:numId w:val="0"/>
        </w:numPr>
        <w:spacing w:after="160" w:line="259" w:lineRule="auto"/>
        <w:ind w:left="720"/>
        <w:contextualSpacing/>
        <w:rPr>
          <w:ins w:id="166" w:author="Gann, Julie" w:date="2022-07-19T09:23:00Z"/>
          <w:rFonts w:eastAsiaTheme="minorHAnsi"/>
          <w:szCs w:val="22"/>
        </w:rPr>
      </w:pPr>
    </w:p>
    <w:p w14:paraId="4F804310" w14:textId="10D5631A" w:rsidR="00536554" w:rsidRDefault="00536554" w:rsidP="00987C39">
      <w:pPr>
        <w:pStyle w:val="ListContinue"/>
        <w:numPr>
          <w:ilvl w:val="0"/>
          <w:numId w:val="0"/>
        </w:numPr>
        <w:rPr>
          <w:b/>
          <w:bCs/>
          <w:u w:val="single"/>
        </w:rPr>
      </w:pPr>
      <w:r>
        <w:rPr>
          <w:b/>
          <w:bCs/>
          <w:u w:val="single"/>
        </w:rPr>
        <w:t xml:space="preserve">Determination of </w:t>
      </w:r>
      <w:r w:rsidR="00F75C3E">
        <w:rPr>
          <w:b/>
          <w:bCs/>
          <w:u w:val="single"/>
        </w:rPr>
        <w:t xml:space="preserve">Issuer </w:t>
      </w:r>
      <w:r>
        <w:rPr>
          <w:b/>
          <w:bCs/>
          <w:u w:val="single"/>
        </w:rPr>
        <w:t xml:space="preserve">Credit </w:t>
      </w:r>
      <w:r w:rsidR="00D12BE3">
        <w:rPr>
          <w:b/>
          <w:bCs/>
          <w:u w:val="single"/>
        </w:rPr>
        <w:t>Obligation</w:t>
      </w:r>
      <w:r w:rsidR="00EB1615">
        <w:rPr>
          <w:b/>
          <w:bCs/>
          <w:u w:val="single"/>
        </w:rPr>
        <w:t xml:space="preserve"> or Asset Backed Security (ABS)</w:t>
      </w:r>
    </w:p>
    <w:p w14:paraId="03331588" w14:textId="38923D12" w:rsidR="00774773" w:rsidRDefault="00774773" w:rsidP="00653442">
      <w:pPr>
        <w:pStyle w:val="ListContinue"/>
        <w:numPr>
          <w:ilvl w:val="0"/>
          <w:numId w:val="8"/>
        </w:numPr>
      </w:pPr>
      <w:r>
        <w:tab/>
      </w:r>
      <w:r w:rsidR="002D0DBD">
        <w:t xml:space="preserve">Security structures that qualify as creditor </w:t>
      </w:r>
      <w:r w:rsidR="008B3277">
        <w:t>relationship are divided between issuer credit obligations and ABS</w:t>
      </w:r>
      <w:r w:rsidR="00EA569D">
        <w:t xml:space="preserve">. </w:t>
      </w:r>
      <w:r>
        <w:t xml:space="preserve">The initial distinction between an issuer credit obligation and an ABS is a key factor with the principle-based bond concepts. </w:t>
      </w:r>
      <w:r w:rsidR="00BD1A69">
        <w:t xml:space="preserve">Given their differing characteristics, investments </w:t>
      </w:r>
      <w:r>
        <w:t xml:space="preserve">that qualify as issuer credit obligations are not required to complete assessments for </w:t>
      </w:r>
      <w:r w:rsidR="00680DAE">
        <w:t xml:space="preserve">qualifying </w:t>
      </w:r>
      <w:r>
        <w:t>credit enhancements or meaning</w:t>
      </w:r>
      <w:r w:rsidR="00BD1A69">
        <w:t>ful</w:t>
      </w:r>
      <w:r>
        <w:t xml:space="preserve"> cash flow generation. As such, </w:t>
      </w:r>
      <w:r w:rsidR="00BD1A69">
        <w:t>it</w:t>
      </w:r>
      <w:r>
        <w:t xml:space="preserve"> is </w:t>
      </w:r>
      <w:r w:rsidR="00BD1A69">
        <w:t xml:space="preserve">critical </w:t>
      </w:r>
      <w:r>
        <w:t xml:space="preserve">to ensure that structures which should be considered ABS or that reflect non-qualifying Schedule D-1 structures, are not classified as issuer obligations to avoid those detailed assessments. </w:t>
      </w:r>
    </w:p>
    <w:p w14:paraId="3801BE4A" w14:textId="4144C312" w:rsidR="00F53A54" w:rsidRDefault="00774773" w:rsidP="00653442">
      <w:pPr>
        <w:pStyle w:val="ListParagraph"/>
        <w:numPr>
          <w:ilvl w:val="0"/>
          <w:numId w:val="8"/>
        </w:numPr>
        <w:spacing w:line="259" w:lineRule="auto"/>
        <w:jc w:val="both"/>
      </w:pPr>
      <w:r>
        <w:tab/>
        <w:t xml:space="preserve">Determining whether an investment reflects an issuer credit obligation or an ABS focuses on the issuer and the primary source of repayment of the instrument. An </w:t>
      </w:r>
      <w:r w:rsidR="00674CD6">
        <w:t>i</w:t>
      </w:r>
      <w:r>
        <w:t xml:space="preserve">ssuer </w:t>
      </w:r>
      <w:r w:rsidR="00674CD6">
        <w:t>c</w:t>
      </w:r>
      <w:r>
        <w:t xml:space="preserve">redit </w:t>
      </w:r>
      <w:r w:rsidR="00674CD6">
        <w:t>o</w:t>
      </w:r>
      <w:r>
        <w:t>bligation represents a bond structure where the repayment is supported primarily by the general creditworthiness of an operating entity or entities. The support for this structure consists of direct or indirect recourse to an operating entity or entities. An “operating entity” can be any sort of business entity, not-for-profit organization, or other provider of goods or services, but cannot be a natural person or an Asset Backed Security (ABS) issuer.</w:t>
      </w:r>
      <w:r w:rsidR="00F53A54">
        <w:t xml:space="preserve"> An ABS is a bond issued by an entity (an ABS </w:t>
      </w:r>
      <w:r w:rsidR="00E505AA">
        <w:t>I</w:t>
      </w:r>
      <w:r w:rsidR="00F53A54">
        <w:t>ssuer) created for the primary purpose of raising debt capital backed by financial assets or cash generating non-financial assets owed by the A</w:t>
      </w:r>
      <w:r w:rsidR="00822753">
        <w:t>B</w:t>
      </w:r>
      <w:r w:rsidR="00F53A54">
        <w:t xml:space="preserve">S </w:t>
      </w:r>
      <w:r w:rsidR="00E505AA">
        <w:t>I</w:t>
      </w:r>
      <w:r w:rsidR="00F53A54">
        <w:t xml:space="preserve">ssuer, whereby repayment is primarily derived from the cash flows associated with the underlying defined collateral rather than the cash flows of an operating entity. </w:t>
      </w:r>
    </w:p>
    <w:p w14:paraId="19287A02" w14:textId="77777777" w:rsidR="00FC6B9D" w:rsidRDefault="00FC6B9D" w:rsidP="00FC6B9D">
      <w:pPr>
        <w:pStyle w:val="ListParagraph"/>
        <w:spacing w:line="259" w:lineRule="auto"/>
        <w:ind w:left="0"/>
        <w:jc w:val="both"/>
      </w:pPr>
    </w:p>
    <w:p w14:paraId="43E6428F" w14:textId="45CF615E" w:rsidR="00FC6B9D" w:rsidRDefault="00FC6B9D" w:rsidP="00653442">
      <w:pPr>
        <w:pStyle w:val="ListParagraph"/>
        <w:numPr>
          <w:ilvl w:val="0"/>
          <w:numId w:val="8"/>
        </w:numPr>
        <w:spacing w:line="259" w:lineRule="auto"/>
        <w:jc w:val="both"/>
      </w:pPr>
      <w:r>
        <w:tab/>
      </w:r>
      <w:r w:rsidR="00D92FC3">
        <w:t xml:space="preserve">The prior assessments to divide </w:t>
      </w:r>
      <w:r w:rsidR="00EE11A0">
        <w:t>structures</w:t>
      </w:r>
      <w:r w:rsidR="00D92FC3">
        <w:t xml:space="preserve"> between SSAP No. 26R and SSAP No. 43R </w:t>
      </w:r>
      <w:r w:rsidR="00BB5F40">
        <w:t>seem</w:t>
      </w:r>
      <w:r w:rsidR="00B92003">
        <w:t>ed</w:t>
      </w:r>
      <w:r w:rsidR="00BB5F40">
        <w:t xml:space="preserve"> to focus primarily on legal form (</w:t>
      </w:r>
      <w:r w:rsidR="00AB10EF">
        <w:t xml:space="preserve">issued by trust/SPV that held </w:t>
      </w:r>
      <w:r w:rsidR="0076522F">
        <w:t xml:space="preserve">pledged assets) or </w:t>
      </w:r>
      <w:proofErr w:type="gramStart"/>
      <w:r w:rsidR="0076522F">
        <w:t>on the basis of</w:t>
      </w:r>
      <w:proofErr w:type="gramEnd"/>
      <w:r w:rsidR="0076522F">
        <w:t xml:space="preserve"> prepayment risk </w:t>
      </w:r>
      <w:r w:rsidR="00E910E2">
        <w:t xml:space="preserve">within the structure </w:t>
      </w:r>
      <w:r w:rsidR="0076522F">
        <w:t xml:space="preserve">(meaning, that the </w:t>
      </w:r>
      <w:r w:rsidR="00E03393">
        <w:t xml:space="preserve">expected </w:t>
      </w:r>
      <w:r w:rsidR="00297C73">
        <w:t xml:space="preserve">timing of </w:t>
      </w:r>
      <w:r w:rsidR="00E03393">
        <w:t xml:space="preserve">cash flows may vary, impacting the </w:t>
      </w:r>
      <w:r w:rsidR="00297C73">
        <w:t>effective interest rate</w:t>
      </w:r>
      <w:r w:rsidR="005739E3">
        <w:t xml:space="preserve">). Under the principle-based bond definition, neither of these components shall be used as a determinant in </w:t>
      </w:r>
      <w:r w:rsidR="004F4DAA">
        <w:t xml:space="preserve">concluding </w:t>
      </w:r>
      <w:r w:rsidR="005739E3">
        <w:t xml:space="preserve">whether a structure represents an issuer credit obligation or an ABS. </w:t>
      </w:r>
    </w:p>
    <w:p w14:paraId="00EF2244" w14:textId="77777777" w:rsidR="007D0879" w:rsidRDefault="007D0879" w:rsidP="007D0879">
      <w:pPr>
        <w:pStyle w:val="ListParagraph"/>
      </w:pPr>
    </w:p>
    <w:p w14:paraId="038E30B4" w14:textId="3D2FE0EA" w:rsidR="007D0879" w:rsidRDefault="00735EB0" w:rsidP="00653442">
      <w:pPr>
        <w:pStyle w:val="ListContinue"/>
        <w:numPr>
          <w:ilvl w:val="1"/>
          <w:numId w:val="8"/>
        </w:numPr>
      </w:pPr>
      <w:r>
        <w:t xml:space="preserve">The prior guidance which focused on the use of an </w:t>
      </w:r>
      <w:r w:rsidR="00487786">
        <w:t>SPV</w:t>
      </w:r>
      <w:r>
        <w:t xml:space="preserve"> relied</w:t>
      </w:r>
      <w:r w:rsidR="00487786">
        <w:t xml:space="preserve"> </w:t>
      </w:r>
      <w:r w:rsidR="0078374D">
        <w:t xml:space="preserve">more on </w:t>
      </w:r>
      <w:r w:rsidR="00330FA9">
        <w:t xml:space="preserve"> </w:t>
      </w:r>
      <w:r w:rsidR="0078374D">
        <w:t xml:space="preserve">legal form </w:t>
      </w:r>
      <w:r w:rsidR="00FC18D8">
        <w:t>than</w:t>
      </w:r>
      <w:r w:rsidR="0078374D">
        <w:t xml:space="preserve"> </w:t>
      </w:r>
      <w:r w:rsidR="008708B5">
        <w:t xml:space="preserve">the </w:t>
      </w:r>
      <w:r w:rsidR="0078374D">
        <w:t>substance</w:t>
      </w:r>
      <w:r w:rsidR="008708B5">
        <w:t xml:space="preserve"> of the transaction</w:t>
      </w:r>
      <w:r w:rsidR="0078374D">
        <w:t xml:space="preserve">. Although it is common that many ABS </w:t>
      </w:r>
      <w:r w:rsidR="00E505AA">
        <w:t>I</w:t>
      </w:r>
      <w:r w:rsidR="0078374D">
        <w:t>ssuers are in the form of a trust or SPV, the presence o</w:t>
      </w:r>
      <w:r w:rsidR="00CD1877">
        <w:t>r</w:t>
      </w:r>
      <w:r w:rsidR="0078374D">
        <w:t xml:space="preserve"> lack of a trust or SPV is not a definitive criterion </w:t>
      </w:r>
      <w:r w:rsidR="00BD1A69">
        <w:t xml:space="preserve">in determining </w:t>
      </w:r>
      <w:r w:rsidR="0078374D">
        <w:t xml:space="preserve">that a security meets the definition of </w:t>
      </w:r>
      <w:r w:rsidR="00764092">
        <w:t>a Schedule D-1 investment, or that it is limited to a</w:t>
      </w:r>
      <w:r w:rsidR="0090055B">
        <w:t xml:space="preserve"> classification as an ABS</w:t>
      </w:r>
      <w:r w:rsidR="0078374D">
        <w:t xml:space="preserve">. </w:t>
      </w:r>
      <w:r w:rsidR="0090055B">
        <w:t xml:space="preserve">A key component of the principles-based bond definition is that it will </w:t>
      </w:r>
      <w:r w:rsidR="005874CD">
        <w:t>not be</w:t>
      </w:r>
      <w:r w:rsidR="0090055B">
        <w:t xml:space="preserve"> possible to </w:t>
      </w:r>
      <w:r w:rsidR="00BD1A69">
        <w:t>recognize a non-qualifying investment as a bond simply by moving it</w:t>
      </w:r>
      <w:r w:rsidR="009C55E7">
        <w:t xml:space="preserve"> to a</w:t>
      </w:r>
      <w:r w:rsidR="00BD1A69">
        <w:t xml:space="preserve"> debt-issuing</w:t>
      </w:r>
      <w:r w:rsidR="009C55E7">
        <w:t xml:space="preserve"> SPV</w:t>
      </w:r>
      <w:r w:rsidR="00CB6EF9">
        <w:t xml:space="preserve"> to</w:t>
      </w:r>
      <w:r w:rsidR="00670CA3">
        <w:t xml:space="preserve"> resemble a creditor relationship with a future payment obligation</w:t>
      </w:r>
      <w:r w:rsidR="00C75028">
        <w:t xml:space="preserve">. </w:t>
      </w:r>
      <w:r w:rsidR="005874CD">
        <w:t xml:space="preserve">Furthermore, </w:t>
      </w:r>
      <w:r w:rsidR="005B43A3">
        <w:t xml:space="preserve">the guidance does not preclude the use of SPVs in issuer credit obligations. </w:t>
      </w:r>
      <w:r w:rsidR="00C87757">
        <w:t xml:space="preserve">Such structures </w:t>
      </w:r>
      <w:r w:rsidR="00AD7DA4">
        <w:t>are commonly</w:t>
      </w:r>
      <w:r w:rsidR="00C87757">
        <w:t xml:space="preserve"> utilized in project finance arrangements </w:t>
      </w:r>
      <w:r w:rsidR="001A4E1C">
        <w:t xml:space="preserve">to separate </w:t>
      </w:r>
      <w:r w:rsidR="00955C96">
        <w:t xml:space="preserve">business </w:t>
      </w:r>
      <w:r w:rsidR="001A4E1C">
        <w:t xml:space="preserve">operations that support specific </w:t>
      </w:r>
      <w:r w:rsidR="00F83F69">
        <w:t>debt instruments</w:t>
      </w:r>
      <w:r w:rsidR="00BD1A69">
        <w:t>, or to facilitate efficient marketing of an issuer credit obligation (</w:t>
      </w:r>
      <w:proofErr w:type="gramStart"/>
      <w:r w:rsidR="00BD1A69">
        <w:t>e.g.</w:t>
      </w:r>
      <w:proofErr w:type="gramEnd"/>
      <w:r w:rsidR="00BD1A69">
        <w:t xml:space="preserve"> funding agreement backed notes)</w:t>
      </w:r>
      <w:r w:rsidR="00F83F69">
        <w:t xml:space="preserve">. </w:t>
      </w:r>
      <w:r w:rsidR="00812828">
        <w:t xml:space="preserve">Although packaging investments together in an SPV, with an SPV-issued note may </w:t>
      </w:r>
      <w:r w:rsidR="00084AE0">
        <w:t xml:space="preserve">currently </w:t>
      </w:r>
      <w:r w:rsidR="00812828">
        <w:t>result with better RBC</w:t>
      </w:r>
      <w:r w:rsidR="00477DA0">
        <w:t xml:space="preserve"> charges</w:t>
      </w:r>
      <w:r w:rsidR="00812828">
        <w:t xml:space="preserve">, </w:t>
      </w:r>
      <w:r w:rsidR="009E311D">
        <w:t xml:space="preserve">such </w:t>
      </w:r>
      <w:r w:rsidR="00812828">
        <w:t xml:space="preserve">structures </w:t>
      </w:r>
      <w:r w:rsidR="00074B5B">
        <w:t xml:space="preserve">that simply reflect a pass-through of </w:t>
      </w:r>
      <w:r w:rsidR="006530BE">
        <w:t xml:space="preserve">cash flows or performance </w:t>
      </w:r>
      <w:r w:rsidR="00074B5B">
        <w:t xml:space="preserve">from the underlying collateral </w:t>
      </w:r>
      <w:r w:rsidR="00BD1A69">
        <w:t xml:space="preserve">and </w:t>
      </w:r>
      <w:r w:rsidR="00812828">
        <w:t xml:space="preserve">provide no economic difference than if holding the </w:t>
      </w:r>
      <w:r w:rsidR="006530BE">
        <w:t>underlying collateral items</w:t>
      </w:r>
      <w:r w:rsidR="00812828">
        <w:t xml:space="preserve"> </w:t>
      </w:r>
      <w:r w:rsidR="006530BE">
        <w:t>directly</w:t>
      </w:r>
      <w:r w:rsidR="00BD1A69">
        <w:t xml:space="preserve"> should not be characterized as bonds</w:t>
      </w:r>
      <w:r w:rsidR="00812828">
        <w:t>.</w:t>
      </w:r>
    </w:p>
    <w:p w14:paraId="076FABA8" w14:textId="3E316FD8" w:rsidR="00FC18D8" w:rsidRDefault="00FC18D8" w:rsidP="00653442">
      <w:pPr>
        <w:pStyle w:val="ListContinue"/>
        <w:numPr>
          <w:ilvl w:val="1"/>
          <w:numId w:val="8"/>
        </w:numPr>
      </w:pPr>
      <w:r>
        <w:lastRenderedPageBreak/>
        <w:t xml:space="preserve">With regards to </w:t>
      </w:r>
      <w:r w:rsidR="00B3410B">
        <w:t xml:space="preserve">the prior </w:t>
      </w:r>
      <w:r w:rsidR="001A2739">
        <w:t>interpretation that SSAP classification was</w:t>
      </w:r>
      <w:r w:rsidR="00B3410B">
        <w:t xml:space="preserve"> based on </w:t>
      </w:r>
      <w:r w:rsidR="00BD1A69">
        <w:t xml:space="preserve">the presence of </w:t>
      </w:r>
      <w:r>
        <w:t xml:space="preserve">prepayment risk, </w:t>
      </w:r>
      <w:r w:rsidR="00BD1A69">
        <w:t xml:space="preserve">which was not an interpretation based on any explicit guidance to that effect, </w:t>
      </w:r>
      <w:r w:rsidR="009142E8">
        <w:t>the presence o</w:t>
      </w:r>
      <w:r w:rsidR="00955C96">
        <w:t>r</w:t>
      </w:r>
      <w:r w:rsidR="009142E8">
        <w:t xml:space="preserve"> absence of prepayment risk </w:t>
      </w:r>
      <w:r w:rsidR="00AE4C6D">
        <w:t xml:space="preserve">will continue to play no role in SSAP classification. Classification is based on whether the investment has the substance of an issuer obligation or asset backed security. This distinction aligns the accounting and measurement with the characteristics of the bond. As asset backed securities rely on the cash flows of underlying collateral, the measurement method described in SSAP </w:t>
      </w:r>
      <w:r w:rsidR="00421EA5">
        <w:t xml:space="preserve">No. </w:t>
      </w:r>
      <w:r w:rsidR="00AE4C6D">
        <w:t xml:space="preserve">43R, which requires a quarterly review of underlying cash flow assumptions, is appropriate regardless of whether variations in timing of cash flows impact the effective yield. This methodology captures variations in </w:t>
      </w:r>
      <w:r w:rsidR="00AE4C6D" w:rsidRPr="00AE4C6D">
        <w:rPr>
          <w:b/>
        </w:rPr>
        <w:t>both</w:t>
      </w:r>
      <w:r w:rsidR="00AE4C6D">
        <w:t xml:space="preserve"> timing and </w:t>
      </w:r>
      <w:r w:rsidR="00AE4C6D" w:rsidRPr="00AE4C6D">
        <w:rPr>
          <w:b/>
        </w:rPr>
        <w:t>amount</w:t>
      </w:r>
      <w:r w:rsidR="00AE4C6D">
        <w:t xml:space="preserve"> of the underlying cash flows. </w:t>
      </w:r>
    </w:p>
    <w:p w14:paraId="59FE2164" w14:textId="57114C3B" w:rsidR="00B76B47" w:rsidRDefault="00D64DFC" w:rsidP="00653442">
      <w:pPr>
        <w:pStyle w:val="ListParagraph"/>
        <w:numPr>
          <w:ilvl w:val="0"/>
          <w:numId w:val="8"/>
        </w:numPr>
        <w:spacing w:line="259" w:lineRule="auto"/>
        <w:jc w:val="both"/>
      </w:pPr>
      <w:r>
        <w:t xml:space="preserve"> </w:t>
      </w:r>
      <w:r w:rsidR="00A01978">
        <w:tab/>
        <w:t>Whether</w:t>
      </w:r>
      <w:r w:rsidR="00A01978" w:rsidRPr="00097A9C">
        <w:t xml:space="preserve"> an is</w:t>
      </w:r>
      <w:r w:rsidR="00A01978">
        <w:t>suer</w:t>
      </w:r>
      <w:r w:rsidR="00A01978" w:rsidRPr="00097A9C">
        <w:t xml:space="preserve"> of debt represents an operating entity or ABS Issuer is </w:t>
      </w:r>
      <w:r w:rsidR="00A01978">
        <w:t>expected to be clear</w:t>
      </w:r>
      <w:r w:rsidR="00A01978" w:rsidRPr="00097A9C">
        <w:t xml:space="preserve"> in most instances, </w:t>
      </w:r>
      <w:r w:rsidR="00365E4A">
        <w:t xml:space="preserve">but </w:t>
      </w:r>
      <w:r w:rsidR="00A01978" w:rsidRPr="00097A9C">
        <w:t xml:space="preserve">certain instances may be less clear. </w:t>
      </w:r>
      <w:r w:rsidR="00A01978">
        <w:t xml:space="preserve">Ultimately, </w:t>
      </w:r>
      <w:r w:rsidR="00A0105D">
        <w:t>for an issuer credi</w:t>
      </w:r>
      <w:r w:rsidR="008F5C12">
        <w:t>t</w:t>
      </w:r>
      <w:r w:rsidR="00A0105D">
        <w:t xml:space="preserve"> obligation, </w:t>
      </w:r>
      <w:r w:rsidR="00A01978">
        <w:t>it comes do</w:t>
      </w:r>
      <w:r w:rsidR="00D27BA1">
        <w:t>wn</w:t>
      </w:r>
      <w:r w:rsidR="00A01978">
        <w:t xml:space="preserve"> to whether </w:t>
      </w:r>
      <w:r w:rsidR="002C2C7B">
        <w:t xml:space="preserve">support for repayment </w:t>
      </w:r>
      <w:r w:rsidR="00A01978">
        <w:t>consists of direct or indirect recourse to an operating entity or entities. In addition to “traditional bond” structures</w:t>
      </w:r>
      <w:r w:rsidR="00232A89">
        <w:t xml:space="preserve"> previously included in SSAP No. 26R</w:t>
      </w:r>
      <w:r w:rsidR="00A01978">
        <w:t xml:space="preserve">, examples </w:t>
      </w:r>
      <w:r w:rsidR="00232A89">
        <w:t>of</w:t>
      </w:r>
      <w:r w:rsidR="00A01978">
        <w:t xml:space="preserve"> issuer credit obligations include:</w:t>
      </w:r>
    </w:p>
    <w:p w14:paraId="76C87739" w14:textId="77777777" w:rsidR="001669CD" w:rsidRDefault="001669CD" w:rsidP="001669CD">
      <w:pPr>
        <w:pStyle w:val="ListParagraph"/>
        <w:spacing w:line="259" w:lineRule="auto"/>
        <w:ind w:left="0"/>
        <w:jc w:val="both"/>
      </w:pPr>
    </w:p>
    <w:p w14:paraId="0553D412" w14:textId="3C2BC859" w:rsidR="00B76B47" w:rsidRPr="005970CF" w:rsidRDefault="0000761E" w:rsidP="00653442">
      <w:pPr>
        <w:pStyle w:val="ListContinue"/>
        <w:numPr>
          <w:ilvl w:val="1"/>
          <w:numId w:val="8"/>
        </w:numPr>
      </w:pPr>
      <w:r>
        <w:t>Investments in the form of securities for which repayment is fully supported by an underlying contractual obligation of a single operating entity. (</w:t>
      </w:r>
      <w:r w:rsidR="00D7182E">
        <w:t>e.g.,</w:t>
      </w:r>
      <w:r>
        <w:t xml:space="preserve"> CTLs, ETCs, other lease backed securities, </w:t>
      </w:r>
      <w:r w:rsidR="00C93E34">
        <w:t>Funding Agreement Backed Notes (FABN</w:t>
      </w:r>
      <w:r>
        <w:t>s</w:t>
      </w:r>
      <w:r w:rsidR="00D85E34">
        <w:t>)</w:t>
      </w:r>
      <w:r>
        <w:t xml:space="preserve">, </w:t>
      </w:r>
      <w:r w:rsidR="00D7182E">
        <w:t>etc.</w:t>
      </w:r>
      <w:r>
        <w:t xml:space="preserve">). For purposes of applying this </w:t>
      </w:r>
      <w:proofErr w:type="gramStart"/>
      <w:r>
        <w:t>principle</w:t>
      </w:r>
      <w:proofErr w:type="gramEnd"/>
      <w:r>
        <w:t xml:space="preserve"> concept, repayment is fully-supported by the underlying operating entity obligation if it provides cash flows for the repayment of all interest and at least 95% of the principal of the security.</w:t>
      </w:r>
    </w:p>
    <w:p w14:paraId="7BFB68BD" w14:textId="77777777" w:rsidR="00B76B47" w:rsidRPr="005970CF" w:rsidRDefault="00B76B47" w:rsidP="00653442">
      <w:pPr>
        <w:pStyle w:val="ListContinue"/>
        <w:numPr>
          <w:ilvl w:val="1"/>
          <w:numId w:val="8"/>
        </w:numPr>
      </w:pPr>
      <w:r w:rsidRPr="005970CF">
        <w:t>Bonds issued by real estate investment trusts (REITS) or similar property trusts.</w:t>
      </w:r>
    </w:p>
    <w:p w14:paraId="7A1A3207" w14:textId="213B8F16" w:rsidR="00B76B47" w:rsidRDefault="00B76B47" w:rsidP="00653442">
      <w:pPr>
        <w:pStyle w:val="ListContinue"/>
        <w:numPr>
          <w:ilvl w:val="1"/>
          <w:numId w:val="8"/>
        </w:numPr>
      </w:pPr>
      <w:r w:rsidRPr="005970CF">
        <w:t>Bonds issued by business development corporations, closed</w:t>
      </w:r>
      <w:r w:rsidR="00E477F9">
        <w:t>-</w:t>
      </w:r>
      <w:r w:rsidRPr="005970CF">
        <w:t xml:space="preserve">end </w:t>
      </w:r>
      <w:proofErr w:type="gramStart"/>
      <w:r w:rsidRPr="005970CF">
        <w:t>funds</w:t>
      </w:r>
      <w:proofErr w:type="gramEnd"/>
      <w:r w:rsidRPr="005970CF">
        <w:t xml:space="preserve"> or similar </w:t>
      </w:r>
      <w:r>
        <w:t xml:space="preserve">operating </w:t>
      </w:r>
      <w:r w:rsidRPr="005970CF">
        <w:t>entities</w:t>
      </w:r>
      <w:r>
        <w:t>, in each case registered under the 1940 Act</w:t>
      </w:r>
      <w:r w:rsidRPr="005970CF">
        <w:t xml:space="preserve">. </w:t>
      </w:r>
      <w:r>
        <w:t xml:space="preserve">With this inclusion, it is important to highlight that the intent is </w:t>
      </w:r>
      <w:r w:rsidRPr="005970CF">
        <w:t xml:space="preserve">specific to bonds issued from SEC-registered entities. The reference to “similar entities” is not intended to capture items issued from collateralized fund obligations (CFOs) or other such structures. Although some may consider CFOs to be </w:t>
      </w:r>
      <w:proofErr w:type="gramStart"/>
      <w:r w:rsidRPr="005970CF">
        <w:t>similar to</w:t>
      </w:r>
      <w:proofErr w:type="gramEnd"/>
      <w:r w:rsidRPr="005970CF">
        <w:t xml:space="preserve"> closed-end funds, that assessment is not supported for classification as an issuer credit obligation. Instruments </w:t>
      </w:r>
      <w:r w:rsidR="00D41171">
        <w:t>considered to reflect</w:t>
      </w:r>
      <w:r w:rsidRPr="005970CF">
        <w:t xml:space="preserve"> CFOs (and other </w:t>
      </w:r>
      <w:r w:rsidR="00985419">
        <w:t>like</w:t>
      </w:r>
      <w:r w:rsidRPr="005970CF">
        <w:t xml:space="preserve"> structures) are required to be assessed as asset-backed securities for inclusion </w:t>
      </w:r>
      <w:r w:rsidR="00985419">
        <w:t>o</w:t>
      </w:r>
      <w:r w:rsidRPr="005970CF">
        <w:t xml:space="preserve">n Schedule D-1. </w:t>
      </w:r>
    </w:p>
    <w:p w14:paraId="2E99974B" w14:textId="2F726495" w:rsidR="00802733" w:rsidRDefault="003578D7" w:rsidP="00653442">
      <w:pPr>
        <w:pStyle w:val="ListContinue"/>
        <w:numPr>
          <w:ilvl w:val="1"/>
          <w:numId w:val="8"/>
        </w:numPr>
      </w:pPr>
      <w:bookmarkStart w:id="167" w:name="_Hlk92378925"/>
      <w:r>
        <w:t xml:space="preserve">Project </w:t>
      </w:r>
      <w:r w:rsidR="00EA6CBE">
        <w:t xml:space="preserve">finance </w:t>
      </w:r>
      <w:r w:rsidR="002C2C7B">
        <w:t xml:space="preserve">debt issued by operating entities. These </w:t>
      </w:r>
      <w:r w:rsidR="00EA6CBE">
        <w:t xml:space="preserve">investments reflect </w:t>
      </w:r>
      <w:r w:rsidR="002C2C7B">
        <w:t xml:space="preserve">financing of </w:t>
      </w:r>
      <w:r w:rsidR="003A0B03">
        <w:t xml:space="preserve">a single asset or </w:t>
      </w:r>
      <w:r w:rsidR="009C4F2E">
        <w:t xml:space="preserve">“operation” </w:t>
      </w:r>
      <w:r w:rsidR="003A0B03">
        <w:t>(such as a toll road or power generation facility) that collateralizes a debt issuance and the cash flows produced by the asset/operation service the debt</w:t>
      </w:r>
      <w:r w:rsidR="002C2C7B">
        <w:t>, where the issuer may also represent an operating entity</w:t>
      </w:r>
      <w:r w:rsidR="003A0B03">
        <w:t xml:space="preserve">. These designs have characteristics of both issuer </w:t>
      </w:r>
      <w:r w:rsidR="00EB455A">
        <w:t xml:space="preserve">credit </w:t>
      </w:r>
      <w:r w:rsidR="003A0B03">
        <w:t xml:space="preserve">operations, as the operation constitutes a stand-alone business, as well as characteristics of ABS, as they are formed for the purpose of raising debt capital backed by the cash flows from collateral held by a bankruptcy-remote entity. </w:t>
      </w:r>
      <w:r w:rsidR="003A0B03" w:rsidRPr="00097A9C">
        <w:t xml:space="preserve">When viewed holistically, these issuing entities are typically used to facilitate the financing of an operating component of a project sponsor or municipality. </w:t>
      </w:r>
      <w:r w:rsidR="003A0B03">
        <w:t>Although t</w:t>
      </w:r>
      <w:r w:rsidR="003A0B03" w:rsidRPr="00097A9C">
        <w:t xml:space="preserve">he use of a bankruptcy-remote </w:t>
      </w:r>
      <w:r w:rsidR="003A0B03">
        <w:t>entity</w:t>
      </w:r>
      <w:r w:rsidR="003A0B03" w:rsidRPr="00097A9C">
        <w:t xml:space="preserve"> </w:t>
      </w:r>
      <w:r w:rsidR="003F6A4A">
        <w:t xml:space="preserve">(e.g., SPV) </w:t>
      </w:r>
      <w:r w:rsidR="003A0B03" w:rsidRPr="00097A9C">
        <w:t xml:space="preserve">facilitates the efficient raising of debt </w:t>
      </w:r>
      <w:r w:rsidR="00800BA0">
        <w:t>as a source of financing</w:t>
      </w:r>
      <w:r w:rsidR="003A0B03" w:rsidRPr="00097A9C">
        <w:t>,</w:t>
      </w:r>
      <w:r w:rsidR="003A0B03">
        <w:t xml:space="preserve"> </w:t>
      </w:r>
      <w:r w:rsidR="003A0B03" w:rsidRPr="00097A9C">
        <w:t xml:space="preserve">the primary purpose is to finance an operating project. Therefore, </w:t>
      </w:r>
      <w:r w:rsidR="006B02F5">
        <w:t>when</w:t>
      </w:r>
      <w:r w:rsidR="003A0B03" w:rsidRPr="00097A9C">
        <w:t xml:space="preserve"> the issuing entity represents a stand-alone business producing its own operating revenues and expenses, where the primary purpose is to finance an operating project, </w:t>
      </w:r>
      <w:r w:rsidR="00202897">
        <w:t xml:space="preserve">the issuing entity </w:t>
      </w:r>
      <w:r w:rsidR="003A0B03" w:rsidRPr="00097A9C">
        <w:t xml:space="preserve">shall be considered </w:t>
      </w:r>
      <w:r w:rsidR="00202897">
        <w:t xml:space="preserve">an </w:t>
      </w:r>
      <w:r w:rsidR="003A0B03" w:rsidRPr="00097A9C">
        <w:t>operating enti</w:t>
      </w:r>
      <w:r w:rsidR="00202897">
        <w:t>ty</w:t>
      </w:r>
      <w:r w:rsidR="003A0B03" w:rsidRPr="00097A9C">
        <w:t xml:space="preserve"> despite certain characteristics </w:t>
      </w:r>
      <w:r w:rsidR="003A0B03">
        <w:t>that resemble ABS issuances</w:t>
      </w:r>
      <w:r w:rsidR="003A0B03" w:rsidRPr="00097A9C">
        <w:t>.</w:t>
      </w:r>
    </w:p>
    <w:bookmarkEnd w:id="167"/>
    <w:p w14:paraId="62F99122" w14:textId="7D32C367" w:rsidR="003A0B03" w:rsidRDefault="00802733" w:rsidP="00653442">
      <w:pPr>
        <w:pStyle w:val="ListContinue"/>
        <w:numPr>
          <w:ilvl w:val="2"/>
          <w:numId w:val="8"/>
        </w:numPr>
      </w:pPr>
      <w:r>
        <w:lastRenderedPageBreak/>
        <w:t xml:space="preserve">It is important to highlight that the </w:t>
      </w:r>
      <w:r w:rsidR="004A390F">
        <w:t>guidance</w:t>
      </w:r>
      <w:r>
        <w:t xml:space="preserve"> for project finance is strictly for </w:t>
      </w:r>
      <w:r w:rsidR="005A10A4">
        <w:t>instruments</w:t>
      </w:r>
      <w:r>
        <w:t xml:space="preserve"> issued by operating entities, </w:t>
      </w:r>
      <w:proofErr w:type="gramStart"/>
      <w:r>
        <w:t>similar to</w:t>
      </w:r>
      <w:proofErr w:type="gramEnd"/>
      <w:r>
        <w:t xml:space="preserve"> other instruments that qualify as issuer </w:t>
      </w:r>
      <w:r w:rsidR="005A10A4">
        <w:t xml:space="preserve">credit </w:t>
      </w:r>
      <w:r>
        <w:t xml:space="preserve">obligations under the principles-based bond definition. </w:t>
      </w:r>
      <w:r w:rsidR="00814E60">
        <w:t xml:space="preserve">Consistent with other concepts, the naming convention (e.g., referring to an instrument as project finance) or the presence or absence of an SPV/trust structure are not definitive components </w:t>
      </w:r>
      <w:r w:rsidR="00FB3A0C">
        <w:t xml:space="preserve">in determining whether an investment qualifies for reporting on Schedule D-1, or is classified as an issuer credit obligation or ABS. </w:t>
      </w:r>
      <w:r w:rsidR="004065F0">
        <w:t>Instruments (even if identified as “project finance”</w:t>
      </w:r>
      <w:r w:rsidR="00D808B1">
        <w:t>) that do not qualify as issuer credit obligations as they not issued by operating entities</w:t>
      </w:r>
      <w:r w:rsidR="007F6D4D">
        <w:t>,</w:t>
      </w:r>
      <w:r w:rsidR="00D808B1">
        <w:t xml:space="preserve"> shall be assessed for </w:t>
      </w:r>
      <w:r w:rsidR="009C0206">
        <w:t xml:space="preserve">qualification for reporting on Schedule D-1 as ABS. </w:t>
      </w:r>
      <w:r w:rsidR="00025C51">
        <w:t xml:space="preserve">If the instruments do not qualify for reporting as ABS, they </w:t>
      </w:r>
      <w:r w:rsidR="00D47F02">
        <w:t>shall not</w:t>
      </w:r>
      <w:r w:rsidR="00025C51">
        <w:t xml:space="preserve"> be reported on Schedule D-1. </w:t>
      </w:r>
      <w:r w:rsidR="009C0206">
        <w:t xml:space="preserve"> </w:t>
      </w:r>
      <w:r w:rsidR="00CF25AA">
        <w:t xml:space="preserve"> </w:t>
      </w:r>
    </w:p>
    <w:p w14:paraId="25DB5875" w14:textId="2F174CDF" w:rsidR="00414F8C" w:rsidRDefault="004F6CC2" w:rsidP="00AE3718">
      <w:pPr>
        <w:pStyle w:val="ListContinue"/>
        <w:numPr>
          <w:ilvl w:val="1"/>
          <w:numId w:val="8"/>
        </w:numPr>
      </w:pPr>
      <w:r w:rsidRPr="00063FB9">
        <w:t xml:space="preserve">U.S. </w:t>
      </w:r>
      <w:r w:rsidR="00023B96" w:rsidRPr="00063FB9">
        <w:t>Treasury Inflation-Protected Securities (TIP</w:t>
      </w:r>
      <w:r w:rsidR="00723306" w:rsidRPr="00063FB9">
        <w:t>s</w:t>
      </w:r>
      <w:r w:rsidR="00FD6C03" w:rsidRPr="00063FB9">
        <w:t>)</w:t>
      </w:r>
      <w:r w:rsidR="00FD6C03">
        <w:t>:</w:t>
      </w:r>
      <w:r w:rsidR="00FD6C03" w:rsidRPr="00063FB9">
        <w:t xml:space="preserve"> </w:t>
      </w:r>
      <w:r w:rsidR="00723306" w:rsidRPr="00063FB9">
        <w:t xml:space="preserve">The inclusion of U.S. TIPs specifically as an issuer credit obligation </w:t>
      </w:r>
      <w:r w:rsidR="00C1640F" w:rsidRPr="00063FB9">
        <w:t>intends to highlight a specific exception to the determination as a creditor relationship</w:t>
      </w:r>
      <w:r w:rsidR="00AD6F96">
        <w:t xml:space="preserve"> as the variation </w:t>
      </w:r>
      <w:r w:rsidR="00A02282">
        <w:t>is due to plain-vanilla inflation adjustment mechanisms</w:t>
      </w:r>
      <w:r w:rsidR="007B40AE" w:rsidRPr="00063FB9">
        <w:t xml:space="preserve">. </w:t>
      </w:r>
      <w:ins w:id="168" w:author="Gann, Julie" w:date="2022-11-14T13:33:00Z">
        <w:r w:rsidR="007B0C36">
          <w:t>Although U.S. T</w:t>
        </w:r>
      </w:ins>
      <w:ins w:id="169" w:author="Gann, Julie" w:date="2022-11-14T13:34:00Z">
        <w:r w:rsidR="007B0C36">
          <w:t>IPs are specific as issuer credit obl</w:t>
        </w:r>
        <w:r w:rsidR="008D48F3">
          <w:t xml:space="preserve">igations, </w:t>
        </w:r>
      </w:ins>
      <w:r w:rsidR="007B40AE" w:rsidRPr="00063FB9">
        <w:t xml:space="preserve">Under the </w:t>
      </w:r>
      <w:ins w:id="170" w:author="Gann, Julie" w:date="2022-11-14T13:34:00Z">
        <w:r w:rsidR="008D48F3">
          <w:t xml:space="preserve">bond </w:t>
        </w:r>
      </w:ins>
      <w:r w:rsidR="007B40AE" w:rsidRPr="00063FB9">
        <w:t>definition</w:t>
      </w:r>
      <w:ins w:id="171" w:author="Gann, Julie" w:date="2022-11-14T13:35:00Z">
        <w:r w:rsidR="008D48F3">
          <w:t xml:space="preserve"> encompassing both issuer credit obligations and asset-backed securities</w:t>
        </w:r>
      </w:ins>
      <w:r w:rsidR="007B40AE" w:rsidRPr="00063FB9">
        <w:t xml:space="preserve">, </w:t>
      </w:r>
      <w:ins w:id="172" w:author="Gann, Julie" w:date="2022-11-09T11:00:00Z">
        <w:r w:rsidR="00286312">
          <w:t xml:space="preserve">in order for a debt instrument to represent a </w:t>
        </w:r>
        <w:r w:rsidR="00B33317">
          <w:t xml:space="preserve">creditor relationship, it must have </w:t>
        </w:r>
      </w:ins>
      <w:ins w:id="173" w:author="Gann, Julie" w:date="2022-11-09T11:01:00Z">
        <w:r w:rsidR="00B33317">
          <w:t xml:space="preserve">pre-determined principal and interest payments (whether fixed interest or variable interest) with contractual amounts that do not </w:t>
        </w:r>
      </w:ins>
      <w:del w:id="174" w:author="Gann, Julie" w:date="2022-11-09T11:01:00Z">
        <w:r w:rsidR="007B40AE" w:rsidRPr="00063FB9" w:rsidDel="002E3EF6">
          <w:delText xml:space="preserve">securities </w:delText>
        </w:r>
        <w:r w:rsidR="00094D2D" w:rsidDel="002E3EF6">
          <w:delText>with</w:delText>
        </w:r>
        <w:r w:rsidR="005F4233" w:rsidDel="002E3EF6">
          <w:delText xml:space="preserve"> </w:delText>
        </w:r>
        <w:r w:rsidR="00375791" w:rsidDel="002E3EF6">
          <w:delText xml:space="preserve">principal or interest payments that </w:delText>
        </w:r>
      </w:del>
      <w:r w:rsidR="00375791">
        <w:t xml:space="preserve">vary based on the appreciation or depreciation </w:t>
      </w:r>
      <w:ins w:id="175" w:author="Gann, Julie" w:date="2022-11-09T11:01:00Z">
        <w:r w:rsidR="002E3EF6">
          <w:t>(e.g., performance) of any underlying collate</w:t>
        </w:r>
      </w:ins>
      <w:ins w:id="176" w:author="Gann, Julie" w:date="2022-11-09T11:02:00Z">
        <w:r w:rsidR="002E3EF6">
          <w:t xml:space="preserve">ral value or other non-debt variable. </w:t>
        </w:r>
        <w:r w:rsidR="009460CF">
          <w:t xml:space="preserve">For example, an issued security that has varying principal and interest payments based on the appreciation </w:t>
        </w:r>
      </w:ins>
      <w:r w:rsidR="00375791">
        <w:t xml:space="preserve">of </w:t>
      </w:r>
      <w:r w:rsidR="00A02282">
        <w:t xml:space="preserve">referenced </w:t>
      </w:r>
      <w:r w:rsidR="00375791">
        <w:t>equity</w:t>
      </w:r>
      <w:r w:rsidR="00E74E19">
        <w:t xml:space="preserve">, real estate or other </w:t>
      </w:r>
      <w:del w:id="177" w:author="Gann, Julie" w:date="2022-11-09T11:02:00Z">
        <w:r w:rsidR="00062A94" w:rsidDel="006C4140">
          <w:delText xml:space="preserve">referenced </w:delText>
        </w:r>
      </w:del>
      <w:ins w:id="178" w:author="Gann, Julie" w:date="2022-11-09T11:02:00Z">
        <w:r w:rsidR="006C4140">
          <w:t xml:space="preserve">non-debt </w:t>
        </w:r>
      </w:ins>
      <w:r w:rsidR="00E74E19">
        <w:t>variable</w:t>
      </w:r>
      <w:r w:rsidR="00062A94">
        <w:t>s</w:t>
      </w:r>
      <w:r w:rsidR="00E74E19">
        <w:t xml:space="preserve"> </w:t>
      </w:r>
      <w:r w:rsidR="00D01A37">
        <w:t>are</w:t>
      </w:r>
      <w:r w:rsidR="00E74E19">
        <w:t xml:space="preserve"> precluded from bond treatment as</w:t>
      </w:r>
      <w:r w:rsidR="00094D2D">
        <w:t xml:space="preserve"> </w:t>
      </w:r>
      <w:r w:rsidR="005A6A31">
        <w:t xml:space="preserve">they </w:t>
      </w:r>
      <w:r w:rsidR="007B40AE" w:rsidRPr="00063FB9">
        <w:t xml:space="preserve">do not reflect creditor relationships. </w:t>
      </w:r>
      <w:r w:rsidR="00436426" w:rsidRPr="00063FB9">
        <w:t>Although US TIPS are indexed to the consumer price index and grows with inflation, these securities shall be captured as issuer credit obligations on Schedule D-1.</w:t>
      </w:r>
      <w:r w:rsidR="00436426">
        <w:t xml:space="preserve"> </w:t>
      </w:r>
    </w:p>
    <w:p w14:paraId="4A9B9098" w14:textId="0A573007" w:rsidR="00832E51" w:rsidRDefault="001E140A" w:rsidP="00653442">
      <w:pPr>
        <w:pStyle w:val="ListParagraph"/>
        <w:numPr>
          <w:ilvl w:val="0"/>
          <w:numId w:val="8"/>
        </w:numPr>
        <w:spacing w:line="259" w:lineRule="auto"/>
        <w:jc w:val="both"/>
      </w:pPr>
      <w:r>
        <w:tab/>
      </w:r>
      <w:r w:rsidR="00767807">
        <w:t>This Schedule D-1 project</w:t>
      </w:r>
      <w:r w:rsidR="001557DC">
        <w:t xml:space="preserve"> </w:t>
      </w:r>
      <w:r w:rsidR="004D1352">
        <w:t xml:space="preserve">is not expected to reconsider </w:t>
      </w:r>
      <w:r w:rsidR="007E1A06">
        <w:t xml:space="preserve">certain </w:t>
      </w:r>
      <w:r w:rsidR="000D0D68">
        <w:t>investment</w:t>
      </w:r>
      <w:r w:rsidR="00B213A1">
        <w:t>s</w:t>
      </w:r>
      <w:r w:rsidR="000D0D68">
        <w:t xml:space="preserve"> previously considered by the Working Group</w:t>
      </w:r>
      <w:r w:rsidR="004D1352">
        <w:t xml:space="preserve"> and </w:t>
      </w:r>
      <w:r w:rsidR="00BC49B9">
        <w:t xml:space="preserve">explicitly </w:t>
      </w:r>
      <w:r w:rsidR="004D1352">
        <w:t>permitted for Schedule D-1</w:t>
      </w:r>
      <w:r w:rsidR="0024261F">
        <w:t xml:space="preserve"> reporting</w:t>
      </w:r>
      <w:r w:rsidR="000D0D68">
        <w:t xml:space="preserve">. </w:t>
      </w:r>
      <w:r w:rsidR="00435EDE">
        <w:t xml:space="preserve">As such, unless subsequently </w:t>
      </w:r>
      <w:r w:rsidR="00C13512">
        <w:t>addressed within</w:t>
      </w:r>
      <w:r w:rsidR="00435EDE">
        <w:t xml:space="preserve"> this project, the following investment types are expected to continue to qualify as Schedule D-1 investments </w:t>
      </w:r>
      <w:r w:rsidR="00F87320">
        <w:t>and be classified as</w:t>
      </w:r>
      <w:r w:rsidR="00435EDE">
        <w:t xml:space="preserve"> issuer credit obligations. (By </w:t>
      </w:r>
      <w:r w:rsidR="00C13512">
        <w:t>including</w:t>
      </w:r>
      <w:r w:rsidR="00435EDE">
        <w:t xml:space="preserve"> these investments as issuer credit obligations, these investments are not subject to the </w:t>
      </w:r>
      <w:r w:rsidR="00DE4DAF">
        <w:t>assessments of sufficiency or meaningful cash flow generation required for ABS securities.)</w:t>
      </w:r>
    </w:p>
    <w:p w14:paraId="0E6BF62B" w14:textId="77777777" w:rsidR="004F51EA" w:rsidRDefault="004F51EA" w:rsidP="00536554"/>
    <w:p w14:paraId="66EB6781" w14:textId="3846C558" w:rsidR="0027606E" w:rsidRDefault="003F67D7" w:rsidP="00653442">
      <w:pPr>
        <w:pStyle w:val="ListContinue"/>
        <w:numPr>
          <w:ilvl w:val="1"/>
          <w:numId w:val="8"/>
        </w:numPr>
      </w:pPr>
      <w:r>
        <w:t xml:space="preserve">Certificates of deposit that have a fixed schedule of payments and a maturity date </w:t>
      </w:r>
      <w:proofErr w:type="gramStart"/>
      <w:r>
        <w:t>in excess of</w:t>
      </w:r>
      <w:proofErr w:type="gramEnd"/>
      <w:r>
        <w:t xml:space="preserve"> one year from the date of acquisition. </w:t>
      </w:r>
    </w:p>
    <w:p w14:paraId="67832E79" w14:textId="65E5BC40" w:rsidR="00C0055E" w:rsidRDefault="00FE3C0E" w:rsidP="00653442">
      <w:pPr>
        <w:pStyle w:val="ListContinue"/>
        <w:numPr>
          <w:ilvl w:val="1"/>
          <w:numId w:val="8"/>
        </w:numPr>
      </w:pPr>
      <w:r>
        <w:t>Bank loans</w:t>
      </w:r>
      <w:r w:rsidR="00584C49">
        <w:t xml:space="preserve"> </w:t>
      </w:r>
      <w:r w:rsidR="00584C49" w:rsidRPr="00DD6C0A">
        <w:t>that are obligations of operating entities</w:t>
      </w:r>
      <w:r w:rsidR="00584C49">
        <w:t>,</w:t>
      </w:r>
      <w:r>
        <w:t xml:space="preserve"> </w:t>
      </w:r>
      <w:r w:rsidR="00F8149A">
        <w:t xml:space="preserve">issued directly by a reporting entity or acquired through a participation, </w:t>
      </w:r>
      <w:proofErr w:type="gramStart"/>
      <w:r w:rsidR="00F8149A">
        <w:t>syndication</w:t>
      </w:r>
      <w:proofErr w:type="gramEnd"/>
      <w:r w:rsidR="00F8149A">
        <w:t xml:space="preserve"> or assignment.</w:t>
      </w:r>
    </w:p>
    <w:p w14:paraId="11AB92B3" w14:textId="23A5DAE8" w:rsidR="00F8149A" w:rsidRDefault="00F8149A" w:rsidP="00653442">
      <w:pPr>
        <w:pStyle w:val="ListContinue"/>
        <w:numPr>
          <w:ilvl w:val="1"/>
          <w:numId w:val="8"/>
        </w:numPr>
      </w:pPr>
      <w:r>
        <w:t xml:space="preserve">Debt instruments in a certified capital company (CAPCO). </w:t>
      </w:r>
    </w:p>
    <w:p w14:paraId="2CCBC93A" w14:textId="5E93D694" w:rsidR="00F8149A" w:rsidRDefault="00047256" w:rsidP="00653442">
      <w:pPr>
        <w:pStyle w:val="ListContinue"/>
        <w:numPr>
          <w:ilvl w:val="1"/>
          <w:numId w:val="8"/>
        </w:numPr>
      </w:pPr>
      <w:r>
        <w:t>SVO-Identified Bond ETFs.</w:t>
      </w:r>
    </w:p>
    <w:p w14:paraId="16D5979C" w14:textId="1B805273" w:rsidR="00983734" w:rsidRDefault="004E18FA" w:rsidP="00653442">
      <w:pPr>
        <w:pStyle w:val="ListParagraph"/>
        <w:numPr>
          <w:ilvl w:val="0"/>
          <w:numId w:val="8"/>
        </w:numPr>
        <w:spacing w:line="259" w:lineRule="auto"/>
        <w:jc w:val="both"/>
      </w:pPr>
      <w:r>
        <w:tab/>
      </w:r>
      <w:r w:rsidR="00983734">
        <w:t xml:space="preserve">The investment structures explicitly permitted for Schedule D-1 reporting </w:t>
      </w:r>
      <w:r w:rsidR="00972FB7">
        <w:t xml:space="preserve">no longer </w:t>
      </w:r>
      <w:r w:rsidR="001A00AA">
        <w:t>includes a generic reference to</w:t>
      </w:r>
      <w:r w:rsidR="00520167">
        <w:t xml:space="preserve"> </w:t>
      </w:r>
      <w:r w:rsidR="00972FB7">
        <w:t>“hybrid securit</w:t>
      </w:r>
      <w:r w:rsidR="00520167">
        <w:t>ies</w:t>
      </w:r>
      <w:r w:rsidR="00972FB7">
        <w:t xml:space="preserve">”. </w:t>
      </w:r>
      <w:r w:rsidR="005E3A10">
        <w:t xml:space="preserve">Under prior guidance </w:t>
      </w:r>
      <w:r w:rsidR="004E0987">
        <w:t xml:space="preserve">in SSAP No. 26R, </w:t>
      </w:r>
      <w:r w:rsidR="006E65D2">
        <w:t xml:space="preserve">hybrid securities, </w:t>
      </w:r>
      <w:r w:rsidR="005E2F13">
        <w:t xml:space="preserve">defined </w:t>
      </w:r>
      <w:r w:rsidR="001A00AA">
        <w:t xml:space="preserve">in the Annual Statement Instructions </w:t>
      </w:r>
      <w:r w:rsidR="005E2F13">
        <w:t xml:space="preserve">as securities with </w:t>
      </w:r>
      <w:r w:rsidR="006E65D2">
        <w:t>characteristics of both d</w:t>
      </w:r>
      <w:r w:rsidR="005E3A10">
        <w:t>ebt and equity securities</w:t>
      </w:r>
      <w:r w:rsidR="0037125E">
        <w:t>,</w:t>
      </w:r>
      <w:r w:rsidR="005E2F13">
        <w:t xml:space="preserve"> were </w:t>
      </w:r>
      <w:r w:rsidR="004E0987">
        <w:t>included and captured on a specific Schedule D-1 reporting line.</w:t>
      </w:r>
      <w:r w:rsidR="005E3A10">
        <w:t xml:space="preserve"> </w:t>
      </w:r>
      <w:r w:rsidR="0019635F">
        <w:t>E</w:t>
      </w:r>
      <w:r w:rsidR="00D00BA7">
        <w:t>xample</w:t>
      </w:r>
      <w:r w:rsidR="00F4102D">
        <w:t>s</w:t>
      </w:r>
      <w:r w:rsidR="00D00BA7">
        <w:t xml:space="preserve"> </w:t>
      </w:r>
      <w:r w:rsidR="00C86422">
        <w:t xml:space="preserve">in the </w:t>
      </w:r>
      <w:r w:rsidR="006069F0">
        <w:t>Annual Statement Instructions</w:t>
      </w:r>
      <w:r w:rsidR="00D00BA7">
        <w:t xml:space="preserve"> </w:t>
      </w:r>
      <w:r w:rsidR="0019635F">
        <w:t>included</w:t>
      </w:r>
      <w:r w:rsidR="00D00BA7">
        <w:t xml:space="preserve"> </w:t>
      </w:r>
      <w:r w:rsidR="002C1E27">
        <w:t>T</w:t>
      </w:r>
      <w:r w:rsidR="00D00BA7">
        <w:t xml:space="preserve">rust </w:t>
      </w:r>
      <w:r w:rsidR="002C1E27">
        <w:t>P</w:t>
      </w:r>
      <w:r w:rsidR="00D00BA7">
        <w:t xml:space="preserve">referred </w:t>
      </w:r>
      <w:r w:rsidR="002C1E27">
        <w:t>S</w:t>
      </w:r>
      <w:r w:rsidR="00D00BA7">
        <w:t>ecurities</w:t>
      </w:r>
      <w:r w:rsidR="001F09D3">
        <w:t xml:space="preserve"> and Yankee Tier 1 bonds</w:t>
      </w:r>
      <w:r w:rsidR="00F4102D">
        <w:t xml:space="preserve">, however, </w:t>
      </w:r>
      <w:r w:rsidR="00F956B2">
        <w:t>both types of securities are no longer overly prevalent, although some insurers</w:t>
      </w:r>
      <w:r w:rsidR="007F56EA">
        <w:t xml:space="preserve"> may continue to have them in their portfolios. </w:t>
      </w:r>
      <w:r w:rsidR="00F86898">
        <w:t>Pursuant to</w:t>
      </w:r>
      <w:r w:rsidR="008032D6">
        <w:t xml:space="preserve"> the intent of the principle-based bond proposal, a broad exception for securities that have characteristics of both debt and equity </w:t>
      </w:r>
      <w:r w:rsidR="00F86898">
        <w:t>is not viable.</w:t>
      </w:r>
      <w:r w:rsidR="006069F0">
        <w:t xml:space="preserve"> </w:t>
      </w:r>
      <w:r w:rsidR="004A2D12">
        <w:t xml:space="preserve">Rather, to ensure that securities </w:t>
      </w:r>
      <w:r w:rsidR="00042687">
        <w:t xml:space="preserve">are </w:t>
      </w:r>
      <w:r w:rsidR="0019635F">
        <w:t xml:space="preserve">classified </w:t>
      </w:r>
      <w:r w:rsidR="0019635F">
        <w:lastRenderedPageBreak/>
        <w:t xml:space="preserve">and </w:t>
      </w:r>
      <w:r w:rsidR="00042687">
        <w:t xml:space="preserve">reported </w:t>
      </w:r>
      <w:r w:rsidR="0019635F">
        <w:t>based on the substance of the investments</w:t>
      </w:r>
      <w:r w:rsidR="00042687">
        <w:t xml:space="preserve">, securities with </w:t>
      </w:r>
      <w:r w:rsidR="001D6891">
        <w:t xml:space="preserve">characteristics of both debt and equity shall be assessed for inclusion on Schedule D-1 in accordance with the principal-based bond </w:t>
      </w:r>
      <w:r w:rsidR="00B6376A">
        <w:t xml:space="preserve">definition. </w:t>
      </w:r>
      <w:r w:rsidR="00C92075">
        <w:t>If the securities qualify as issuer credit obligations</w:t>
      </w:r>
      <w:r w:rsidR="003729FF">
        <w:t xml:space="preserve"> or ABS, then they </w:t>
      </w:r>
      <w:r w:rsidR="0019635F">
        <w:t>can</w:t>
      </w:r>
      <w:r w:rsidR="003729FF">
        <w:t xml:space="preserve"> be reported on Schedule D-1. </w:t>
      </w:r>
    </w:p>
    <w:p w14:paraId="28A646E9" w14:textId="77777777" w:rsidR="002154C3" w:rsidRDefault="002154C3" w:rsidP="002154C3">
      <w:pPr>
        <w:spacing w:line="259" w:lineRule="auto"/>
        <w:jc w:val="both"/>
      </w:pPr>
    </w:p>
    <w:p w14:paraId="381BAB75" w14:textId="33DA128B" w:rsidR="002154C3" w:rsidRDefault="00FE08FF" w:rsidP="00E22505">
      <w:pPr>
        <w:pStyle w:val="ListParagraph"/>
        <w:numPr>
          <w:ilvl w:val="1"/>
          <w:numId w:val="8"/>
        </w:numPr>
        <w:spacing w:line="259" w:lineRule="auto"/>
        <w:jc w:val="both"/>
      </w:pPr>
      <w:r>
        <w:t xml:space="preserve">Trust Preferred Securities </w:t>
      </w:r>
      <w:r w:rsidR="00560093">
        <w:t>–</w:t>
      </w:r>
      <w:r>
        <w:t xml:space="preserve"> </w:t>
      </w:r>
      <w:r w:rsidR="00560093">
        <w:t xml:space="preserve">With these securities, </w:t>
      </w:r>
      <w:r w:rsidR="00C42402">
        <w:t xml:space="preserve">there is a trust funded by debt where </w:t>
      </w:r>
      <w:r w:rsidR="009408FA">
        <w:t xml:space="preserve">shares of the trust are then sold to investors in the form of preferred stock. </w:t>
      </w:r>
      <w:r w:rsidR="007E1AD8">
        <w:t>The share</w:t>
      </w:r>
      <w:r w:rsidR="00DB53F9">
        <w:t>s</w:t>
      </w:r>
      <w:r w:rsidR="007E1AD8">
        <w:t xml:space="preserve"> held are referred to as “trust preferred” securities. </w:t>
      </w:r>
      <w:r w:rsidR="00B0170E">
        <w:t>These securities have characteristics of both stock and debt. Whi</w:t>
      </w:r>
      <w:r w:rsidR="00DB53F9">
        <w:t>le</w:t>
      </w:r>
      <w:r w:rsidR="00B0170E">
        <w:t xml:space="preserve"> the trust is funded with debt, the shares </w:t>
      </w:r>
      <w:proofErr w:type="gramStart"/>
      <w:r w:rsidR="00B0170E">
        <w:t>are considered to be</w:t>
      </w:r>
      <w:proofErr w:type="gramEnd"/>
      <w:r w:rsidR="00B0170E">
        <w:t xml:space="preserve"> preferred stocks and pay dividends like preferred stock. </w:t>
      </w:r>
      <w:r w:rsidR="00967565">
        <w:t xml:space="preserve">However, since the trust holds the bank’s debt as the funding vehicle, the payments received by investors are </w:t>
      </w:r>
      <w:r w:rsidR="00B25281">
        <w:t xml:space="preserve">considered interest payments. </w:t>
      </w:r>
      <w:r w:rsidR="00BF2695">
        <w:t xml:space="preserve">These securities are considered equities under </w:t>
      </w:r>
      <w:proofErr w:type="gramStart"/>
      <w:r w:rsidR="00BF2695">
        <w:t>U.S. GAAP, but</w:t>
      </w:r>
      <w:proofErr w:type="gramEnd"/>
      <w:r w:rsidR="00BF2695">
        <w:t xml:space="preserve"> are taxed as debt obligations </w:t>
      </w:r>
      <w:r w:rsidR="00640615">
        <w:t>by</w:t>
      </w:r>
      <w:r w:rsidR="00BF2695">
        <w:t xml:space="preserve"> the IRS. </w:t>
      </w:r>
      <w:r w:rsidR="00F72516">
        <w:t>With the Dodd-Frank reforms</w:t>
      </w:r>
      <w:r w:rsidR="00762D5F">
        <w:t xml:space="preserve">, the incentives for banks to issue trust-preferred securities </w:t>
      </w:r>
      <w:r w:rsidR="004826E5">
        <w:t>decreased</w:t>
      </w:r>
      <w:r w:rsidR="00334F34">
        <w:t xml:space="preserve">, resulting with a significant reduction in the issuance of these securities. </w:t>
      </w:r>
      <w:r w:rsidR="00426C4F">
        <w:t xml:space="preserve">If these securities continue to be held by insurers, </w:t>
      </w:r>
      <w:r w:rsidR="004D3622">
        <w:t>they should be assessed for reporting on Schedule D-1 under the principal-based bond proposal. If these securities do not qualif</w:t>
      </w:r>
      <w:r w:rsidR="00804144">
        <w:t>y for Schedule D-1, presumably, these securities would be reported as preferred stock on Schedule D-2-1.</w:t>
      </w:r>
    </w:p>
    <w:p w14:paraId="35BC7111" w14:textId="77777777" w:rsidR="00D6754C" w:rsidRDefault="00D6754C" w:rsidP="00D6754C">
      <w:pPr>
        <w:pStyle w:val="ListParagraph"/>
        <w:spacing w:line="259" w:lineRule="auto"/>
        <w:ind w:left="1440"/>
        <w:jc w:val="both"/>
      </w:pPr>
    </w:p>
    <w:p w14:paraId="2CDA8D24" w14:textId="125A6E5D" w:rsidR="00A043A7" w:rsidRDefault="00A043A7" w:rsidP="00E22505">
      <w:pPr>
        <w:pStyle w:val="ListParagraph"/>
        <w:numPr>
          <w:ilvl w:val="1"/>
          <w:numId w:val="8"/>
        </w:numPr>
        <w:spacing w:line="259" w:lineRule="auto"/>
        <w:jc w:val="both"/>
      </w:pPr>
      <w:r>
        <w:t xml:space="preserve">Yankee </w:t>
      </w:r>
      <w:r w:rsidR="00967BD9">
        <w:t xml:space="preserve">Bond </w:t>
      </w:r>
      <w:r w:rsidR="004740E4">
        <w:t xml:space="preserve">– </w:t>
      </w:r>
      <w:r w:rsidR="00432A95">
        <w:t xml:space="preserve">A Yankee bond is one issued by a foreign bank or company but </w:t>
      </w:r>
      <w:r w:rsidR="00DB076E">
        <w:t xml:space="preserve">that </w:t>
      </w:r>
      <w:r w:rsidR="00432A95">
        <w:t xml:space="preserve">is traded in the U.S and priced in U.S. dollars. </w:t>
      </w:r>
      <w:r w:rsidR="005C301E">
        <w:t>Y</w:t>
      </w:r>
      <w:r w:rsidR="005C301E" w:rsidRPr="005C301E">
        <w:t>ankee bonds are normally issued in tranches</w:t>
      </w:r>
      <w:r w:rsidR="0040444F">
        <w:t xml:space="preserve">, with a large debt </w:t>
      </w:r>
      <w:r w:rsidR="00B75B33">
        <w:t xml:space="preserve">structure financing arrangement, with each tranche having different levels of risk, interest rates and maturities. </w:t>
      </w:r>
      <w:r w:rsidR="003075EF">
        <w:t xml:space="preserve">The non-U.S. </w:t>
      </w:r>
      <w:r w:rsidR="00CD6288">
        <w:t xml:space="preserve">issuers </w:t>
      </w:r>
      <w:proofErr w:type="gramStart"/>
      <w:r w:rsidR="00CD6288">
        <w:t>have to</w:t>
      </w:r>
      <w:proofErr w:type="gramEnd"/>
      <w:r w:rsidR="00CD6288">
        <w:t xml:space="preserve"> register Yankee bonds with the SEC before offering the bond for sale. </w:t>
      </w:r>
      <w:r w:rsidR="002542EB">
        <w:t>If these securities are held by insurers, they should be assessed for reporting on Schedule D-1 under the principal-based bond proposal</w:t>
      </w:r>
      <w:r w:rsidR="00F567E2">
        <w:t xml:space="preserve">. </w:t>
      </w:r>
    </w:p>
    <w:p w14:paraId="4DC72CF8" w14:textId="77777777" w:rsidR="00D6754C" w:rsidRDefault="00D6754C" w:rsidP="00D6754C">
      <w:pPr>
        <w:pStyle w:val="ListParagraph"/>
        <w:spacing w:line="259" w:lineRule="auto"/>
        <w:ind w:left="1440"/>
        <w:jc w:val="both"/>
      </w:pPr>
    </w:p>
    <w:p w14:paraId="653C1F90" w14:textId="49FF0BDF" w:rsidR="002154C3" w:rsidRDefault="00B94F57" w:rsidP="00E22505">
      <w:pPr>
        <w:pStyle w:val="ListParagraph"/>
        <w:numPr>
          <w:ilvl w:val="1"/>
          <w:numId w:val="8"/>
        </w:numPr>
        <w:spacing w:line="259" w:lineRule="auto"/>
        <w:jc w:val="both"/>
      </w:pPr>
      <w:r>
        <w:t xml:space="preserve">Other Hybrid Securities </w:t>
      </w:r>
      <w:r w:rsidR="00CF553A">
        <w:t>–</w:t>
      </w:r>
      <w:r>
        <w:t xml:space="preserve"> </w:t>
      </w:r>
      <w:r w:rsidR="00CF553A">
        <w:t xml:space="preserve">From information received, it was noted that some reporting entities have </w:t>
      </w:r>
      <w:r w:rsidR="006765F4">
        <w:t>previously</w:t>
      </w:r>
      <w:r w:rsidR="00CF553A">
        <w:t xml:space="preserve"> reported securities </w:t>
      </w:r>
      <w:r w:rsidR="002720E6">
        <w:t xml:space="preserve">on Schedule D-1 as hybrids due to a code in Bloomberg that identified the security as having characteristics of both debt and equity. </w:t>
      </w:r>
      <w:r w:rsidR="0067160E">
        <w:t xml:space="preserve">Such securities shall be reviewed in accordance with the principles-based bond definition and reported on Schedule D-1 </w:t>
      </w:r>
      <w:r w:rsidR="00315641">
        <w:t xml:space="preserve">only </w:t>
      </w:r>
      <w:r w:rsidR="0067160E">
        <w:t xml:space="preserve">if they qualify. </w:t>
      </w:r>
    </w:p>
    <w:p w14:paraId="13A620A7" w14:textId="77777777" w:rsidR="00E22505" w:rsidRDefault="00E22505" w:rsidP="00E22505">
      <w:pPr>
        <w:pStyle w:val="ListParagraph"/>
        <w:spacing w:line="259" w:lineRule="auto"/>
        <w:ind w:left="1440"/>
        <w:jc w:val="both"/>
      </w:pPr>
    </w:p>
    <w:p w14:paraId="5E987F51" w14:textId="3347F71F" w:rsidR="00A97C79" w:rsidRDefault="002D2291" w:rsidP="00653442">
      <w:pPr>
        <w:pStyle w:val="ListParagraph"/>
        <w:numPr>
          <w:ilvl w:val="0"/>
          <w:numId w:val="8"/>
        </w:numPr>
        <w:spacing w:line="259" w:lineRule="auto"/>
        <w:jc w:val="both"/>
      </w:pPr>
      <w:r>
        <w:tab/>
      </w:r>
      <w:r w:rsidR="00964D50">
        <w:t xml:space="preserve">For securities </w:t>
      </w:r>
      <w:r w:rsidR="00576D6A">
        <w:t>that</w:t>
      </w:r>
      <w:r w:rsidR="0009644E">
        <w:t xml:space="preserve"> represent princip</w:t>
      </w:r>
      <w:r w:rsidR="00610B5F">
        <w:t>al</w:t>
      </w:r>
      <w:r w:rsidR="0009644E">
        <w:t xml:space="preserve">-protected </w:t>
      </w:r>
      <w:del w:id="179" w:author="Gann, Julie" w:date="2022-11-09T12:04:00Z">
        <w:r w:rsidR="0009644E" w:rsidDel="003662F3">
          <w:delText xml:space="preserve">notes </w:delText>
        </w:r>
        <w:r w:rsidR="00576D6A" w:rsidDel="003662F3">
          <w:delText>(or princip</w:delText>
        </w:r>
        <w:r w:rsidR="00610B5F" w:rsidDel="003662F3">
          <w:delText>al</w:delText>
        </w:r>
        <w:r w:rsidR="00576D6A" w:rsidDel="003662F3">
          <w:delText xml:space="preserve">-protected </w:delText>
        </w:r>
      </w:del>
      <w:r w:rsidR="00576D6A">
        <w:t>securities</w:t>
      </w:r>
      <w:del w:id="180" w:author="Gann, Julie" w:date="2022-11-09T12:04:00Z">
        <w:r w:rsidR="00576D6A" w:rsidDel="003662F3">
          <w:delText>)</w:delText>
        </w:r>
      </w:del>
      <w:r w:rsidR="00576D6A">
        <w:t xml:space="preserve"> </w:t>
      </w:r>
      <w:r w:rsidR="0009644E">
        <w:t xml:space="preserve">and structured notes that </w:t>
      </w:r>
      <w:r w:rsidR="00B27062">
        <w:t xml:space="preserve">have </w:t>
      </w:r>
      <w:r w:rsidR="0009644E">
        <w:t xml:space="preserve">been </w:t>
      </w:r>
      <w:r w:rsidR="00576D6A">
        <w:t xml:space="preserve">previously captured within </w:t>
      </w:r>
      <w:r w:rsidR="0009644E">
        <w:t>SSAP No. 26R or SSAP No. 43R, t</w:t>
      </w:r>
      <w:r w:rsidR="00231D04">
        <w:t xml:space="preserve">he </w:t>
      </w:r>
      <w:r w:rsidR="0009644E">
        <w:t>principles-based</w:t>
      </w:r>
      <w:r w:rsidR="00231D04">
        <w:t xml:space="preserve"> bond definition </w:t>
      </w:r>
      <w:r w:rsidR="0009644E">
        <w:t xml:space="preserve">will no longer permit these security structures to be reported on Schedule D-1. </w:t>
      </w:r>
      <w:r w:rsidR="0046586A">
        <w:t xml:space="preserve">Fundamentally, these structures </w:t>
      </w:r>
      <w:r w:rsidR="00532834">
        <w:t>have the potential for variable principal or interest / returns</w:t>
      </w:r>
      <w:r w:rsidR="004A40BF">
        <w:t>, or both, due to</w:t>
      </w:r>
      <w:del w:id="181" w:author="Gann, Julie" w:date="2022-11-15T09:44:00Z">
        <w:r w:rsidR="004A40BF" w:rsidDel="00F667EF">
          <w:delText xml:space="preserve"> the underlying equity </w:delText>
        </w:r>
      </w:del>
      <w:ins w:id="182" w:author="Gann, Julie" w:date="2022-11-15T09:45:00Z">
        <w:r w:rsidR="00B6020D">
          <w:t xml:space="preserve"> </w:t>
        </w:r>
      </w:ins>
      <w:r w:rsidR="004A40BF">
        <w:t>appreciation or depreciation</w:t>
      </w:r>
      <w:ins w:id="183" w:author="Gann, Julie" w:date="2022-11-15T09:42:00Z">
        <w:r w:rsidR="005B2B7A">
          <w:t xml:space="preserve"> (i.e., performance)</w:t>
        </w:r>
        <w:r w:rsidR="00DF7C90">
          <w:t xml:space="preserve"> of a</w:t>
        </w:r>
      </w:ins>
      <w:ins w:id="184" w:author="Gann, Julie" w:date="2022-11-15T09:43:00Z">
        <w:r w:rsidR="00DF7C90">
          <w:t xml:space="preserve">n underlying collateral value or other non-debt variable. </w:t>
        </w:r>
      </w:ins>
      <w:del w:id="185" w:author="Gann, Julie" w:date="2022-11-15T09:43:00Z">
        <w:r w:rsidR="004A40BF" w:rsidDel="00D35F0D">
          <w:delText>, an equity-based derivative</w:delText>
        </w:r>
        <w:r w:rsidR="00CF519D" w:rsidDel="00D35F0D">
          <w:delText>, or other referenced variable</w:delText>
        </w:r>
        <w:r w:rsidR="004A40BF" w:rsidDel="00D35F0D">
          <w:delText xml:space="preserve">. </w:delText>
        </w:r>
      </w:del>
      <w:r w:rsidR="001F484B">
        <w:t xml:space="preserve">This </w:t>
      </w:r>
      <w:r w:rsidR="004362C7">
        <w:t xml:space="preserve">structural </w:t>
      </w:r>
      <w:r w:rsidR="001F484B">
        <w:t xml:space="preserve">characteristic </w:t>
      </w:r>
      <w:r w:rsidR="000E1982">
        <w:t xml:space="preserve">precludes these investments from being captured as issuer credit obligations or ABS as the </w:t>
      </w:r>
      <w:r w:rsidR="00A57916">
        <w:t>investment</w:t>
      </w:r>
      <w:r w:rsidR="000E1982">
        <w:t xml:space="preserve"> </w:t>
      </w:r>
      <w:r w:rsidR="00C34084">
        <w:t>does not represent a creditor relationship in substance</w:t>
      </w:r>
      <w:r w:rsidR="00964D50">
        <w:t xml:space="preserve">. </w:t>
      </w:r>
      <w:r w:rsidR="009C6D11">
        <w:t xml:space="preserve">It should </w:t>
      </w:r>
      <w:r w:rsidR="00A57916">
        <w:t>be</w:t>
      </w:r>
      <w:r w:rsidR="009C6D11">
        <w:t xml:space="preserve"> clear that </w:t>
      </w:r>
      <w:r w:rsidR="00AE3B6B">
        <w:t xml:space="preserve">the principles-based bond definition is intended to require a structural assessment inclusive of all </w:t>
      </w:r>
      <w:r w:rsidR="00522AFC">
        <w:t xml:space="preserve">investment </w:t>
      </w:r>
      <w:r w:rsidR="00AE3B6B">
        <w:t xml:space="preserve">components, </w:t>
      </w:r>
      <w:r w:rsidR="00A57916">
        <w:t xml:space="preserve"> therefore it is not permissible to</w:t>
      </w:r>
      <w:r w:rsidR="00EF352F">
        <w:t xml:space="preserve"> segregate components within a structure</w:t>
      </w:r>
      <w:r w:rsidR="008369FC">
        <w:t xml:space="preserve">, </w:t>
      </w:r>
      <w:r w:rsidR="00EF352F">
        <w:t>such</w:t>
      </w:r>
      <w:r w:rsidR="008369FC">
        <w:t xml:space="preserve"> as</w:t>
      </w:r>
      <w:r w:rsidR="00EF352F">
        <w:t xml:space="preserve"> bond</w:t>
      </w:r>
      <w:r w:rsidR="008369FC">
        <w:t xml:space="preserve"> collateral </w:t>
      </w:r>
      <w:r w:rsidR="00EF352F">
        <w:t xml:space="preserve">supporting </w:t>
      </w:r>
      <w:r w:rsidR="008369FC">
        <w:t xml:space="preserve">principal </w:t>
      </w:r>
      <w:r w:rsidR="00037520">
        <w:t>and</w:t>
      </w:r>
      <w:r w:rsidR="008369FC">
        <w:t xml:space="preserve"> interest payments </w:t>
      </w:r>
      <w:r w:rsidR="00A57916">
        <w:t>to determine Schedule D-1 reporting when the structure also includes other</w:t>
      </w:r>
      <w:r w:rsidR="00214696">
        <w:t xml:space="preserve"> </w:t>
      </w:r>
      <w:r w:rsidR="00C32487">
        <w:t>collateral</w:t>
      </w:r>
      <w:r w:rsidR="008369FC">
        <w:t xml:space="preserve"> </w:t>
      </w:r>
      <w:r w:rsidR="00214696">
        <w:t xml:space="preserve">with the potential to </w:t>
      </w:r>
      <w:r w:rsidR="00B27062">
        <w:t xml:space="preserve">generate </w:t>
      </w:r>
      <w:r w:rsidR="00214696">
        <w:t>additional</w:t>
      </w:r>
      <w:r w:rsidR="000D0269">
        <w:t xml:space="preserve"> interest or </w:t>
      </w:r>
      <w:r w:rsidR="008369FC">
        <w:t xml:space="preserve">returns. Such structures must be viewed wholistically within the principles-based bond definition, </w:t>
      </w:r>
      <w:r w:rsidR="00F71322">
        <w:t xml:space="preserve">with </w:t>
      </w:r>
      <w:r w:rsidR="00AF08D6">
        <w:t xml:space="preserve">all </w:t>
      </w:r>
      <w:r w:rsidR="00C32487">
        <w:t xml:space="preserve">potential </w:t>
      </w:r>
      <w:r w:rsidR="00AF08D6">
        <w:t xml:space="preserve">returns considered in </w:t>
      </w:r>
      <w:r w:rsidR="00214696">
        <w:t xml:space="preserve">determining </w:t>
      </w:r>
      <w:r w:rsidR="00C32487">
        <w:t xml:space="preserve">whether </w:t>
      </w:r>
      <w:r w:rsidR="00214696">
        <w:t xml:space="preserve">the structure </w:t>
      </w:r>
      <w:r w:rsidR="00C32487">
        <w:t xml:space="preserve">qualifies as a </w:t>
      </w:r>
      <w:r w:rsidR="00170F8F">
        <w:t xml:space="preserve">creditor relationship. </w:t>
      </w:r>
    </w:p>
    <w:p w14:paraId="2EB3134B" w14:textId="77777777" w:rsidR="00A97C79" w:rsidRDefault="00A97C79" w:rsidP="00A97C79">
      <w:pPr>
        <w:pStyle w:val="ListParagraph"/>
        <w:spacing w:line="259" w:lineRule="auto"/>
        <w:ind w:left="0"/>
        <w:jc w:val="both"/>
      </w:pPr>
    </w:p>
    <w:p w14:paraId="7639D4ED" w14:textId="36713F60" w:rsidR="003F42F3" w:rsidRDefault="00F1196A" w:rsidP="00653442">
      <w:pPr>
        <w:pStyle w:val="ListParagraph"/>
        <w:numPr>
          <w:ilvl w:val="1"/>
          <w:numId w:val="8"/>
        </w:numPr>
        <w:spacing w:line="259" w:lineRule="auto"/>
        <w:jc w:val="both"/>
      </w:pPr>
      <w:r>
        <w:lastRenderedPageBreak/>
        <w:t xml:space="preserve">A principal-protected </w:t>
      </w:r>
      <w:del w:id="186" w:author="Gann, Julie" w:date="2022-11-09T12:04:00Z">
        <w:r w:rsidR="00F12F4A" w:rsidDel="00C57395">
          <w:delText xml:space="preserve">note / </w:delText>
        </w:r>
      </w:del>
      <w:r>
        <w:t xml:space="preserve">security </w:t>
      </w:r>
      <w:ins w:id="187" w:author="Gann, Julie" w:date="2022-11-09T12:06:00Z">
        <w:r w:rsidR="00F97890">
          <w:t xml:space="preserve">is defined in </w:t>
        </w:r>
        <w:r w:rsidR="00F97890" w:rsidRPr="004E101E">
          <w:rPr>
            <w:i/>
            <w:iCs/>
          </w:rPr>
          <w:t>the Purposes and Procedures Manual of the NAIC Investment Analysis Office</w:t>
        </w:r>
      </w:ins>
      <w:ins w:id="188" w:author="Gann, Julie" w:date="2022-11-09T12:07:00Z">
        <w:r w:rsidR="004E101E">
          <w:t xml:space="preserve">, but </w:t>
        </w:r>
      </w:ins>
      <w:r>
        <w:t xml:space="preserve">generally includes </w:t>
      </w:r>
      <w:r w:rsidR="00E361CD">
        <w:t xml:space="preserve">a high-quality traditional bond (such as a U.S. Treasury) that is used to safeguard principal repayment at the structure’s maturity, </w:t>
      </w:r>
      <w:del w:id="189" w:author="Gann, Julie" w:date="2022-11-14T10:37:00Z">
        <w:r w:rsidR="00E361CD" w:rsidDel="00A523BB">
          <w:delText xml:space="preserve">but the structure also </w:delText>
        </w:r>
      </w:del>
      <w:ins w:id="190" w:author="Gann, Julie" w:date="2022-11-09T12:08:00Z">
        <w:del w:id="191" w:author="Gann, Julie" w:date="2022-11-14T10:37:00Z">
          <w:r w:rsidR="00C30FD0" w:rsidDel="00A523BB">
            <w:delText>has</w:delText>
          </w:r>
        </w:del>
      </w:ins>
      <w:ins w:id="192" w:author="Gann, Julie" w:date="2022-11-14T10:37:00Z">
        <w:r w:rsidR="00A523BB">
          <w:t>has along wit</w:t>
        </w:r>
        <w:r w:rsidR="00F321BE">
          <w:t>h</w:t>
        </w:r>
      </w:ins>
      <w:ins w:id="193" w:author="Gann, Julie" w:date="2022-11-09T12:08:00Z">
        <w:r w:rsidR="00C30FD0">
          <w:t xml:space="preserve"> performance components </w:t>
        </w:r>
        <w:r w:rsidR="00244225">
          <w:t>where payments originate from, or are determined by, non-fixed income securities</w:t>
        </w:r>
      </w:ins>
      <w:del w:id="194" w:author="Gann, Julie" w:date="2022-11-09T12:08:00Z">
        <w:r w:rsidR="00E361CD" w:rsidDel="00244225">
          <w:delText>incorporates other investments, at origination or over the life of the structure, that are intended to generate returns or other assets to the reporting entity note holder</w:delText>
        </w:r>
      </w:del>
      <w:r w:rsidR="00E361CD">
        <w:t xml:space="preserve">. </w:t>
      </w:r>
      <w:r w:rsidR="002D493F">
        <w:t>These</w:t>
      </w:r>
      <w:r w:rsidR="002467D6">
        <w:t xml:space="preserve"> returns</w:t>
      </w:r>
      <w:r w:rsidR="002D493F">
        <w:t>, often</w:t>
      </w:r>
      <w:r w:rsidR="002467D6">
        <w:t xml:space="preserve"> based on underlying equity </w:t>
      </w:r>
      <w:r w:rsidR="008F6DEA">
        <w:t>factors</w:t>
      </w:r>
      <w:r w:rsidR="002D493F">
        <w:t>,</w:t>
      </w:r>
      <w:r w:rsidR="008F6DEA">
        <w:t xml:space="preserve"> </w:t>
      </w:r>
      <w:r w:rsidR="00C31CBB">
        <w:t xml:space="preserve">prevents these structures from qualifying </w:t>
      </w:r>
      <w:r w:rsidR="008F6DEA">
        <w:t xml:space="preserve">as a creditor relationship. </w:t>
      </w:r>
      <w:r w:rsidR="003F42F3">
        <w:t xml:space="preserve">In addition to the traditional </w:t>
      </w:r>
      <w:r w:rsidR="00FD5B90">
        <w:t>design of principal-protected notes</w:t>
      </w:r>
      <w:r w:rsidR="003F42F3">
        <w:t xml:space="preserve">, other designs have been identified that may </w:t>
      </w:r>
      <w:r w:rsidR="00F416FD">
        <w:t>provide “interest” payments in the form of tax-credits based on underlying equity exposures. (So, a high-quality bond still safeguards principal returns, but the structure acquire</w:t>
      </w:r>
      <w:r w:rsidR="005F12E5">
        <w:t>s</w:t>
      </w:r>
      <w:r w:rsidR="00F416FD">
        <w:t xml:space="preserve"> equity elements that provide tax credits to the note holder </w:t>
      </w:r>
      <w:r w:rsidR="005F12E5">
        <w:t>as a form of interest.)</w:t>
      </w:r>
      <w:r w:rsidR="007E215D">
        <w:t xml:space="preserve"> Although the classification of a creditor-relationship may not be as clear in this example, such designs would further be disqualified from Schedule D-1 reporting as they would not qualify as issuer credit obligations due to the different forms of collateral within the structure (considering both the bond and equity items) and such structures would not qualify as ABS as there is generally no credit enhancement. </w:t>
      </w:r>
      <w:ins w:id="195" w:author="Gann, Julie" w:date="2022-11-09T12:09:00Z">
        <w:r w:rsidR="00134A28">
          <w:t xml:space="preserve">These investments shall follow the guidance for non-bond securities in </w:t>
        </w:r>
        <w:r w:rsidR="00134A28" w:rsidRPr="00134A28">
          <w:rPr>
            <w:i/>
            <w:iCs/>
          </w:rPr>
          <w:t>SSAP No. 21—Other Admitted Assets</w:t>
        </w:r>
        <w:r w:rsidR="00134A28">
          <w:t>.</w:t>
        </w:r>
      </w:ins>
    </w:p>
    <w:p w14:paraId="4666C543" w14:textId="77777777" w:rsidR="003F42F3" w:rsidRDefault="003F42F3" w:rsidP="007E215D">
      <w:pPr>
        <w:pStyle w:val="ListParagraph"/>
        <w:spacing w:line="259" w:lineRule="auto"/>
        <w:ind w:left="1440"/>
        <w:jc w:val="both"/>
      </w:pPr>
    </w:p>
    <w:p w14:paraId="3C304D9E" w14:textId="3FDDD9AB" w:rsidR="00ED3B2E" w:rsidRPr="00371B4C" w:rsidRDefault="00E84DF6" w:rsidP="00653442">
      <w:pPr>
        <w:pStyle w:val="ListParagraph"/>
        <w:numPr>
          <w:ilvl w:val="1"/>
          <w:numId w:val="8"/>
        </w:numPr>
        <w:spacing w:line="259" w:lineRule="auto"/>
        <w:jc w:val="both"/>
      </w:pPr>
      <w:r w:rsidRPr="00371B4C">
        <w:t xml:space="preserve">A structured note </w:t>
      </w:r>
      <w:del w:id="196" w:author="Gann, Julie" w:date="2022-11-09T12:10:00Z">
        <w:r w:rsidR="002F0BB4" w:rsidRPr="00371B4C" w:rsidDel="00F543A0">
          <w:delText>is an instrument</w:delText>
        </w:r>
      </w:del>
      <w:ins w:id="197" w:author="Gann, Julie" w:date="2022-11-09T12:10:00Z">
        <w:r w:rsidR="00F543A0">
          <w:t>is a security</w:t>
        </w:r>
        <w:r w:rsidR="001520CE">
          <w:t xml:space="preserve"> that otherwise meets the </w:t>
        </w:r>
      </w:ins>
      <w:ins w:id="198" w:author="Gann, Julie" w:date="2022-11-09T13:52:00Z">
        <w:r w:rsidR="00E9284D">
          <w:t>definition</w:t>
        </w:r>
      </w:ins>
      <w:ins w:id="199" w:author="Gann, Julie" w:date="2022-11-09T12:10:00Z">
        <w:r w:rsidR="001520CE">
          <w:t xml:space="preserve"> of a bond, but for which the contractual amount of the instrument to be paid at maturity (or the original inves</w:t>
        </w:r>
      </w:ins>
      <w:ins w:id="200" w:author="Gann, Julie" w:date="2022-11-09T12:11:00Z">
        <w:r w:rsidR="001520CE">
          <w:t xml:space="preserve">tment) is at risk for </w:t>
        </w:r>
      </w:ins>
      <w:r w:rsidR="002F0BB4" w:rsidRPr="00371B4C">
        <w:t xml:space="preserve"> </w:t>
      </w:r>
      <w:del w:id="201" w:author="Gann, Julie" w:date="2022-11-09T12:11:00Z">
        <w:r w:rsidR="002F0BB4" w:rsidRPr="00371B4C" w:rsidDel="006C41B4">
          <w:delText xml:space="preserve">in which the terms </w:delText>
        </w:r>
        <w:r w:rsidR="004C32A7" w:rsidRPr="00371B4C" w:rsidDel="006C41B4">
          <w:delText xml:space="preserve">make it possible that the reporting entity holder could lose all or a portion of its original investment amount for </w:delText>
        </w:r>
        <w:r w:rsidR="00EE7AE2" w:rsidRPr="00371B4C" w:rsidDel="006C41B4">
          <w:delText xml:space="preserve">a reason </w:delText>
        </w:r>
      </w:del>
      <w:r w:rsidR="004C32A7" w:rsidRPr="00371B4C">
        <w:t xml:space="preserve">other than failure of the </w:t>
      </w:r>
      <w:ins w:id="202" w:author="Gann, Julie" w:date="2022-11-09T12:11:00Z">
        <w:r w:rsidR="006C41B4">
          <w:t xml:space="preserve">borrower </w:t>
        </w:r>
      </w:ins>
      <w:del w:id="203" w:author="Gann, Julie" w:date="2022-11-09T12:11:00Z">
        <w:r w:rsidR="004C32A7" w:rsidRPr="00371B4C" w:rsidDel="006C41B4">
          <w:delText xml:space="preserve">issuer </w:delText>
        </w:r>
      </w:del>
      <w:r w:rsidR="004C32A7" w:rsidRPr="00371B4C">
        <w:t xml:space="preserve">to pay the </w:t>
      </w:r>
      <w:del w:id="204" w:author="Gann, Julie" w:date="2022-11-09T12:11:00Z">
        <w:r w:rsidR="004C32A7" w:rsidRPr="00371B4C" w:rsidDel="006C41B4">
          <w:delText xml:space="preserve">contractual </w:delText>
        </w:r>
      </w:del>
      <w:ins w:id="205" w:author="Gann, Julie" w:date="2022-11-09T12:11:00Z">
        <w:r w:rsidR="006C41B4">
          <w:t>principal</w:t>
        </w:r>
        <w:r w:rsidR="006C41B4" w:rsidRPr="00371B4C">
          <w:t xml:space="preserve"> </w:t>
        </w:r>
      </w:ins>
      <w:r w:rsidR="004C32A7" w:rsidRPr="00371B4C">
        <w:t>amount</w:t>
      </w:r>
      <w:del w:id="206" w:author="Gann, Julie" w:date="2022-11-09T12:11:00Z">
        <w:r w:rsidR="004C32A7" w:rsidRPr="00371B4C" w:rsidDel="006C41B4">
          <w:delText>s</w:delText>
        </w:r>
      </w:del>
      <w:r w:rsidR="007A6721" w:rsidRPr="00371B4C">
        <w:t xml:space="preserve"> due</w:t>
      </w:r>
      <w:r w:rsidR="004C32A7" w:rsidRPr="00371B4C">
        <w:t>. These instruments</w:t>
      </w:r>
      <w:ins w:id="207" w:author="Gann, Julie" w:date="2022-11-09T12:11:00Z">
        <w:r w:rsidR="00FB13FB">
          <w:t xml:space="preserve">, although </w:t>
        </w:r>
      </w:ins>
      <w:ins w:id="208" w:author="Gann, Julie" w:date="2022-11-09T12:12:00Z">
        <w:r w:rsidR="00FB13FB">
          <w:t>in the form of a debt instrument,</w:t>
        </w:r>
      </w:ins>
      <w:r w:rsidR="004C32A7" w:rsidRPr="00371B4C">
        <w:t xml:space="preserve"> incorporate </w:t>
      </w:r>
      <w:del w:id="209" w:author="Gann, Julie" w:date="2022-11-09T12:12:00Z">
        <w:r w:rsidR="004C32A7" w:rsidRPr="00371B4C" w:rsidDel="00FB13FB">
          <w:delText xml:space="preserve">both the credit risk of the issuer, as well as </w:delText>
        </w:r>
      </w:del>
      <w:r w:rsidR="004C32A7" w:rsidRPr="00371B4C">
        <w:t>the risk of an underlying variable</w:t>
      </w:r>
      <w:ins w:id="210" w:author="Gann, Julie" w:date="2022-11-09T12:12:00Z">
        <w:r w:rsidR="0004364B">
          <w:t xml:space="preserve"> in the terms of the agreement, and the issuer obligation to return the full principal is contingent on the performance of the underlying variable. </w:t>
        </w:r>
      </w:ins>
      <w:del w:id="211" w:author="Gann, Julie" w:date="2022-11-09T12:13:00Z">
        <w:r w:rsidR="004C32A7" w:rsidRPr="00371B4C" w:rsidDel="005B5D02">
          <w:delText>/interest</w:delText>
        </w:r>
        <w:r w:rsidR="00EF5AA3" w:rsidRPr="00371B4C" w:rsidDel="005B5D02">
          <w:delText xml:space="preserve">, </w:delText>
        </w:r>
        <w:r w:rsidR="004C32A7" w:rsidRPr="00371B4C" w:rsidDel="005B5D02">
          <w:delText xml:space="preserve">such as the performance of an equity index or the performance of an unrelated security. </w:delText>
        </w:r>
        <w:r w:rsidR="00673F45" w:rsidRPr="00371B4C" w:rsidDel="005B5D02">
          <w:delText xml:space="preserve">Due to the underlying variable that determines </w:delText>
        </w:r>
        <w:r w:rsidR="007A6721" w:rsidRPr="00371B4C" w:rsidDel="005B5D02">
          <w:delText>principal</w:delText>
        </w:r>
        <w:r w:rsidR="00701D58" w:rsidRPr="00371B4C" w:rsidDel="005B5D02">
          <w:delText xml:space="preserve"> repayment, these structures (regardless </w:delText>
        </w:r>
        <w:r w:rsidR="00061B07" w:rsidRPr="00371B4C" w:rsidDel="005B5D02">
          <w:delText xml:space="preserve">of </w:delText>
        </w:r>
        <w:r w:rsidR="00701D58" w:rsidRPr="00371B4C" w:rsidDel="005B5D02">
          <w:delText>if in a trust/SPV) do not qualify as creditor relationships and do not qualify for Schedule D-1 reporting. Existing guidance identifies that structured notes</w:delText>
        </w:r>
      </w:del>
      <w:ins w:id="212" w:author="Gann, Julie" w:date="2022-11-09T12:13:00Z">
        <w:r w:rsidR="005B5D02">
          <w:t>These investments are addressed</w:t>
        </w:r>
      </w:ins>
      <w:del w:id="213" w:author="Gann, Julie" w:date="2022-11-09T12:13:00Z">
        <w:r w:rsidR="00701D58" w:rsidRPr="00371B4C" w:rsidDel="005B5D02">
          <w:delText xml:space="preserve"> shall be captured</w:delText>
        </w:r>
      </w:del>
      <w:r w:rsidR="00701D58" w:rsidRPr="00371B4C">
        <w:t xml:space="preserve"> </w:t>
      </w:r>
      <w:r w:rsidR="006A5185" w:rsidRPr="00371B4C">
        <w:t xml:space="preserve">in </w:t>
      </w:r>
      <w:r w:rsidR="006A5185" w:rsidRPr="00371B4C">
        <w:rPr>
          <w:i/>
          <w:iCs/>
        </w:rPr>
        <w:t>SSAP No. 86—Derivatives</w:t>
      </w:r>
      <w:ins w:id="214" w:author="Gann, Julie" w:date="2022-11-09T12:13:00Z">
        <w:r w:rsidR="00257991">
          <w:rPr>
            <w:i/>
            <w:iCs/>
          </w:rPr>
          <w:t xml:space="preserve">. </w:t>
        </w:r>
        <w:r w:rsidR="00257991" w:rsidRPr="0032671C">
          <w:t>Mortgage-referenced securities issued by a government sponsored enterprise are expl</w:t>
        </w:r>
      </w:ins>
      <w:ins w:id="215" w:author="Gann, Julie" w:date="2022-11-09T12:14:00Z">
        <w:r w:rsidR="00257991" w:rsidRPr="0032671C">
          <w:t>icit inclusions in scope of SSAP No. 43R. Foreign</w:t>
        </w:r>
        <w:r w:rsidR="0032671C" w:rsidRPr="0032671C">
          <w:t xml:space="preserve">-denominated bonds subject to variation </w:t>
        </w:r>
        <w:proofErr w:type="gramStart"/>
        <w:r w:rsidR="0032671C" w:rsidRPr="0032671C">
          <w:t>as a result of</w:t>
        </w:r>
        <w:proofErr w:type="gramEnd"/>
        <w:r w:rsidR="0032671C" w:rsidRPr="0032671C">
          <w:t xml:space="preserve"> foreign current fluctuations are not structured notes.</w:t>
        </w:r>
        <w:r w:rsidR="0032671C">
          <w:rPr>
            <w:i/>
            <w:iCs/>
          </w:rPr>
          <w:t xml:space="preserve"> </w:t>
        </w:r>
      </w:ins>
      <w:r w:rsidR="006A5185" w:rsidRPr="00371B4C">
        <w:rPr>
          <w:i/>
          <w:iCs/>
        </w:rPr>
        <w:t xml:space="preserve"> </w:t>
      </w:r>
    </w:p>
    <w:p w14:paraId="241E699C" w14:textId="77777777" w:rsidR="00ED3B2E" w:rsidRDefault="00ED3B2E" w:rsidP="00ED3B2E">
      <w:pPr>
        <w:pStyle w:val="ListParagraph"/>
      </w:pPr>
    </w:p>
    <w:p w14:paraId="787DE62E" w14:textId="6C001193" w:rsidR="00F4605B" w:rsidRPr="00974D71" w:rsidRDefault="00131EC2" w:rsidP="00653442">
      <w:pPr>
        <w:pStyle w:val="ListParagraph"/>
        <w:numPr>
          <w:ilvl w:val="0"/>
          <w:numId w:val="8"/>
        </w:numPr>
        <w:spacing w:line="259" w:lineRule="auto"/>
        <w:jc w:val="both"/>
      </w:pPr>
      <w:r>
        <w:tab/>
      </w:r>
      <w:r w:rsidR="00974D71">
        <w:t xml:space="preserve">The guidance in the principles-based bond proposal </w:t>
      </w:r>
      <w:r w:rsidR="00781A41">
        <w:t xml:space="preserve">requires </w:t>
      </w:r>
      <w:r w:rsidR="004D5E0D" w:rsidRPr="00974D71">
        <w:t xml:space="preserve">“assessment at origination” </w:t>
      </w:r>
      <w:r w:rsidR="006F4002" w:rsidRPr="00974D71">
        <w:t>in determining whether a security complies for Schedule D-1</w:t>
      </w:r>
      <w:r w:rsidR="004D5E0D" w:rsidRPr="00974D71">
        <w:t xml:space="preserve"> </w:t>
      </w:r>
      <w:r w:rsidR="0095447F" w:rsidRPr="00974D71">
        <w:t>reporting</w:t>
      </w:r>
      <w:r w:rsidR="00781A41">
        <w:t>. This provision</w:t>
      </w:r>
      <w:r w:rsidR="0095447F" w:rsidRPr="00974D71">
        <w:t xml:space="preserve"> </w:t>
      </w:r>
      <w:r w:rsidR="004D5E0D" w:rsidRPr="00974D71">
        <w:t>intends to reflect the reporting entity’s understanding of the intent and ultimate structure of the security</w:t>
      </w:r>
      <w:r w:rsidR="00505AAB" w:rsidRPr="00974D71">
        <w:t xml:space="preserve"> at origination, not simply what a structure holds </w:t>
      </w:r>
      <w:r w:rsidR="00172AB7" w:rsidRPr="00974D71">
        <w:t>on</w:t>
      </w:r>
      <w:r w:rsidR="00505AAB" w:rsidRPr="00974D71">
        <w:t xml:space="preserve"> the day of origination</w:t>
      </w:r>
      <w:r w:rsidR="004D5E0D" w:rsidRPr="00974D71">
        <w:t xml:space="preserve">. </w:t>
      </w:r>
      <w:r w:rsidR="0095447F" w:rsidRPr="00974D71">
        <w:t>I</w:t>
      </w:r>
      <w:r w:rsidR="00C61B50" w:rsidRPr="00974D71">
        <w:t xml:space="preserve">t is not permissible to conclude that a </w:t>
      </w:r>
      <w:r w:rsidR="00781A41">
        <w:t>princip</w:t>
      </w:r>
      <w:r w:rsidR="0097193E">
        <w:t>al</w:t>
      </w:r>
      <w:r w:rsidR="00781A41">
        <w:t xml:space="preserve">-protected </w:t>
      </w:r>
      <w:del w:id="216" w:author="Gann, Julie" w:date="2022-11-09T12:15:00Z">
        <w:r w:rsidR="00781A41" w:rsidDel="008C3B3C">
          <w:delText>note</w:delText>
        </w:r>
        <w:r w:rsidR="00781A41" w:rsidRPr="00974D71" w:rsidDel="008C3B3C">
          <w:delText xml:space="preserve"> </w:delText>
        </w:r>
      </w:del>
      <w:ins w:id="217" w:author="Gann, Julie" w:date="2022-11-09T12:15:00Z">
        <w:r w:rsidR="008C3B3C">
          <w:t>security</w:t>
        </w:r>
        <w:r w:rsidR="008C3B3C" w:rsidRPr="00974D71">
          <w:t xml:space="preserve"> </w:t>
        </w:r>
      </w:ins>
      <w:r w:rsidR="00C61B50" w:rsidRPr="00974D71">
        <w:t xml:space="preserve">is an issuer credit obligation </w:t>
      </w:r>
      <w:r w:rsidR="00A86828" w:rsidRPr="00974D71">
        <w:t>at origination</w:t>
      </w:r>
      <w:r w:rsidR="00C61B50" w:rsidRPr="00974D71">
        <w:t xml:space="preserve"> (when </w:t>
      </w:r>
      <w:r w:rsidR="00781A41">
        <w:t>the</w:t>
      </w:r>
      <w:r w:rsidR="0095447F" w:rsidRPr="00974D71">
        <w:t xml:space="preserve"> </w:t>
      </w:r>
      <w:r w:rsidR="00C61B50" w:rsidRPr="00974D71">
        <w:t xml:space="preserve">structure includes </w:t>
      </w:r>
      <w:r w:rsidR="00567480" w:rsidRPr="00974D71">
        <w:t xml:space="preserve">only </w:t>
      </w:r>
      <w:r w:rsidR="0095447F" w:rsidRPr="00974D71">
        <w:t>a US Treasury</w:t>
      </w:r>
      <w:r w:rsidR="00C61B50" w:rsidRPr="00974D71">
        <w:t xml:space="preserve"> and cash</w:t>
      </w:r>
      <w:r w:rsidR="009738CF" w:rsidRPr="00974D71">
        <w:t>) and</w:t>
      </w:r>
      <w:r w:rsidR="00A86828" w:rsidRPr="00974D71">
        <w:t xml:space="preserve"> disregard </w:t>
      </w:r>
      <w:r w:rsidR="009738CF" w:rsidRPr="00974D71">
        <w:t xml:space="preserve">the </w:t>
      </w:r>
      <w:r w:rsidR="00A202C0" w:rsidRPr="00974D71">
        <w:t xml:space="preserve">intended </w:t>
      </w:r>
      <w:r w:rsidR="00416BDF" w:rsidRPr="00974D71">
        <w:t xml:space="preserve">use of the cash in the structure to </w:t>
      </w:r>
      <w:r w:rsidR="00505AAB" w:rsidRPr="00974D71">
        <w:t xml:space="preserve">subsequently </w:t>
      </w:r>
      <w:r w:rsidR="00416BDF" w:rsidRPr="00974D71">
        <w:t xml:space="preserve">acquire </w:t>
      </w:r>
      <w:r w:rsidR="00567480" w:rsidRPr="00974D71">
        <w:t>other investments</w:t>
      </w:r>
      <w:r w:rsidR="00214122">
        <w:t xml:space="preserve"> to generate additional returns</w:t>
      </w:r>
      <w:r w:rsidR="00363479" w:rsidRPr="00974D71">
        <w:t xml:space="preserve">. </w:t>
      </w:r>
      <w:r w:rsidR="00781A41">
        <w:t xml:space="preserve">The </w:t>
      </w:r>
      <w:r w:rsidR="00966E06">
        <w:t>determination</w:t>
      </w:r>
      <w:r w:rsidR="00781A41">
        <w:t xml:space="preserve"> of whether an investment qualifies as a creditor-relationship</w:t>
      </w:r>
      <w:r w:rsidR="00966E06">
        <w:t xml:space="preserve">, and then as an issuer creditor obligation or ABS (as applicable) requires </w:t>
      </w:r>
      <w:r w:rsidR="0077224F">
        <w:t xml:space="preserve">an assessment of the full structure as it is ultimately intended by the reporting entity at the time of acquisition. </w:t>
      </w:r>
    </w:p>
    <w:p w14:paraId="5637260B" w14:textId="77777777" w:rsidR="00582E35" w:rsidRDefault="00582E35" w:rsidP="00582E35">
      <w:pPr>
        <w:pStyle w:val="ListParagraph"/>
      </w:pPr>
    </w:p>
    <w:p w14:paraId="5AF3CE1D" w14:textId="4A336DA7" w:rsidR="00582E35" w:rsidRDefault="008547E9" w:rsidP="00653442">
      <w:pPr>
        <w:pStyle w:val="ListParagraph"/>
        <w:numPr>
          <w:ilvl w:val="0"/>
          <w:numId w:val="8"/>
        </w:numPr>
        <w:spacing w:line="259" w:lineRule="auto"/>
        <w:jc w:val="both"/>
      </w:pPr>
      <w:r>
        <w:tab/>
      </w:r>
      <w:r w:rsidR="00582E35">
        <w:t xml:space="preserve">Consistent with prior guidance in </w:t>
      </w:r>
      <w:r w:rsidR="00582E35" w:rsidRPr="009F0410">
        <w:t>SSAP No. 26R</w:t>
      </w:r>
      <w:r w:rsidR="004E5564" w:rsidRPr="009F0410">
        <w:t>,</w:t>
      </w:r>
      <w:r w:rsidR="004E5564">
        <w:t xml:space="preserve"> mortgage loans and other real estate lending activities</w:t>
      </w:r>
      <w:r>
        <w:t>, which are not securities,</w:t>
      </w:r>
      <w:r w:rsidR="004E5564">
        <w:t xml:space="preserve"> </w:t>
      </w:r>
      <w:r w:rsidR="006662F2">
        <w:t xml:space="preserve">made in the ordinary course of business are excluded from </w:t>
      </w:r>
      <w:r w:rsidR="006662F2">
        <w:lastRenderedPageBreak/>
        <w:t xml:space="preserve">Schedule D-1. Those investments shall follow the application statutory accounting guidance in </w:t>
      </w:r>
      <w:r w:rsidR="006662F2" w:rsidRPr="008547E9">
        <w:rPr>
          <w:i/>
          <w:iCs/>
        </w:rPr>
        <w:t>SSAP No. 37—</w:t>
      </w:r>
      <w:r w:rsidRPr="008547E9">
        <w:rPr>
          <w:i/>
          <w:iCs/>
        </w:rPr>
        <w:t>Mortgage Loans</w:t>
      </w:r>
      <w:r>
        <w:t xml:space="preserve"> and </w:t>
      </w:r>
      <w:r w:rsidRPr="008547E9">
        <w:rPr>
          <w:i/>
          <w:iCs/>
        </w:rPr>
        <w:t>SSAP No. 39—Reverse Mortgages</w:t>
      </w:r>
      <w:r>
        <w:t xml:space="preserve">. </w:t>
      </w:r>
    </w:p>
    <w:p w14:paraId="3DB54815" w14:textId="77777777" w:rsidR="00A6772F" w:rsidRDefault="00A6772F" w:rsidP="00A6772F">
      <w:pPr>
        <w:pStyle w:val="ListParagraph"/>
      </w:pPr>
    </w:p>
    <w:p w14:paraId="68621B8B" w14:textId="587A8E0C" w:rsidR="00AB29F5" w:rsidRDefault="00AB29F5" w:rsidP="00AB29F5">
      <w:pPr>
        <w:pStyle w:val="ListContinue"/>
        <w:numPr>
          <w:ilvl w:val="0"/>
          <w:numId w:val="0"/>
        </w:numPr>
        <w:rPr>
          <w:b/>
          <w:bCs/>
          <w:u w:val="single"/>
        </w:rPr>
      </w:pPr>
      <w:r>
        <w:rPr>
          <w:b/>
          <w:bCs/>
          <w:u w:val="single"/>
        </w:rPr>
        <w:t xml:space="preserve">Asset Backed Securities and Required </w:t>
      </w:r>
      <w:r w:rsidR="00162DFC">
        <w:rPr>
          <w:b/>
          <w:bCs/>
          <w:u w:val="single"/>
        </w:rPr>
        <w:t>Components</w:t>
      </w:r>
      <w:r>
        <w:rPr>
          <w:b/>
          <w:bCs/>
          <w:u w:val="single"/>
        </w:rPr>
        <w:t xml:space="preserve"> </w:t>
      </w:r>
    </w:p>
    <w:p w14:paraId="304435BA" w14:textId="181D9CFA" w:rsidR="009B1F5A" w:rsidRDefault="00AB29F5" w:rsidP="00653442">
      <w:pPr>
        <w:pStyle w:val="ListParagraph"/>
        <w:numPr>
          <w:ilvl w:val="0"/>
          <w:numId w:val="8"/>
        </w:numPr>
        <w:spacing w:line="259" w:lineRule="auto"/>
        <w:jc w:val="both"/>
      </w:pPr>
      <w:r>
        <w:tab/>
      </w:r>
      <w:r w:rsidR="00611A82">
        <w:t xml:space="preserve">An Asset Backed Security </w:t>
      </w:r>
      <w:r w:rsidR="0051414B">
        <w:t xml:space="preserve">(ABS) </w:t>
      </w:r>
      <w:r w:rsidR="00A26592">
        <w:t xml:space="preserve">is a bond issued by an entity (an ABS </w:t>
      </w:r>
      <w:r w:rsidR="00E505AA">
        <w:t>I</w:t>
      </w:r>
      <w:r w:rsidR="00A26592">
        <w:t>ssuer) created for the primary purpose of raising debt capital ba</w:t>
      </w:r>
      <w:r w:rsidR="00296F5C">
        <w:t>ck</w:t>
      </w:r>
      <w:r w:rsidR="00A26592">
        <w:t xml:space="preserve">ed by financial assets or cash generating non-financial assets owed by the </w:t>
      </w:r>
      <w:r w:rsidR="00CD31BF">
        <w:t xml:space="preserve">ABS </w:t>
      </w:r>
      <w:r w:rsidR="00A26592">
        <w:t>issuer</w:t>
      </w:r>
      <w:r w:rsidR="00EE6632">
        <w:t xml:space="preserve">, whereby repayment is primarily derived from the cash flows associated with the underlying defined collateral rather than the cash flows of an operating entity. </w:t>
      </w:r>
      <w:r w:rsidR="00606806">
        <w:t xml:space="preserve">In most instances, the ABS </w:t>
      </w:r>
      <w:r w:rsidR="00EE6632">
        <w:t>i</w:t>
      </w:r>
      <w:r w:rsidR="00606806">
        <w:t xml:space="preserve">ssuer is not expected to continue functioning beyond the final maturity of the debt initially raised by the ABS Issuer. </w:t>
      </w:r>
      <w:r w:rsidR="00CC71E5">
        <w:t>As previously noted,</w:t>
      </w:r>
      <w:r w:rsidR="00606806">
        <w:t xml:space="preserve"> ABS Issuers are </w:t>
      </w:r>
      <w:r w:rsidR="009E37D1">
        <w:t xml:space="preserve">often </w:t>
      </w:r>
      <w:r w:rsidR="00606806">
        <w:t xml:space="preserve">in the form of a trust or special purpose vehicle, though the presence or lack of a trust or special purpose vehicle is not a definitive criterion for determining that a security meets the definition of an asset backed security. </w:t>
      </w:r>
    </w:p>
    <w:p w14:paraId="008D03DB" w14:textId="77777777" w:rsidR="00A05C88" w:rsidRDefault="00A05C88" w:rsidP="00A05C88">
      <w:pPr>
        <w:pStyle w:val="ListParagraph"/>
        <w:spacing w:line="259" w:lineRule="auto"/>
        <w:ind w:left="0"/>
        <w:jc w:val="both"/>
      </w:pPr>
    </w:p>
    <w:p w14:paraId="04236FE4" w14:textId="3B6386A0" w:rsidR="00611A82" w:rsidRDefault="00A05C88" w:rsidP="00653442">
      <w:pPr>
        <w:pStyle w:val="ListParagraph"/>
        <w:numPr>
          <w:ilvl w:val="0"/>
          <w:numId w:val="8"/>
        </w:numPr>
        <w:spacing w:line="259" w:lineRule="auto"/>
        <w:jc w:val="both"/>
      </w:pPr>
      <w:r>
        <w:tab/>
        <w:t xml:space="preserve">To qualify </w:t>
      </w:r>
      <w:r w:rsidR="001D6FF8">
        <w:t>on Schedule D-1</w:t>
      </w:r>
      <w:r>
        <w:t xml:space="preserve"> as an ABS, there are two defining </w:t>
      </w:r>
      <w:r w:rsidR="00345E58">
        <w:t>characteristics that must be present</w:t>
      </w:r>
      <w:r w:rsidR="001D6FF8">
        <w:t xml:space="preserve">. If the structure is a not an issuer credit </w:t>
      </w:r>
      <w:r w:rsidR="00945405">
        <w:t>obligation or</w:t>
      </w:r>
      <w:r w:rsidR="001D6FF8">
        <w:t xml:space="preserve"> identified for specific inclusion on Schedule D-1, and does not meet these </w:t>
      </w:r>
      <w:r w:rsidR="008C0BC9">
        <w:t xml:space="preserve">ABS </w:t>
      </w:r>
      <w:r w:rsidR="001D6FF8">
        <w:t>requirements</w:t>
      </w:r>
      <w:r w:rsidR="00DF46AD">
        <w:t>, the instrument is not permitted to be reported as a bond</w:t>
      </w:r>
      <w:r w:rsidR="00A40057">
        <w:t xml:space="preserve">. </w:t>
      </w:r>
      <w:r w:rsidR="00945405">
        <w:t>A</w:t>
      </w:r>
      <w:r w:rsidR="00A40057">
        <w:t xml:space="preserve">ssessment on these aspects </w:t>
      </w:r>
      <w:r w:rsidR="00D43D62">
        <w:t>is</w:t>
      </w:r>
      <w:r w:rsidR="00A40057">
        <w:t xml:space="preserve"> investment specific, </w:t>
      </w:r>
      <w:r w:rsidR="00945405">
        <w:t>with determination at origination</w:t>
      </w:r>
      <w:r w:rsidR="00865020">
        <w:t xml:space="preserve"> </w:t>
      </w:r>
      <w:r w:rsidR="006A6DED">
        <w:t xml:space="preserve">by the reporting entity </w:t>
      </w:r>
      <w:r w:rsidR="00494B83">
        <w:t xml:space="preserve">based on the </w:t>
      </w:r>
      <w:r w:rsidR="00865020">
        <w:t>overall intent and ultimate expected holdings of the structure</w:t>
      </w:r>
      <w:r w:rsidR="00945405">
        <w:t xml:space="preserve">: </w:t>
      </w:r>
      <w:r w:rsidR="00345E58" w:rsidRPr="002B7B30">
        <w:t xml:space="preserve"> </w:t>
      </w:r>
    </w:p>
    <w:p w14:paraId="3102B4DF" w14:textId="77777777" w:rsidR="00A40057" w:rsidRDefault="00A40057" w:rsidP="00A40057">
      <w:pPr>
        <w:pStyle w:val="ListParagraph"/>
      </w:pPr>
    </w:p>
    <w:p w14:paraId="16CF78C4" w14:textId="1F97B7CD" w:rsidR="004D4CAB" w:rsidRPr="002B7B30" w:rsidRDefault="00565925" w:rsidP="00653442">
      <w:pPr>
        <w:pStyle w:val="ListContinue"/>
        <w:numPr>
          <w:ilvl w:val="1"/>
          <w:numId w:val="8"/>
        </w:numPr>
      </w:pPr>
      <w:r>
        <w:t xml:space="preserve">Substantive </w:t>
      </w:r>
      <w:r w:rsidR="004D4CAB">
        <w:t xml:space="preserve">Credit Enhancement: </w:t>
      </w:r>
      <w:r w:rsidR="004D4CAB" w:rsidRPr="002B7B30">
        <w:t xml:space="preserve">The holder of the debt obligation issued by the ABS Issuer is in a different economic position than if the holder owned the ABS Issuer’s assets directly.   </w:t>
      </w:r>
    </w:p>
    <w:p w14:paraId="1DE8A12C" w14:textId="553CEB0F" w:rsidR="00961754" w:rsidRPr="002B7B30" w:rsidRDefault="00CF29C7" w:rsidP="00653442">
      <w:pPr>
        <w:pStyle w:val="ListContinue"/>
        <w:numPr>
          <w:ilvl w:val="1"/>
          <w:numId w:val="8"/>
        </w:numPr>
      </w:pPr>
      <w:r>
        <w:t xml:space="preserve">Collateral Assets: </w:t>
      </w:r>
      <w:r w:rsidR="005E33E6" w:rsidRPr="002B7B30">
        <w:t>The assets owed by the ABS issuer</w:t>
      </w:r>
      <w:r w:rsidR="00C32F75" w:rsidRPr="002B7B30">
        <w:t xml:space="preserve"> are either financial assets or cash-generating </w:t>
      </w:r>
      <w:r w:rsidR="00961754" w:rsidRPr="002B7B30">
        <w:t xml:space="preserve">non-financial assets. Cash-generating non-financial assets are defined as assets that are expected to generate a meaningful source of cash flows for repayment of the bond through use, licensing leasing, servicing or management fees, or other similar cash flow generation. other than through the sale or refinancing of the assets. </w:t>
      </w:r>
    </w:p>
    <w:p w14:paraId="3FD685CD" w14:textId="43532028" w:rsidR="00814603" w:rsidRDefault="00565925" w:rsidP="00653442">
      <w:pPr>
        <w:pStyle w:val="ListContinue"/>
        <w:numPr>
          <w:ilvl w:val="0"/>
          <w:numId w:val="8"/>
        </w:numPr>
        <w:tabs>
          <w:tab w:val="clear" w:pos="360"/>
          <w:tab w:val="num" w:pos="0"/>
        </w:tabs>
      </w:pPr>
      <w:r>
        <w:rPr>
          <w:u w:val="single"/>
        </w:rPr>
        <w:t>Substantive</w:t>
      </w:r>
      <w:r w:rsidRPr="00877FA5">
        <w:rPr>
          <w:u w:val="single"/>
        </w:rPr>
        <w:t xml:space="preserve"> </w:t>
      </w:r>
      <w:r w:rsidR="00963E28" w:rsidRPr="00877FA5">
        <w:rPr>
          <w:u w:val="single"/>
        </w:rPr>
        <w:t>Credit Enhancement</w:t>
      </w:r>
      <w:r w:rsidR="00877FA5">
        <w:t xml:space="preserve">: </w:t>
      </w:r>
      <w:r w:rsidR="00430F0B">
        <w:t xml:space="preserve">The </w:t>
      </w:r>
      <w:r w:rsidR="0091417D">
        <w:t>component fo</w:t>
      </w:r>
      <w:r w:rsidR="00430F0B">
        <w:t xml:space="preserve">r </w:t>
      </w:r>
      <w:r>
        <w:t xml:space="preserve">substantive </w:t>
      </w:r>
      <w:r w:rsidR="00430F0B">
        <w:t xml:space="preserve">credit enhancement </w:t>
      </w:r>
      <w:r w:rsidR="0091417D">
        <w:t>is</w:t>
      </w:r>
      <w:r w:rsidR="00430F0B">
        <w:t xml:space="preserve"> required for all ABS structures</w:t>
      </w:r>
      <w:r w:rsidR="00DF3BFC">
        <w:t>.</w:t>
      </w:r>
      <w:r w:rsidR="00185B8F">
        <w:t xml:space="preserve"> </w:t>
      </w:r>
      <w:r w:rsidR="00702EA7">
        <w:t xml:space="preserve">There are no practical expedients </w:t>
      </w:r>
      <w:r w:rsidR="00B87A4C">
        <w:t xml:space="preserve">or thresholds that can be applied in determining whether a structure reflects </w:t>
      </w:r>
      <w:r>
        <w:t xml:space="preserve">substantive </w:t>
      </w:r>
      <w:r w:rsidR="00B87A4C">
        <w:t xml:space="preserve">credit enhancement. </w:t>
      </w:r>
      <w:r w:rsidR="00185B8F">
        <w:t>Although certain structures may only require a limited analysis (such as agency-backed MBS), and insurers may benefit from prior analysis when acquiring similar subsequent structures, an automatic assessment is not permitted for this requirement.</w:t>
      </w:r>
    </w:p>
    <w:p w14:paraId="58181E1A" w14:textId="72564B76" w:rsidR="00D96421" w:rsidRDefault="00802E29" w:rsidP="00653442">
      <w:pPr>
        <w:pStyle w:val="ListContinue"/>
        <w:numPr>
          <w:ilvl w:val="0"/>
          <w:numId w:val="8"/>
        </w:numPr>
        <w:tabs>
          <w:tab w:val="clear" w:pos="360"/>
          <w:tab w:val="num" w:pos="0"/>
        </w:tabs>
      </w:pPr>
      <w:r>
        <w:t>To qualify as an ABS,</w:t>
      </w:r>
      <w:r w:rsidR="00D96421">
        <w:t xml:space="preserve"> the holder of the debt obligation is </w:t>
      </w:r>
      <w:r w:rsidR="007418EC">
        <w:t xml:space="preserve">required </w:t>
      </w:r>
      <w:r w:rsidR="00D96421">
        <w:t xml:space="preserve">to be in a different economic position than if </w:t>
      </w:r>
      <w:r w:rsidR="000D78E7">
        <w:t xml:space="preserve">the holder owned the ABS issuer’s </w:t>
      </w:r>
      <w:r w:rsidR="00566490">
        <w:t xml:space="preserve">assets </w:t>
      </w:r>
      <w:r w:rsidR="00D96421">
        <w:t xml:space="preserve">directly. For purposes of this assessment, the holder of the instrument </w:t>
      </w:r>
      <w:proofErr w:type="gramStart"/>
      <w:r w:rsidR="00D96421">
        <w:t>is considered to be</w:t>
      </w:r>
      <w:proofErr w:type="gramEnd"/>
      <w:r w:rsidR="00D96421">
        <w:t xml:space="preserve"> in a different economic position if the instrument benefits from </w:t>
      </w:r>
      <w:r w:rsidR="00884337">
        <w:t xml:space="preserve">substantive </w:t>
      </w:r>
      <w:r w:rsidR="00D96421">
        <w:t>credit enhancement through guarantees (or other similar forms of recourse), subordination and/or overcollateralization. This element is required for all ABS designs, regardless of the collateral that is backing the ABS.</w:t>
      </w:r>
    </w:p>
    <w:p w14:paraId="3047B46C" w14:textId="301F47B2" w:rsidR="00D96421" w:rsidRDefault="00FA20F6" w:rsidP="00653442">
      <w:pPr>
        <w:pStyle w:val="ListContinue"/>
        <w:numPr>
          <w:ilvl w:val="0"/>
          <w:numId w:val="8"/>
        </w:numPr>
      </w:pPr>
      <w:r>
        <w:tab/>
      </w:r>
      <w:r w:rsidR="00D96421">
        <w:t xml:space="preserve">The requirement for </w:t>
      </w:r>
      <w:r w:rsidR="001A1BAE">
        <w:t xml:space="preserve">substantive </w:t>
      </w:r>
      <w:r w:rsidR="00D96421">
        <w:t xml:space="preserve">credit enhancement is intended to address investment designs crafted to appear as a debt </w:t>
      </w:r>
      <w:r w:rsidR="00A715DE">
        <w:t xml:space="preserve">/ bond </w:t>
      </w:r>
      <w:r w:rsidR="00D96421">
        <w:t xml:space="preserve">structure for reporting and RBC purposes, but for which the holder does not have a </w:t>
      </w:r>
      <w:r w:rsidR="009B3B77">
        <w:t xml:space="preserve">“more than nominal” </w:t>
      </w:r>
      <w:r w:rsidR="00D96421">
        <w:t>change to the risk or reward profile th</w:t>
      </w:r>
      <w:r w:rsidR="003C5E11">
        <w:t>a</w:t>
      </w:r>
      <w:r w:rsidR="00D96421">
        <w:t>n if they</w:t>
      </w:r>
      <w:r w:rsidR="00337763">
        <w:t xml:space="preserve"> </w:t>
      </w:r>
      <w:r w:rsidR="00D96421">
        <w:t xml:space="preserve">held the underlying investment directly. This guidance prevents using a specifically designed legal form (such as </w:t>
      </w:r>
      <w:r w:rsidR="00A45D21">
        <w:t xml:space="preserve">transferring assets to </w:t>
      </w:r>
      <w:r w:rsidR="00D96421">
        <w:t>an SPV</w:t>
      </w:r>
      <w:r w:rsidR="0090531A">
        <w:t xml:space="preserve"> and acquiring an SPV-issued note</w:t>
      </w:r>
      <w:r w:rsidR="00D96421">
        <w:t>)</w:t>
      </w:r>
      <w:r w:rsidR="00207A6E">
        <w:t>, but which lacks any economic substance,</w:t>
      </w:r>
      <w:r w:rsidR="00D96421">
        <w:t xml:space="preserve"> to obtain favorable measurement and RBC impact or to avoid </w:t>
      </w:r>
      <w:proofErr w:type="spellStart"/>
      <w:r w:rsidR="00D96421">
        <w:t>nonadmittance</w:t>
      </w:r>
      <w:proofErr w:type="spellEnd"/>
      <w:r w:rsidR="004F2DF2">
        <w:t xml:space="preserve"> </w:t>
      </w:r>
      <w:r w:rsidR="0090531A">
        <w:t xml:space="preserve">that would occur if the assets </w:t>
      </w:r>
      <w:r w:rsidR="00487F28">
        <w:t xml:space="preserve">were </w:t>
      </w:r>
      <w:r w:rsidR="00E03CCD">
        <w:t xml:space="preserve">directly </w:t>
      </w:r>
      <w:r w:rsidR="00487F28">
        <w:t>held by the reporting entity</w:t>
      </w:r>
      <w:r w:rsidR="00D96421">
        <w:t xml:space="preserve">. </w:t>
      </w:r>
    </w:p>
    <w:p w14:paraId="358931AE" w14:textId="1846ED97" w:rsidR="0068792D" w:rsidRDefault="007C3436" w:rsidP="00653442">
      <w:pPr>
        <w:pStyle w:val="ListContinue"/>
        <w:numPr>
          <w:ilvl w:val="0"/>
          <w:numId w:val="8"/>
        </w:numPr>
      </w:pPr>
      <w:r>
        <w:lastRenderedPageBreak/>
        <w:tab/>
      </w:r>
      <w:r w:rsidR="0068792D">
        <w:t xml:space="preserve">The intent of the “substantive” threshold </w:t>
      </w:r>
      <w:r w:rsidR="003D417D">
        <w:rPr>
          <w:szCs w:val="22"/>
        </w:rPr>
        <w:t>requiring the holder to be in a different economic position is to distinguish qualifying bonds from instruments with equity-like characteristics or where the substance of the transaction is more closely aligned with that of the underlying collateral. To qualify as a bond under this standard, there is a requirement that there are substantive credit enhancements within the structure that absorb losses before the debt instrument being evaluated would be expected to absorb losses. This is inherent in the context of an Issuer Credit Obligation as the owners of the equity in the operating entity are the first to absorb any variability in performance of the operating entity. The same concept applies to asset-backed securities. If substantive credit enhancement did not exist, the substance of the investment would be more closely aligned with that of the underlying collateral than that of a bond. Credit enhancement that is merely nominal or lacks economic substance does not put a holder in a different economic position.</w:t>
      </w:r>
    </w:p>
    <w:p w14:paraId="49E15911" w14:textId="47C54B02" w:rsidR="00D96421" w:rsidRDefault="007C3436" w:rsidP="00653442">
      <w:pPr>
        <w:pStyle w:val="ListContinue"/>
        <w:numPr>
          <w:ilvl w:val="0"/>
          <w:numId w:val="8"/>
        </w:numPr>
      </w:pPr>
      <w:r>
        <w:tab/>
      </w:r>
      <w:r w:rsidR="00136B0B">
        <w:t>The original exposure (May 202</w:t>
      </w:r>
      <w:r w:rsidR="002A1D6E">
        <w:t xml:space="preserve">1) detailed this ABS requirement as a “sufficient” credit </w:t>
      </w:r>
      <w:r w:rsidR="00921E29">
        <w:t>enhancement</w:t>
      </w:r>
      <w:r w:rsidR="002A1D6E">
        <w:t xml:space="preserve"> and detailed the provision as </w:t>
      </w:r>
      <w:r w:rsidR="00D96421">
        <w:rPr>
          <w:szCs w:val="22"/>
        </w:rPr>
        <w:t xml:space="preserve">the level of credit enhancement a market participant (i.e., reasonable investor) would conclude is expected to absorb losses (or decreases in cash flows) to the same degree as other debt instruments of similar quality, under a range of stress scenarios (i.e., scenarios are similar to stress scenarios performed for other debt instruments of the same quality). </w:t>
      </w:r>
      <w:r w:rsidR="00A40F26">
        <w:rPr>
          <w:szCs w:val="22"/>
        </w:rPr>
        <w:t>This original proposal noted that l</w:t>
      </w:r>
      <w:r w:rsidR="00D96421">
        <w:rPr>
          <w:szCs w:val="22"/>
        </w:rPr>
        <w:t xml:space="preserve">osses are those a market participant would estimate </w:t>
      </w:r>
      <w:r w:rsidR="00083B6A">
        <w:rPr>
          <w:szCs w:val="22"/>
        </w:rPr>
        <w:t>with consideration of</w:t>
      </w:r>
      <w:r w:rsidR="00D96421">
        <w:rPr>
          <w:szCs w:val="22"/>
        </w:rPr>
        <w:t xml:space="preserve"> historical losses (including loss recoveries) on similar collateral, current market conditions, reasonable and supportable forecasts, and prepayment assumptions associated with the collateral. Excluded from the estimate of expected losses are historical gains on similar collateral and expected market appreciation on the collateral.</w:t>
      </w:r>
      <w:r w:rsidR="008412AE">
        <w:rPr>
          <w:szCs w:val="22"/>
        </w:rPr>
        <w:t xml:space="preserve"> After further </w:t>
      </w:r>
      <w:r w:rsidR="00207A6E">
        <w:rPr>
          <w:szCs w:val="22"/>
        </w:rPr>
        <w:t xml:space="preserve">discussion </w:t>
      </w:r>
      <w:r w:rsidR="008412AE">
        <w:rPr>
          <w:szCs w:val="22"/>
        </w:rPr>
        <w:t>of th</w:t>
      </w:r>
      <w:r w:rsidR="00207A6E">
        <w:rPr>
          <w:szCs w:val="22"/>
        </w:rPr>
        <w:t>is concept</w:t>
      </w:r>
      <w:r w:rsidR="008412AE">
        <w:rPr>
          <w:szCs w:val="22"/>
        </w:rPr>
        <w:t xml:space="preserve">, it was identified that </w:t>
      </w:r>
      <w:r w:rsidR="00207A6E">
        <w:rPr>
          <w:szCs w:val="22"/>
        </w:rPr>
        <w:t xml:space="preserve">the term sufficient and its proposed definition implies a quantitative assessment of credit quality is required. As a result, the proposed concept could be interpreted to mean that a reperformance of the credit underwriting process would be needed to support accounting classification, which is not the intent and could be seen to violate the policy that credit ratings not determine accounting classification, as well as introduce an administrative reporting burden that is both duplicative and lacking any added value. Further, </w:t>
      </w:r>
      <w:r w:rsidR="008412AE">
        <w:rPr>
          <w:szCs w:val="22"/>
        </w:rPr>
        <w:t xml:space="preserve">a misinterpretation </w:t>
      </w:r>
      <w:r w:rsidR="00B20D55">
        <w:rPr>
          <w:szCs w:val="22"/>
        </w:rPr>
        <w:t xml:space="preserve">could occur that would permit satisfaction of this component if a credit rating or NAIC designation was obtained. </w:t>
      </w:r>
      <w:r w:rsidR="00207A6E">
        <w:rPr>
          <w:szCs w:val="22"/>
        </w:rPr>
        <w:t xml:space="preserve">The intent of the concept is not to address credit quality. Rather, the intent is to require that there must be economic substance to </w:t>
      </w:r>
      <w:r w:rsidR="00236AD1">
        <w:rPr>
          <w:szCs w:val="22"/>
        </w:rPr>
        <w:t xml:space="preserve">support the transformation of the underlying collateral risk, to bond risk. </w:t>
      </w:r>
      <w:r w:rsidR="00FF32D0">
        <w:rPr>
          <w:szCs w:val="22"/>
        </w:rPr>
        <w:t xml:space="preserve">As a result of these discussions, revisions were incorporated to revise the terminology </w:t>
      </w:r>
      <w:r w:rsidR="00236AD1">
        <w:rPr>
          <w:szCs w:val="22"/>
        </w:rPr>
        <w:t xml:space="preserve">and related definition </w:t>
      </w:r>
      <w:r w:rsidR="00FF32D0">
        <w:rPr>
          <w:szCs w:val="22"/>
        </w:rPr>
        <w:t xml:space="preserve">to reflect a </w:t>
      </w:r>
      <w:r w:rsidR="00452604">
        <w:rPr>
          <w:szCs w:val="22"/>
        </w:rPr>
        <w:t>“</w:t>
      </w:r>
      <w:r w:rsidR="00FF32D0">
        <w:rPr>
          <w:szCs w:val="22"/>
        </w:rPr>
        <w:t>substantive credit enhancement</w:t>
      </w:r>
      <w:r w:rsidR="00E03CCD">
        <w:rPr>
          <w:szCs w:val="22"/>
        </w:rPr>
        <w:t>.</w:t>
      </w:r>
      <w:r w:rsidR="00452604">
        <w:rPr>
          <w:szCs w:val="22"/>
        </w:rPr>
        <w:t>”</w:t>
      </w:r>
      <w:r w:rsidR="00FF32D0">
        <w:rPr>
          <w:szCs w:val="22"/>
        </w:rPr>
        <w:t xml:space="preserve"> </w:t>
      </w:r>
      <w:r w:rsidR="00DC382A">
        <w:rPr>
          <w:szCs w:val="22"/>
        </w:rPr>
        <w:t xml:space="preserve">In addition to eliminating </w:t>
      </w:r>
      <w:r w:rsidR="00452604">
        <w:rPr>
          <w:szCs w:val="22"/>
        </w:rPr>
        <w:t xml:space="preserve">a perception that reporting entities could use </w:t>
      </w:r>
      <w:r w:rsidR="00DC382A">
        <w:rPr>
          <w:szCs w:val="22"/>
        </w:rPr>
        <w:t xml:space="preserve">credit ratings </w:t>
      </w:r>
      <w:r w:rsidR="00452604">
        <w:rPr>
          <w:szCs w:val="22"/>
        </w:rPr>
        <w:t>to support t</w:t>
      </w:r>
      <w:r w:rsidR="00DC382A">
        <w:rPr>
          <w:szCs w:val="22"/>
        </w:rPr>
        <w:t xml:space="preserve">his distinction, this guidance incorporates </w:t>
      </w:r>
      <w:proofErr w:type="gramStart"/>
      <w:r w:rsidR="00DC382A">
        <w:rPr>
          <w:szCs w:val="22"/>
        </w:rPr>
        <w:t>principle</w:t>
      </w:r>
      <w:proofErr w:type="gramEnd"/>
      <w:r w:rsidR="00DC382A">
        <w:rPr>
          <w:szCs w:val="22"/>
        </w:rPr>
        <w:t xml:space="preserve"> concepts to ensure that the provision </w:t>
      </w:r>
      <w:r w:rsidR="00452604">
        <w:rPr>
          <w:szCs w:val="22"/>
        </w:rPr>
        <w:t xml:space="preserve">cannot be satisfied with structural elements that are </w:t>
      </w:r>
      <w:r w:rsidR="00DC382A">
        <w:rPr>
          <w:szCs w:val="22"/>
        </w:rPr>
        <w:t>merely nominal</w:t>
      </w:r>
      <w:r w:rsidR="00193B2A">
        <w:rPr>
          <w:szCs w:val="22"/>
        </w:rPr>
        <w:t xml:space="preserve"> or lack economic substance. </w:t>
      </w:r>
    </w:p>
    <w:p w14:paraId="0216C6FD" w14:textId="48DD0C10" w:rsidR="00D96421" w:rsidRDefault="00FA20F6" w:rsidP="00653442">
      <w:pPr>
        <w:pStyle w:val="ListContinue"/>
        <w:numPr>
          <w:ilvl w:val="0"/>
          <w:numId w:val="8"/>
        </w:numPr>
      </w:pPr>
      <w:r>
        <w:tab/>
      </w:r>
      <w:r w:rsidR="00E75DDE">
        <w:t>S</w:t>
      </w:r>
      <w:r w:rsidR="001A69FA">
        <w:t>ubstantive credit enhancement</w:t>
      </w:r>
      <w:r w:rsidR="00E75DDE">
        <w:t xml:space="preserve"> can come in</w:t>
      </w:r>
      <w:r w:rsidR="00D96421">
        <w:t xml:space="preserve"> various f</w:t>
      </w:r>
      <w:r w:rsidR="00E75DDE">
        <w:t>orms</w:t>
      </w:r>
      <w:r w:rsidR="00D96421">
        <w:t xml:space="preserve">, including but not limited to, </w:t>
      </w:r>
      <w:r w:rsidR="00E75DDE">
        <w:t>subordination/</w:t>
      </w:r>
      <w:r w:rsidR="00D96421">
        <w:t xml:space="preserve">overcollateralization, guarantees, </w:t>
      </w:r>
      <w:r w:rsidR="00E75DDE">
        <w:t>or other forms of recourse</w:t>
      </w:r>
      <w:r w:rsidR="00D96421">
        <w:t xml:space="preserve">. </w:t>
      </w:r>
      <w:r w:rsidR="00E75DDE">
        <w:t xml:space="preserve">In whatever form the credit enhancement comes in, it must be of a level of significance that the holder of the debt instrument is in a substantively different position than owning the underlying collateral directly. Evaluation of </w:t>
      </w:r>
      <w:r w:rsidR="00EF5798">
        <w:t>whether a credit enhancement has substance may involve an evaluation of the level of overcollateralization (LTV) or the capacity of whatever form of subordination, guarantee or recourse to absorb collateral losses.</w:t>
      </w:r>
      <w:r w:rsidR="00E75DDE">
        <w:t xml:space="preserve"> </w:t>
      </w:r>
      <w:r w:rsidR="002D3C3D">
        <w:t>As noted</w:t>
      </w:r>
      <w:r w:rsidR="00D96421">
        <w:t xml:space="preserve">, the </w:t>
      </w:r>
      <w:r w:rsidR="00787BFD">
        <w:t>guidance intends to be</w:t>
      </w:r>
      <w:r w:rsidR="00D96421">
        <w:t xml:space="preserve"> specific that an NAIC designation, obtained from either the NAIC </w:t>
      </w:r>
      <w:r w:rsidR="00DF331E">
        <w:t xml:space="preserve">Securities Valuation </w:t>
      </w:r>
      <w:r w:rsidR="00116486">
        <w:t>Office</w:t>
      </w:r>
      <w:r w:rsidR="00DF331E">
        <w:t xml:space="preserve"> (</w:t>
      </w:r>
      <w:r w:rsidR="00D96421">
        <w:t>SVO</w:t>
      </w:r>
      <w:r w:rsidR="00DF331E">
        <w:t>)</w:t>
      </w:r>
      <w:r w:rsidR="00D96421">
        <w:t xml:space="preserve"> or from a Credit Rating Provider (CRP) does not provide standalone evidence to support a </w:t>
      </w:r>
      <w:r w:rsidR="00787BFD">
        <w:t>conclusion that the structure includes a substantive credit enhancement</w:t>
      </w:r>
      <w:r w:rsidR="00D96421">
        <w:t xml:space="preserve">. </w:t>
      </w:r>
      <w:r w:rsidR="00464932">
        <w:t>Although t</w:t>
      </w:r>
      <w:r w:rsidR="00D96421">
        <w:t xml:space="preserve">he presence of independent market validation </w:t>
      </w:r>
      <w:r w:rsidR="00EF5798">
        <w:t xml:space="preserve">may provide evidence supporting the substance of a credit enhancement, </w:t>
      </w:r>
      <w:r w:rsidR="00464932">
        <w:t>that</w:t>
      </w:r>
      <w:r w:rsidR="00D96421">
        <w:t xml:space="preserve"> provision shall not be interpreted to indicate that the presence of an NRSRO rating is </w:t>
      </w:r>
      <w:r w:rsidR="00EF5798">
        <w:t xml:space="preserve">automatic </w:t>
      </w:r>
      <w:r w:rsidR="00D96421">
        <w:t xml:space="preserve">validation that the </w:t>
      </w:r>
      <w:r w:rsidR="00787BFD">
        <w:t xml:space="preserve">substantive </w:t>
      </w:r>
      <w:r w:rsidR="00D96421">
        <w:t xml:space="preserve">threshold </w:t>
      </w:r>
      <w:r w:rsidR="004D1559">
        <w:t>h</w:t>
      </w:r>
      <w:r w:rsidR="00D96421">
        <w:t xml:space="preserve">as been met. </w:t>
      </w:r>
    </w:p>
    <w:p w14:paraId="3EDC8ED5" w14:textId="4FA90366" w:rsidR="00D96421" w:rsidRDefault="000E35A1" w:rsidP="00653442">
      <w:pPr>
        <w:pStyle w:val="ListContinue"/>
        <w:numPr>
          <w:ilvl w:val="0"/>
          <w:numId w:val="8"/>
        </w:numPr>
      </w:pPr>
      <w:r>
        <w:tab/>
      </w:r>
      <w:r w:rsidR="00D96421">
        <w:t xml:space="preserve">The following elements were specifically discussed with regards to the </w:t>
      </w:r>
      <w:r w:rsidR="00787BFD">
        <w:t>requirement for a substantive credit enhancement:</w:t>
      </w:r>
    </w:p>
    <w:p w14:paraId="2E6060B1" w14:textId="734E2FCD" w:rsidR="00D96421" w:rsidRDefault="00D96421" w:rsidP="00653442">
      <w:pPr>
        <w:pStyle w:val="ListContinue"/>
        <w:numPr>
          <w:ilvl w:val="1"/>
          <w:numId w:val="8"/>
        </w:numPr>
      </w:pPr>
      <w:r>
        <w:t xml:space="preserve">Agency-Backed Pass-Through Structures (e.g., RMBS/CMBS): These structures, when they have an agency guarantee, are expected to meet the </w:t>
      </w:r>
      <w:r w:rsidR="00A857EE">
        <w:t>substantive credit enha</w:t>
      </w:r>
      <w:r w:rsidR="003252D4">
        <w:t>n</w:t>
      </w:r>
      <w:r w:rsidR="00A857EE">
        <w:t xml:space="preserve">cement </w:t>
      </w:r>
      <w:r>
        <w:t xml:space="preserve">requirement with little analysis. Although the reporting entity participates on a proportional </w:t>
      </w:r>
      <w:r>
        <w:lastRenderedPageBreak/>
        <w:t xml:space="preserve">basis in the cash flows from the underlying mortgage loans held by the SPV, the reporting entity is in a different economic position than if it owned the underlying mortgages directly because the credit risk has been redistributed and assumed by the agencies. </w:t>
      </w:r>
    </w:p>
    <w:p w14:paraId="426A3294" w14:textId="10606631" w:rsidR="00D96421" w:rsidRDefault="00D96421" w:rsidP="00653442">
      <w:pPr>
        <w:pStyle w:val="ListContinue"/>
        <w:numPr>
          <w:ilvl w:val="1"/>
          <w:numId w:val="8"/>
        </w:numPr>
      </w:pPr>
      <w:r>
        <w:t xml:space="preserve">Non-Agency Backed Pass-Through Structures: </w:t>
      </w:r>
      <w:r w:rsidR="00EF5798">
        <w:t xml:space="preserve">Unlike the above </w:t>
      </w:r>
      <w:r w:rsidR="005734D6">
        <w:t>agency</w:t>
      </w:r>
      <w:r w:rsidR="00EF5798">
        <w:t>-backed example, a pass</w:t>
      </w:r>
      <w:r w:rsidR="008C73B4">
        <w:t>-</w:t>
      </w:r>
      <w:r w:rsidR="00EF5798">
        <w:t xml:space="preserve">through </w:t>
      </w:r>
      <w:r w:rsidR="008C73B4">
        <w:t xml:space="preserve">MBS </w:t>
      </w:r>
      <w:r w:rsidR="00EF5798">
        <w:t xml:space="preserve">without a credit enhancement, </w:t>
      </w:r>
      <w:r w:rsidR="008C73B4">
        <w:t>if one were to exist, would</w:t>
      </w:r>
      <w:r w:rsidR="00EF5798">
        <w:t xml:space="preserve"> not put the holder in a different economic position as owning the </w:t>
      </w:r>
      <w:r w:rsidR="008C73B4">
        <w:t>mortgage loans</w:t>
      </w:r>
      <w:r w:rsidR="00EF5798">
        <w:t xml:space="preserve"> directly</w:t>
      </w:r>
      <w:r w:rsidR="008C73B4">
        <w:t xml:space="preserve"> as they would participate proportionally in the first dollar of losses on the underlying loans.</w:t>
      </w:r>
      <w:r w:rsidR="00EF5798">
        <w:t xml:space="preserve"> </w:t>
      </w:r>
      <w:r>
        <w:t xml:space="preserve">Pursuant to the intent of the </w:t>
      </w:r>
      <w:r w:rsidR="001A6EBE">
        <w:t xml:space="preserve">overall Schedule D-1 project and </w:t>
      </w:r>
      <w:r w:rsidR="00C748B4">
        <w:t xml:space="preserve">required </w:t>
      </w:r>
      <w:r w:rsidR="00A857EE">
        <w:t>substantive credit enhancement</w:t>
      </w:r>
      <w:r>
        <w:t xml:space="preserve">, the guidance does not permit use of an SPV to </w:t>
      </w:r>
      <w:r w:rsidR="008C73B4">
        <w:t xml:space="preserve">recharacterize an asset to qualify for </w:t>
      </w:r>
      <w:r>
        <w:t>Schedule D</w:t>
      </w:r>
      <w:r w:rsidR="00730F4C">
        <w:t>-</w:t>
      </w:r>
      <w:r>
        <w:t>1 reporting</w:t>
      </w:r>
      <w:r w:rsidR="008C73B4">
        <w:t xml:space="preserve"> if the holder is in the same economic position as</w:t>
      </w:r>
      <w:r>
        <w:t xml:space="preserve"> holding the </w:t>
      </w:r>
      <w:r w:rsidR="008C73B4">
        <w:t xml:space="preserve">underlying </w:t>
      </w:r>
      <w:r>
        <w:t xml:space="preserve">investments </w:t>
      </w:r>
      <w:r w:rsidR="008C73B4">
        <w:t>directly</w:t>
      </w:r>
      <w:r>
        <w:t xml:space="preserve">. </w:t>
      </w:r>
      <w:r w:rsidR="008C73B4">
        <w:t xml:space="preserve">This would apply to any type of underlying asset. </w:t>
      </w:r>
      <w:r w:rsidR="00B11CF8">
        <w:t xml:space="preserve">In contrast, if the holder of the debt instrument held a senior interest in the pool of loans, through existence of a subordinated tranche for example, the holder may conclude that it is in a different economic position, provided the subordination is determined to be substantive. </w:t>
      </w:r>
    </w:p>
    <w:p w14:paraId="7F232E28" w14:textId="2A77F98F" w:rsidR="00D96421" w:rsidRDefault="00D96421" w:rsidP="00653442">
      <w:pPr>
        <w:pStyle w:val="ListContinue"/>
        <w:numPr>
          <w:ilvl w:val="1"/>
          <w:numId w:val="8"/>
        </w:numPr>
        <w:rPr>
          <w:u w:val="single"/>
        </w:rPr>
      </w:pPr>
      <w:r w:rsidRPr="00561F10">
        <w:t>Loan-To-Value (LTV) Assessments: An assessment of LTV at origination may provide</w:t>
      </w:r>
      <w:r>
        <w:t xml:space="preserve"> evidence of </w:t>
      </w:r>
      <w:r w:rsidR="004A7D7E">
        <w:t xml:space="preserve">substantive credit enhancement through </w:t>
      </w:r>
      <w:r>
        <w:t xml:space="preserve">overcollateralization. The review should be a holistic assessment, evaluating the expected LTV over the life of the transaction, in conjunction with the liquidity and market value volatility of the underlying collateral, particularly in points in time when the underlying equipment is expected to be off-lease or at the time of maturity if refinancing or sale is required. It is appropriate to consider any expected economic depreciation, but it is not appropriate to factor in any expected economic appreciation. Although an expected decline in </w:t>
      </w:r>
      <w:r w:rsidR="000B1862">
        <w:t xml:space="preserve">the </w:t>
      </w:r>
      <w:r>
        <w:t xml:space="preserve">LTV ratio may support </w:t>
      </w:r>
      <w:r w:rsidR="009D7869">
        <w:t>the</w:t>
      </w:r>
      <w:r w:rsidR="004A7D7E">
        <w:t xml:space="preserve"> presence of a credit enhancement</w:t>
      </w:r>
      <w:r>
        <w:t xml:space="preserve">, a declining LTV is not required, and an increasing LTV is not prohibited, </w:t>
      </w:r>
      <w:proofErr w:type="gramStart"/>
      <w:r>
        <w:t>as long as</w:t>
      </w:r>
      <w:proofErr w:type="gramEnd"/>
      <w:r>
        <w:t xml:space="preserve"> the structure continues to provide </w:t>
      </w:r>
      <w:r w:rsidR="004A7D7E">
        <w:t>a substantive</w:t>
      </w:r>
      <w:r>
        <w:t xml:space="preserve"> credit enhancement. An expected high LTV at maturity, relative to the market value volatility of the underlying collateral, is considered to lack </w:t>
      </w:r>
      <w:r w:rsidR="004A7D7E">
        <w:t xml:space="preserve">substantive </w:t>
      </w:r>
      <w:r>
        <w:t xml:space="preserve">overcollateralization and would require other forms of credit enhancement </w:t>
      </w:r>
      <w:proofErr w:type="gramStart"/>
      <w:r w:rsidR="004A7D7E">
        <w:t>in order to</w:t>
      </w:r>
      <w:proofErr w:type="gramEnd"/>
      <w:r w:rsidR="004A7D7E">
        <w:t xml:space="preserve"> meet the substantive credit enhancement criteria</w:t>
      </w:r>
      <w:r>
        <w:t>.</w:t>
      </w:r>
      <w:r w:rsidRPr="003C181D">
        <w:rPr>
          <w:u w:val="single"/>
        </w:rPr>
        <w:t xml:space="preserve"> </w:t>
      </w:r>
    </w:p>
    <w:p w14:paraId="2F034E2D" w14:textId="41B5E1AB" w:rsidR="001271E5" w:rsidRPr="003C181D" w:rsidRDefault="00895800" w:rsidP="00653442">
      <w:pPr>
        <w:pStyle w:val="ListContinue"/>
        <w:numPr>
          <w:ilvl w:val="1"/>
          <w:numId w:val="8"/>
        </w:numPr>
        <w:rPr>
          <w:u w:val="single"/>
        </w:rPr>
      </w:pPr>
      <w:r w:rsidRPr="0094554C">
        <w:t xml:space="preserve">The first loss position may be issued as part of the securitization in the form of debt or equity </w:t>
      </w:r>
      <w:r w:rsidR="00E16FCB" w:rsidRPr="0094554C">
        <w:t>interest,</w:t>
      </w:r>
      <w:r w:rsidRPr="0094554C">
        <w:t xml:space="preserve"> or it may be retained by the sponsor and not be issued as part of the securitization.</w:t>
      </w:r>
      <w:r w:rsidR="00DB7A20" w:rsidRPr="0094554C">
        <w:t xml:space="preserve"> The holder of the loss position, or whether it is issued as a tranche or retained by the issuer,</w:t>
      </w:r>
      <w:r w:rsidR="00843454" w:rsidRPr="0094554C">
        <w:t xml:space="preserve"> does not impact the determination of whether the loss position provides </w:t>
      </w:r>
      <w:r w:rsidR="002C1CA3" w:rsidRPr="0094554C">
        <w:t xml:space="preserve">substantive credit enhancement. </w:t>
      </w:r>
      <w:r w:rsidR="00E16FCB" w:rsidRPr="0094554C">
        <w:t xml:space="preserve">Rather, the </w:t>
      </w:r>
      <w:r w:rsidR="00B21398" w:rsidRPr="0094554C">
        <w:t xml:space="preserve">assessment focuses on whether </w:t>
      </w:r>
      <w:r w:rsidR="00B21398">
        <w:t>the holder of the debt instrument is in a substantively different position than owning the underlying collateral directly</w:t>
      </w:r>
      <w:r w:rsidR="002D3896">
        <w:t xml:space="preserve">. This assessment </w:t>
      </w:r>
      <w:r w:rsidR="00050240">
        <w:t>include consideration</w:t>
      </w:r>
      <w:r w:rsidR="002D3896">
        <w:t xml:space="preserve"> on the first loss position</w:t>
      </w:r>
      <w:r w:rsidR="00050240">
        <w:t xml:space="preserve"> </w:t>
      </w:r>
      <w:r w:rsidR="002D3896">
        <w:t>(or more senior positions</w:t>
      </w:r>
      <w:r w:rsidR="00050240">
        <w:t xml:space="preserve">, if the first loss position is not sufficient) regardless of </w:t>
      </w:r>
      <w:r w:rsidR="00C54C46">
        <w:t>the</w:t>
      </w:r>
      <w:r w:rsidR="00050240">
        <w:t xml:space="preserve"> holder of the loss positions. </w:t>
      </w:r>
      <w:ins w:id="218" w:author="Gann, Julie" w:date="2022-11-09T12:20:00Z">
        <w:r w:rsidR="00070CE9">
          <w:t xml:space="preserve">If the first loss position </w:t>
        </w:r>
        <w:r w:rsidR="00D07E85">
          <w:t xml:space="preserve">(or a more senior position(s), if the first loss position(s) lacks contractual </w:t>
        </w:r>
      </w:ins>
      <w:ins w:id="219" w:author="Gann, Julie" w:date="2022-11-09T12:22:00Z">
        <w:r w:rsidR="002D3AB3">
          <w:t>payments</w:t>
        </w:r>
      </w:ins>
      <w:ins w:id="220" w:author="Gann, Julie" w:date="2022-11-09T12:20:00Z">
        <w:r w:rsidR="00D07E85">
          <w:t xml:space="preserve"> along with a substantive credit enhancement) </w:t>
        </w:r>
        <w:r w:rsidR="009A5D9D">
          <w:t>is issued as part of the securitization and does not</w:t>
        </w:r>
      </w:ins>
      <w:ins w:id="221" w:author="Gann, Julie" w:date="2022-11-09T12:21:00Z">
        <w:r w:rsidR="009A5D9D">
          <w:t xml:space="preserve"> have contractual principal and interest payments along with substantive credit enhancement and is held by a reporting entity</w:t>
        </w:r>
        <w:r w:rsidR="002D3AB3">
          <w:t xml:space="preserve">, the investment(s) does not qualify for reporting as a bond and should be reported as a non-bond security pursuant to </w:t>
        </w:r>
        <w:r w:rsidR="002D3AB3" w:rsidRPr="002D3AB3">
          <w:rPr>
            <w:i/>
            <w:iCs/>
          </w:rPr>
          <w:t>SSAP No. 21R—Other Admitted Assets</w:t>
        </w:r>
        <w:r w:rsidR="002D3AB3">
          <w:t xml:space="preserve">. </w:t>
        </w:r>
      </w:ins>
    </w:p>
    <w:p w14:paraId="745562E3" w14:textId="7DD1F580" w:rsidR="001D6BFC" w:rsidRDefault="00877FA5" w:rsidP="00653442">
      <w:pPr>
        <w:pStyle w:val="ListContinue"/>
        <w:numPr>
          <w:ilvl w:val="0"/>
          <w:numId w:val="8"/>
        </w:numPr>
        <w:tabs>
          <w:tab w:val="clear" w:pos="360"/>
          <w:tab w:val="num" w:pos="0"/>
        </w:tabs>
      </w:pPr>
      <w:r w:rsidRPr="00194574">
        <w:rPr>
          <w:u w:val="single"/>
        </w:rPr>
        <w:t>Meaningful Level of Cash Flows to Service Debt</w:t>
      </w:r>
      <w:r w:rsidR="0097661E">
        <w:t xml:space="preserve">: </w:t>
      </w:r>
      <w:r w:rsidR="001D6BFC">
        <w:t xml:space="preserve">The </w:t>
      </w:r>
      <w:r w:rsidR="006E489C">
        <w:t>element</w:t>
      </w:r>
      <w:r w:rsidR="001D6BFC">
        <w:t xml:space="preserve"> for </w:t>
      </w:r>
      <w:r w:rsidR="00281AE6">
        <w:t>meaning</w:t>
      </w:r>
      <w:r w:rsidR="000B1862">
        <w:t>ful</w:t>
      </w:r>
      <w:r w:rsidR="00281AE6">
        <w:t xml:space="preserve"> cash flow generation is only a requirement for ABS that are backed by non-financial assets. </w:t>
      </w:r>
      <w:r w:rsidR="001415AD">
        <w:t xml:space="preserve">ABS designs backed by financial assets, when there is no future </w:t>
      </w:r>
      <w:r w:rsidR="00B30C39">
        <w:t>performance</w:t>
      </w:r>
      <w:r w:rsidR="001415AD">
        <w:t xml:space="preserve"> obligation </w:t>
      </w:r>
      <w:r w:rsidR="009A7CC9">
        <w:t>outside of default risk that could impact the ability to generate cash flows to service the debt</w:t>
      </w:r>
      <w:r w:rsidR="004770B6">
        <w:t>,</w:t>
      </w:r>
      <w:r w:rsidR="009A7CC9">
        <w:t xml:space="preserve"> </w:t>
      </w:r>
      <w:r w:rsidR="00B30C39">
        <w:t xml:space="preserve">are not required to be assessed under the meaningful cash flow requirement. </w:t>
      </w:r>
    </w:p>
    <w:p w14:paraId="527A7EDE" w14:textId="4A7E0B7D" w:rsidR="00D765D6" w:rsidRDefault="0097661E" w:rsidP="00653442">
      <w:pPr>
        <w:pStyle w:val="ListContinue"/>
        <w:numPr>
          <w:ilvl w:val="0"/>
          <w:numId w:val="8"/>
        </w:numPr>
      </w:pPr>
      <w:r>
        <w:lastRenderedPageBreak/>
        <w:tab/>
      </w:r>
      <w:r w:rsidR="00063851">
        <w:t>To qualify as an ABS</w:t>
      </w:r>
      <w:r w:rsidR="00D765D6" w:rsidRPr="00063851">
        <w:t>,</w:t>
      </w:r>
      <w:r w:rsidR="00D765D6">
        <w:t xml:space="preserve"> there must be a meaningful level of cash flows generated from non-financial assets backing an ABS to service the debt, other </w:t>
      </w:r>
      <w:r w:rsidR="001170B0">
        <w:t xml:space="preserve">than </w:t>
      </w:r>
      <w:r w:rsidR="00D765D6">
        <w:t xml:space="preserve">through the sale or refinancing of the assets. The </w:t>
      </w:r>
      <w:r w:rsidR="00813518">
        <w:t xml:space="preserve">evaluation </w:t>
      </w:r>
      <w:r w:rsidR="00D765D6">
        <w:t xml:space="preserve">is specific to each transaction and should consider the market volatility and remarketing potential of the underlying collateral, the variability of the cash flows produced, as well as the diversification of the source of cash flows within the structure. The main intent of this guidance is to ensure that </w:t>
      </w:r>
      <w:r w:rsidR="003D2F34">
        <w:t xml:space="preserve">non-financial assets supporting </w:t>
      </w:r>
      <w:r w:rsidR="00D765D6">
        <w:t>structures reported as bonds on Schedule D-1</w:t>
      </w:r>
      <w:r w:rsidR="003D2F34">
        <w:t xml:space="preserve"> </w:t>
      </w:r>
      <w:r w:rsidR="00D765D6">
        <w:t xml:space="preserve">encompass a level of “cash generation” that is </w:t>
      </w:r>
      <w:r w:rsidR="0006601A">
        <w:t xml:space="preserve">conducive to servicing </w:t>
      </w:r>
      <w:r w:rsidR="00D765D6">
        <w:t>traditional bond</w:t>
      </w:r>
      <w:r w:rsidR="0006601A">
        <w:t>-like cash flows</w:t>
      </w:r>
      <w:r w:rsidR="00D765D6">
        <w:t xml:space="preserve">. </w:t>
      </w:r>
    </w:p>
    <w:p w14:paraId="4061EA55" w14:textId="5F5B4225" w:rsidR="00D765D6" w:rsidRDefault="00E2501D" w:rsidP="00653442">
      <w:pPr>
        <w:pStyle w:val="ListContinue"/>
        <w:numPr>
          <w:ilvl w:val="0"/>
          <w:numId w:val="8"/>
        </w:numPr>
      </w:pPr>
      <w:r>
        <w:tab/>
        <w:t xml:space="preserve">Consistent with the </w:t>
      </w:r>
      <w:r w:rsidR="00460391">
        <w:t xml:space="preserve">substance </w:t>
      </w:r>
      <w:r>
        <w:t>theme of the principles-based bond proposal, t</w:t>
      </w:r>
      <w:r w:rsidR="00D765D6">
        <w:t>his guidance intends to prohibit situations in which the legal form of an investment is utilized to receive favorable accounting and reporting treatment</w:t>
      </w:r>
      <w:r w:rsidR="0006601A">
        <w:t>, while the primary non-payment risk is the point-in-time valuation of an underlying asset</w:t>
      </w:r>
      <w:r w:rsidR="00D765D6">
        <w:t xml:space="preserve">. The prior guidance in SSAP No. 43R that focused on placing collateral assets in trust, with the SPV issuing a debt instrument, enabled situations in which non-cash generating </w:t>
      </w:r>
      <w:r w:rsidR="003471A0">
        <w:t>structures</w:t>
      </w:r>
      <w:r w:rsidR="00D765D6">
        <w:t xml:space="preserve"> could be reported as bonds on Schedule D-1. As </w:t>
      </w:r>
      <w:r w:rsidR="00A35793">
        <w:t>a simple</w:t>
      </w:r>
      <w:r w:rsidR="00D765D6">
        <w:t xml:space="preserve"> example, this guidance prevents artwork from being captured as the collateral backing a debt instrument issued by an SPV, with the reporting entity then reporting </w:t>
      </w:r>
      <w:r w:rsidR="00BE26BF">
        <w:t>the</w:t>
      </w:r>
      <w:r w:rsidR="00805DBA">
        <w:t xml:space="preserve"> SPV-issued note as </w:t>
      </w:r>
      <w:r w:rsidR="00D765D6">
        <w:t xml:space="preserve">a bond investment that reflects </w:t>
      </w:r>
      <w:r w:rsidR="00035F64">
        <w:t xml:space="preserve">the expected </w:t>
      </w:r>
      <w:r w:rsidR="00D765D6">
        <w:t xml:space="preserve">future </w:t>
      </w:r>
      <w:r w:rsidR="00035F64">
        <w:t xml:space="preserve">value </w:t>
      </w:r>
      <w:r w:rsidR="00D765D6">
        <w:t xml:space="preserve">that will be received upon the ultimate sale of the artwork. </w:t>
      </w:r>
    </w:p>
    <w:p w14:paraId="07679700" w14:textId="7E47C5B9" w:rsidR="00D765D6" w:rsidRPr="00C075D8" w:rsidRDefault="006775D6" w:rsidP="00653442">
      <w:pPr>
        <w:pStyle w:val="ListContinue"/>
        <w:numPr>
          <w:ilvl w:val="0"/>
          <w:numId w:val="8"/>
        </w:numPr>
      </w:pPr>
      <w:r>
        <w:tab/>
      </w:r>
      <w:r w:rsidR="00D765D6">
        <w:t>The guidance requires meaningful cash generation to satisfy the debt instrument throughout the duration of the debt term. The timing of the cash generation, at points prior to maturity</w:t>
      </w:r>
      <w:r w:rsidR="00C34B75">
        <w:t xml:space="preserve"> of the investment</w:t>
      </w:r>
      <w:r w:rsidR="00D765D6">
        <w:t>, is a key element as it intends to specifically exclude transactions in which the underlying assets must be sold or refinanced at maturity to produce cash to meet the meaningful requirement. However, th</w:t>
      </w:r>
      <w:r w:rsidR="006B783C">
        <w:t>is</w:t>
      </w:r>
      <w:r w:rsidR="00D765D6">
        <w:t xml:space="preserve"> restriction is not intended to automatically exclude </w:t>
      </w:r>
      <w:r w:rsidR="003E0727">
        <w:t xml:space="preserve">all </w:t>
      </w:r>
      <w:r w:rsidR="00D765D6">
        <w:t xml:space="preserve">structures that may incorporate collateral </w:t>
      </w:r>
      <w:r w:rsidR="006B783C">
        <w:t xml:space="preserve">asset </w:t>
      </w:r>
      <w:r w:rsidR="00D765D6">
        <w:t xml:space="preserve">sales or </w:t>
      </w:r>
      <w:r w:rsidR="004F2B2D">
        <w:t>refinancing</w:t>
      </w:r>
      <w:r w:rsidR="00D765D6">
        <w:t xml:space="preserve"> throughout the debt duration as part of the expected cash generation. An example could be the securitization of short-term rental car receivables. Such a design could encompass both the rental car lease payments as well as periodic sales of the rental cars as the means to generate meaningful cash flows to service the debt. This design</w:t>
      </w:r>
      <w:r w:rsidR="00C617EA">
        <w:t xml:space="preserve">, with planned periodic sales </w:t>
      </w:r>
      <w:r w:rsidR="005A0C0C">
        <w:t xml:space="preserve">of the </w:t>
      </w:r>
      <w:r w:rsidR="006F594D">
        <w:t xml:space="preserve">non-financial collateral assets </w:t>
      </w:r>
      <w:r w:rsidR="00C617EA">
        <w:t>over the debt term,</w:t>
      </w:r>
      <w:r w:rsidR="00D765D6">
        <w:t xml:space="preserve"> is distinctly different than a structure in which cash flows are not meaningfully generated over the course of the debt term</w:t>
      </w:r>
      <w:r w:rsidR="00BA6F4F">
        <w:t xml:space="preserve"> and would rely </w:t>
      </w:r>
      <w:r w:rsidR="006B0E29">
        <w:t xml:space="preserve">predominantly </w:t>
      </w:r>
      <w:r w:rsidR="00BA6F4F">
        <w:t xml:space="preserve">on the sale </w:t>
      </w:r>
      <w:r w:rsidR="00E74D46">
        <w:t xml:space="preserve">or refinancing </w:t>
      </w:r>
      <w:r w:rsidR="00843516">
        <w:t>of the underlying collateral at maturity</w:t>
      </w:r>
      <w:r w:rsidR="00E74D46">
        <w:t xml:space="preserve"> to satisfy the debt obligation</w:t>
      </w:r>
      <w:r w:rsidR="00D765D6">
        <w:t xml:space="preserve">. This restriction also does not exclude all structures that </w:t>
      </w:r>
      <w:r w:rsidR="00FB5FDA">
        <w:t>have</w:t>
      </w:r>
      <w:r w:rsidR="0006601A">
        <w:t xml:space="preserve"> any </w:t>
      </w:r>
      <w:proofErr w:type="gramStart"/>
      <w:r w:rsidR="0006601A">
        <w:t>amount</w:t>
      </w:r>
      <w:proofErr w:type="gramEnd"/>
      <w:r w:rsidR="0006601A">
        <w:t xml:space="preserve"> of</w:t>
      </w:r>
      <w:r w:rsidR="00D765D6">
        <w:t xml:space="preserve"> sales or refinancing at the end of the debt term. Such investments </w:t>
      </w:r>
      <w:r w:rsidR="00FB5FDA">
        <w:t xml:space="preserve">can </w:t>
      </w:r>
      <w:r w:rsidR="00D765D6">
        <w:t xml:space="preserve">qualify for Schedule D-1 reporting if they meet the meaningful cash generation criteria </w:t>
      </w:r>
      <w:r w:rsidR="00D765D6" w:rsidRPr="00C075D8">
        <w:t>throughout the term of the instrument</w:t>
      </w:r>
      <w:r w:rsidR="00FB5FDA">
        <w:t xml:space="preserve"> </w:t>
      </w:r>
      <w:r w:rsidR="003E0727">
        <w:t>other than through</w:t>
      </w:r>
      <w:r w:rsidR="00FB5FDA">
        <w:t xml:space="preserve"> the sale/refinancing at maturity</w:t>
      </w:r>
      <w:r w:rsidR="00D765D6" w:rsidRPr="00C075D8">
        <w:t xml:space="preserve">. </w:t>
      </w:r>
    </w:p>
    <w:p w14:paraId="2C187F7E" w14:textId="083AFEFF" w:rsidR="00D765D6" w:rsidRPr="000B5DD3" w:rsidRDefault="008E5EC9" w:rsidP="00653442">
      <w:pPr>
        <w:pStyle w:val="ListContinue"/>
        <w:numPr>
          <w:ilvl w:val="0"/>
          <w:numId w:val="8"/>
        </w:numPr>
      </w:pPr>
      <w:r>
        <w:tab/>
      </w:r>
      <w:r w:rsidR="00D765D6" w:rsidRPr="000B5DD3">
        <w:t xml:space="preserve">The assessment of meaningful cash flows may require detailed evaluations as it is not permissible to conclude that the presence of any cash flows generated within the structure will result with the investment reaching the “meaningful” threshold. It is also not </w:t>
      </w:r>
      <w:r w:rsidR="00BA675F" w:rsidRPr="000B5DD3">
        <w:t xml:space="preserve">expected </w:t>
      </w:r>
      <w:r w:rsidR="008D7334" w:rsidRPr="000B5DD3">
        <w:t xml:space="preserve">to </w:t>
      </w:r>
      <w:r w:rsidR="000D5650" w:rsidRPr="000B5DD3">
        <w:t xml:space="preserve">commonly see </w:t>
      </w:r>
      <w:r w:rsidR="007F63C4" w:rsidRPr="000B5DD3">
        <w:t>asset-backed securities</w:t>
      </w:r>
      <w:r w:rsidR="000D5650" w:rsidRPr="000B5DD3">
        <w:t xml:space="preserve"> that include both financial and non-financial collateral. </w:t>
      </w:r>
      <w:r w:rsidR="00C5451B" w:rsidRPr="000B5DD3">
        <w:t xml:space="preserve">Such designs shall be reviewed to determine that the structure </w:t>
      </w:r>
      <w:r w:rsidR="00DF517F" w:rsidRPr="000B5DD3">
        <w:t>is</w:t>
      </w:r>
      <w:r w:rsidR="00C5451B" w:rsidRPr="000B5DD3">
        <w:t xml:space="preserve"> in line with the </w:t>
      </w:r>
      <w:proofErr w:type="gramStart"/>
      <w:r w:rsidR="00C5451B" w:rsidRPr="000B5DD3">
        <w:t>principle</w:t>
      </w:r>
      <w:proofErr w:type="gramEnd"/>
      <w:r w:rsidR="00C5451B" w:rsidRPr="000B5DD3">
        <w:t xml:space="preserve"> intent of the bond definition and </w:t>
      </w:r>
      <w:r w:rsidR="00DF517F" w:rsidRPr="000B5DD3">
        <w:t>has not been</w:t>
      </w:r>
      <w:r w:rsidR="00C5451B" w:rsidRPr="000B5DD3">
        <w:t xml:space="preserve"> </w:t>
      </w:r>
      <w:r w:rsidR="00702F7B" w:rsidRPr="000B5DD3">
        <w:t xml:space="preserve">developed to circumvent </w:t>
      </w:r>
      <w:r w:rsidR="004A28F8" w:rsidRPr="000B5DD3">
        <w:t xml:space="preserve">separate assessment </w:t>
      </w:r>
      <w:r w:rsidR="00DF517F" w:rsidRPr="000B5DD3">
        <w:t xml:space="preserve">or reporting </w:t>
      </w:r>
      <w:r w:rsidR="004A28F8" w:rsidRPr="000B5DD3">
        <w:t xml:space="preserve">of non-financial asset components. </w:t>
      </w:r>
      <w:r w:rsidR="00553DDD" w:rsidRPr="000B5DD3">
        <w:t>A</w:t>
      </w:r>
      <w:r w:rsidR="004A28F8" w:rsidRPr="000B5DD3">
        <w:t xml:space="preserve">s a simplistic example, </w:t>
      </w:r>
      <w:r w:rsidR="00CB71C7" w:rsidRPr="000B5DD3">
        <w:t xml:space="preserve">including mortgage-backed securities </w:t>
      </w:r>
      <w:r w:rsidR="00553DDD" w:rsidRPr="000B5DD3">
        <w:t xml:space="preserve">and artwork in a single structure, and identifying that the </w:t>
      </w:r>
      <w:r w:rsidR="00503AFD" w:rsidRPr="000B5DD3">
        <w:t xml:space="preserve">cash flows of the MBS </w:t>
      </w:r>
      <w:proofErr w:type="gramStart"/>
      <w:r w:rsidR="00503AFD" w:rsidRPr="000B5DD3">
        <w:t>satisfies</w:t>
      </w:r>
      <w:proofErr w:type="gramEnd"/>
      <w:r w:rsidR="00503AFD" w:rsidRPr="000B5DD3">
        <w:t xml:space="preserve"> the meaningful threshold, </w:t>
      </w:r>
      <w:r w:rsidR="006C791A" w:rsidRPr="000B5DD3">
        <w:t>with the</w:t>
      </w:r>
      <w:r w:rsidR="00503AFD" w:rsidRPr="000B5DD3">
        <w:t xml:space="preserve"> artwork represent</w:t>
      </w:r>
      <w:r w:rsidR="006C791A" w:rsidRPr="000B5DD3">
        <w:t>ing</w:t>
      </w:r>
      <w:r w:rsidR="00503AFD" w:rsidRPr="000B5DD3">
        <w:t xml:space="preserve"> a minimal residual element, </w:t>
      </w:r>
      <w:r w:rsidR="00DD410D" w:rsidRPr="000B5DD3">
        <w:t xml:space="preserve">so that the full structure qualifies for Schedule D-1 reporting </w:t>
      </w:r>
      <w:r w:rsidR="00503AFD" w:rsidRPr="000B5DD3">
        <w:t>is not reflective of the intent of the principles-based standard.</w:t>
      </w:r>
      <w:r w:rsidR="006C791A" w:rsidRPr="000B5DD3">
        <w:t xml:space="preserve"> </w:t>
      </w:r>
      <w:r w:rsidR="00DD410D" w:rsidRPr="000B5DD3">
        <w:t>If there are instances in which financial asset and non-financial asset</w:t>
      </w:r>
      <w:r w:rsidR="00721BE4" w:rsidRPr="000B5DD3">
        <w:t xml:space="preserve"> collateral </w:t>
      </w:r>
      <w:r w:rsidR="00F82F8D" w:rsidRPr="000B5DD3">
        <w:t>are</w:t>
      </w:r>
      <w:r w:rsidR="00721BE4" w:rsidRPr="000B5DD3">
        <w:t xml:space="preserve"> combined in a single </w:t>
      </w:r>
      <w:r w:rsidR="007F63C4" w:rsidRPr="000B5DD3">
        <w:t xml:space="preserve">asset-backed </w:t>
      </w:r>
      <w:r w:rsidR="00721BE4" w:rsidRPr="000B5DD3">
        <w:t>structure,</w:t>
      </w:r>
      <w:r w:rsidR="00F66849" w:rsidRPr="000B5DD3">
        <w:t xml:space="preserve"> consideration should occur on the intent of commingling </w:t>
      </w:r>
      <w:r w:rsidR="00917E63" w:rsidRPr="000B5DD3">
        <w:t xml:space="preserve">these collateral </w:t>
      </w:r>
      <w:r w:rsidR="007F63C4" w:rsidRPr="000B5DD3">
        <w:t>elements</w:t>
      </w:r>
      <w:r w:rsidR="00917E63" w:rsidRPr="000B5DD3">
        <w:t xml:space="preserve"> </w:t>
      </w:r>
      <w:r w:rsidR="0026122D" w:rsidRPr="000B5DD3">
        <w:t>pursuant to the intent of the principles-based bond definition</w:t>
      </w:r>
      <w:r w:rsidR="00693923" w:rsidRPr="000B5DD3">
        <w:t xml:space="preserve"> and in assessing the meaningful cash flow requirements</w:t>
      </w:r>
      <w:r w:rsidR="0026122D" w:rsidRPr="000B5DD3">
        <w:t xml:space="preserve">. </w:t>
      </w:r>
      <w:r w:rsidR="00E03C15" w:rsidRPr="000B5DD3">
        <w:t xml:space="preserve">Structures </w:t>
      </w:r>
      <w:r w:rsidR="007F63C4" w:rsidRPr="000B5DD3">
        <w:t xml:space="preserve">identified </w:t>
      </w:r>
      <w:r w:rsidR="00E03C15" w:rsidRPr="000B5DD3">
        <w:t>that have been developed to circumvent the provisions of the principle-based bond definition are not permitted to be reported on Schedule D-1 and shall be reported on Schedule BA</w:t>
      </w:r>
      <w:r w:rsidR="007F63C4" w:rsidRPr="000B5DD3">
        <w:t xml:space="preserve"> at the lower of amortized cost or fair value</w:t>
      </w:r>
      <w:r w:rsidR="00E03C15" w:rsidRPr="000B5DD3">
        <w:t xml:space="preserve">. </w:t>
      </w:r>
      <w:r w:rsidR="0026122D" w:rsidRPr="000B5DD3">
        <w:t xml:space="preserve"> </w:t>
      </w:r>
    </w:p>
    <w:p w14:paraId="42DFC9DC" w14:textId="5158FF37" w:rsidR="00D765D6" w:rsidRDefault="008055AD" w:rsidP="00653442">
      <w:pPr>
        <w:pStyle w:val="ListContinue"/>
        <w:numPr>
          <w:ilvl w:val="0"/>
          <w:numId w:val="8"/>
        </w:numPr>
      </w:pPr>
      <w:r>
        <w:tab/>
      </w:r>
      <w:r w:rsidR="00D765D6">
        <w:t xml:space="preserve">The assessment of meaningful cash flows is specific to each transaction, determined at origination, and should consider various factors collectively in determining if the meaningful threshold is met. </w:t>
      </w:r>
      <w:r w:rsidR="00DC2883">
        <w:t xml:space="preserve">For this assessment, </w:t>
      </w:r>
      <w:r w:rsidR="00D765D6">
        <w:t xml:space="preserve">it is noted that an increase in price volatility or variability of cash flows requires </w:t>
      </w:r>
      <w:r w:rsidR="00D765D6">
        <w:lastRenderedPageBreak/>
        <w:t xml:space="preserve">a greater percentage of cash flows generated to service the debt from sources other than the sale or refinancing of the underlying collateral. On the flip side, as liquidity, diversification or overcollateralization increase, the required percentage of cash flows generated to service the debt from sources other than the sale or refinancing of the underlying collateral is permitted to decrease. </w:t>
      </w:r>
      <w:r w:rsidR="001663B3">
        <w:t xml:space="preserve">The following factors should be </w:t>
      </w:r>
      <w:r w:rsidR="00E00C37">
        <w:t>considered</w:t>
      </w:r>
      <w:r w:rsidR="00D765D6">
        <w:t xml:space="preserve"> with the assessment of meaningful cash flows: </w:t>
      </w:r>
    </w:p>
    <w:p w14:paraId="1E4FC288" w14:textId="77777777" w:rsidR="00D765D6" w:rsidRDefault="00D765D6" w:rsidP="00653442">
      <w:pPr>
        <w:pStyle w:val="ListContinue"/>
        <w:numPr>
          <w:ilvl w:val="1"/>
          <w:numId w:val="8"/>
        </w:numPr>
      </w:pPr>
      <w:r>
        <w:t xml:space="preserve">Price volatility in the principal market in the underlying collateral. </w:t>
      </w:r>
    </w:p>
    <w:p w14:paraId="74E6AB6D" w14:textId="77777777" w:rsidR="00D765D6" w:rsidRDefault="00D765D6" w:rsidP="00653442">
      <w:pPr>
        <w:pStyle w:val="ListContinue"/>
        <w:numPr>
          <w:ilvl w:val="1"/>
          <w:numId w:val="8"/>
        </w:numPr>
      </w:pPr>
      <w:r>
        <w:t xml:space="preserve">Liquidity in the principal market for the underlying collateral. </w:t>
      </w:r>
    </w:p>
    <w:p w14:paraId="504B7480" w14:textId="77777777" w:rsidR="00D765D6" w:rsidRDefault="00D765D6" w:rsidP="00653442">
      <w:pPr>
        <w:pStyle w:val="ListContinue"/>
        <w:numPr>
          <w:ilvl w:val="1"/>
          <w:numId w:val="8"/>
        </w:numPr>
      </w:pPr>
      <w:r>
        <w:t>Diversification characteristics of the underlying collateral (i.e., types of collateral, geographic locations, sources of cash flows within the structure, etc.,)</w:t>
      </w:r>
    </w:p>
    <w:p w14:paraId="79C12EBC" w14:textId="77777777" w:rsidR="00D765D6" w:rsidRDefault="00D765D6" w:rsidP="00653442">
      <w:pPr>
        <w:pStyle w:val="ListContinue"/>
        <w:numPr>
          <w:ilvl w:val="1"/>
          <w:numId w:val="8"/>
        </w:numPr>
      </w:pPr>
      <w:r>
        <w:t>Overcollateralization of the underlying collateral relative to the debt obligation.</w:t>
      </w:r>
    </w:p>
    <w:p w14:paraId="032AD325" w14:textId="77777777" w:rsidR="00D765D6" w:rsidRDefault="00D765D6" w:rsidP="00653442">
      <w:pPr>
        <w:pStyle w:val="ListContinue"/>
        <w:numPr>
          <w:ilvl w:val="1"/>
          <w:numId w:val="8"/>
        </w:numPr>
      </w:pPr>
      <w:r>
        <w:t xml:space="preserve">Variability of cash flows, from sources other than sale or refinancing, expected to be generated from the underlying collateral. </w:t>
      </w:r>
    </w:p>
    <w:p w14:paraId="1CF2D4D6" w14:textId="75F1A5A6" w:rsidR="00D765D6" w:rsidRDefault="00F433F5" w:rsidP="00653442">
      <w:pPr>
        <w:pStyle w:val="ListContinue"/>
        <w:numPr>
          <w:ilvl w:val="0"/>
          <w:numId w:val="8"/>
        </w:numPr>
      </w:pPr>
      <w:r>
        <w:tab/>
        <w:t>The assessment of meaningful cash flows does permit a practical expedient under the principles-based bond definition. A</w:t>
      </w:r>
      <w:r w:rsidR="00D765D6">
        <w:t xml:space="preserve"> reporting entity may consider an asset for which less than 50% </w:t>
      </w:r>
      <w:r w:rsidR="00E00C37">
        <w:t>o</w:t>
      </w:r>
      <w:r w:rsidR="00D765D6">
        <w:t xml:space="preserve">f the original principal relies on sale or refinancing to meet the meaningful criteria. In applying this practical expedient, only contractual cash flows of the non-financial asset may be considered. This practical expedient should not be construed to mean that assets cannot meet the meaningful criteria if they rely on the sale or refinancing to service greater than 50% of the original principal or if they rely on cash flows that are not contracted at origination. Rather, such instances </w:t>
      </w:r>
      <w:r w:rsidR="00024ECC">
        <w:t xml:space="preserve">do not qualify under the practical expedient and </w:t>
      </w:r>
      <w:r w:rsidR="00D765D6">
        <w:t xml:space="preserve">would require a complete analysis of the </w:t>
      </w:r>
      <w:r w:rsidR="00F25AB9">
        <w:t xml:space="preserve">noted </w:t>
      </w:r>
      <w:r w:rsidR="00D765D6">
        <w:t xml:space="preserve">factors. </w:t>
      </w:r>
    </w:p>
    <w:p w14:paraId="71242893" w14:textId="7EC4E377" w:rsidR="00237A72" w:rsidRDefault="0045365E" w:rsidP="00237A72">
      <w:pPr>
        <w:pStyle w:val="ListContinue"/>
        <w:numPr>
          <w:ilvl w:val="0"/>
          <w:numId w:val="0"/>
        </w:numPr>
        <w:rPr>
          <w:b/>
          <w:bCs/>
          <w:u w:val="single"/>
        </w:rPr>
      </w:pPr>
      <w:r>
        <w:rPr>
          <w:b/>
          <w:bCs/>
          <w:u w:val="single"/>
        </w:rPr>
        <w:t>Additional Elements for Asset Backed Securities</w:t>
      </w:r>
    </w:p>
    <w:p w14:paraId="03E93DA6" w14:textId="35CB8FA5" w:rsidR="006C2B93" w:rsidRDefault="00FF4109" w:rsidP="00653442">
      <w:pPr>
        <w:pStyle w:val="ListContinue"/>
        <w:numPr>
          <w:ilvl w:val="0"/>
          <w:numId w:val="8"/>
        </w:numPr>
        <w:tabs>
          <w:tab w:val="clear" w:pos="360"/>
          <w:tab w:val="num" w:pos="0"/>
        </w:tabs>
      </w:pPr>
      <w:r>
        <w:t xml:space="preserve">When </w:t>
      </w:r>
      <w:r w:rsidR="00C157C8">
        <w:t>establishing</w:t>
      </w:r>
      <w:r>
        <w:t xml:space="preserve"> the ABS </w:t>
      </w:r>
      <w:r w:rsidR="00314A37">
        <w:t>definition</w:t>
      </w:r>
      <w:r w:rsidR="00F04CB0">
        <w:t xml:space="preserve"> and required components, various aspects were discussed </w:t>
      </w:r>
      <w:r w:rsidR="00C10399">
        <w:t xml:space="preserve">to improve clarity on the application of the guidance. </w:t>
      </w:r>
      <w:r>
        <w:t xml:space="preserve"> </w:t>
      </w:r>
    </w:p>
    <w:p w14:paraId="7C86EC29" w14:textId="6651720E" w:rsidR="003525AA" w:rsidRDefault="00C10399" w:rsidP="00653442">
      <w:pPr>
        <w:pStyle w:val="ListContinue"/>
        <w:numPr>
          <w:ilvl w:val="0"/>
          <w:numId w:val="8"/>
        </w:numPr>
      </w:pPr>
      <w:r>
        <w:tab/>
      </w:r>
      <w:r w:rsidR="00407FCE" w:rsidRPr="00840592">
        <w:rPr>
          <w:u w:val="single"/>
        </w:rPr>
        <w:t xml:space="preserve">Determination of </w:t>
      </w:r>
      <w:r w:rsidRPr="00840592">
        <w:rPr>
          <w:u w:val="single"/>
        </w:rPr>
        <w:t>“Assets” Backing Securities</w:t>
      </w:r>
      <w:r>
        <w:t xml:space="preserve">: </w:t>
      </w:r>
      <w:r w:rsidR="0094104F">
        <w:t xml:space="preserve"> Although the definition of an asset</w:t>
      </w:r>
      <w:r w:rsidR="009303E4">
        <w:t xml:space="preserve"> detailed in SSAP No. 4 </w:t>
      </w:r>
      <w:r w:rsidR="0094104F">
        <w:t xml:space="preserve">is </w:t>
      </w:r>
      <w:r w:rsidR="009C4C23">
        <w:t xml:space="preserve">applied throughout </w:t>
      </w:r>
      <w:r w:rsidR="009F6384">
        <w:t>the statutory accounting principles</w:t>
      </w:r>
      <w:r w:rsidR="0094104F">
        <w:t xml:space="preserve">, </w:t>
      </w:r>
      <w:r w:rsidR="00372328">
        <w:t xml:space="preserve">the question was raised as to where </w:t>
      </w:r>
      <w:r w:rsidR="00706CF2">
        <w:t xml:space="preserve">the asset definition would be applied in determining </w:t>
      </w:r>
      <w:r w:rsidR="00B30F8D">
        <w:t xml:space="preserve">a </w:t>
      </w:r>
      <w:r w:rsidR="006D7685">
        <w:t>qualifying</w:t>
      </w:r>
      <w:r w:rsidR="00B30F8D">
        <w:t xml:space="preserve"> ABS</w:t>
      </w:r>
      <w:r w:rsidR="006D7685">
        <w:t xml:space="preserve">. For example, an entity that expects to </w:t>
      </w:r>
      <w:r w:rsidR="006B7250">
        <w:t xml:space="preserve">have </w:t>
      </w:r>
      <w:r w:rsidR="00077ED1">
        <w:t>subsequent</w:t>
      </w:r>
      <w:r w:rsidR="006D7685">
        <w:t xml:space="preserve"> receivables from </w:t>
      </w:r>
      <w:r w:rsidR="000B1435">
        <w:t>future</w:t>
      </w:r>
      <w:r w:rsidR="006B7250">
        <w:t xml:space="preserve"> operations does not have recognized “assets” from th</w:t>
      </w:r>
      <w:r w:rsidR="00D75A7C">
        <w:t>o</w:t>
      </w:r>
      <w:r w:rsidR="006B7250">
        <w:t>se expectations</w:t>
      </w:r>
      <w:r w:rsidR="000B7F09">
        <w:t xml:space="preserve"> as t</w:t>
      </w:r>
      <w:r w:rsidR="00D75A7C">
        <w:t xml:space="preserve">he requirements of the </w:t>
      </w:r>
      <w:r w:rsidR="00A7425D">
        <w:t>asset definition ha</w:t>
      </w:r>
      <w:r w:rsidR="00117517">
        <w:t>ve</w:t>
      </w:r>
      <w:r w:rsidR="00A7425D">
        <w:t xml:space="preserve"> not been met. However, if that entity </w:t>
      </w:r>
      <w:r w:rsidR="00117517">
        <w:t>were</w:t>
      </w:r>
      <w:r w:rsidR="00A7425D">
        <w:t xml:space="preserve"> to sell the rights to future cash flows</w:t>
      </w:r>
      <w:r w:rsidR="00D75A7C">
        <w:t xml:space="preserve"> from expected operations</w:t>
      </w:r>
      <w:r w:rsidR="00A7425D">
        <w:t xml:space="preserve">, the selling entity </w:t>
      </w:r>
      <w:r w:rsidR="00117517">
        <w:t xml:space="preserve">would </w:t>
      </w:r>
      <w:r w:rsidR="00A7425D">
        <w:t xml:space="preserve">receive cash (a qualifying asset), and the acquiring entity </w:t>
      </w:r>
      <w:r w:rsidR="002F33F7">
        <w:t xml:space="preserve">would </w:t>
      </w:r>
      <w:r w:rsidR="00A7425D">
        <w:t>also ha</w:t>
      </w:r>
      <w:r w:rsidR="006E2B71">
        <w:t>ve</w:t>
      </w:r>
      <w:r w:rsidR="00A7425D">
        <w:t xml:space="preserve"> </w:t>
      </w:r>
      <w:r w:rsidR="0063517F">
        <w:t xml:space="preserve">a recognized asset from the acquired right to future cash flows. </w:t>
      </w:r>
    </w:p>
    <w:p w14:paraId="0A4E8945" w14:textId="55DC91BD" w:rsidR="00407FCE" w:rsidRDefault="003525AA" w:rsidP="00653442">
      <w:pPr>
        <w:pStyle w:val="ListContinue"/>
        <w:numPr>
          <w:ilvl w:val="0"/>
          <w:numId w:val="8"/>
        </w:numPr>
      </w:pPr>
      <w:r>
        <w:tab/>
      </w:r>
      <w:r w:rsidR="004B7490">
        <w:t xml:space="preserve">For purposes of qualifying as </w:t>
      </w:r>
      <w:r w:rsidR="00EB2159">
        <w:t xml:space="preserve">an “asset” permitted in an ABS structure, </w:t>
      </w:r>
      <w:r w:rsidR="00375463">
        <w:t xml:space="preserve">the definition of an asset must be met by the ABS issuer. </w:t>
      </w:r>
      <w:r w:rsidR="0032591E">
        <w:t xml:space="preserve">In some situations, particularly when </w:t>
      </w:r>
      <w:r w:rsidR="00312533">
        <w:t>the</w:t>
      </w:r>
      <w:r w:rsidR="00521ACE">
        <w:t xml:space="preserve"> asset represents a </w:t>
      </w:r>
      <w:r w:rsidR="0032591E">
        <w:t xml:space="preserve">right to future cash flows, </w:t>
      </w:r>
      <w:r w:rsidR="00521ACE">
        <w:t xml:space="preserve">the asset </w:t>
      </w:r>
      <w:r w:rsidR="00C157C8">
        <w:t xml:space="preserve">may not be in a form that could be liquidated to provide payment towards the debt obligations. </w:t>
      </w:r>
      <w:r w:rsidR="00F014EA">
        <w:t xml:space="preserve">(For example, if the asset </w:t>
      </w:r>
      <w:r w:rsidR="00F77833">
        <w:t>represents acquired</w:t>
      </w:r>
      <w:r w:rsidR="002C0623">
        <w:t xml:space="preserve"> rights to future royalties, </w:t>
      </w:r>
      <w:r w:rsidR="00AC7F9F">
        <w:t xml:space="preserve">those royalty rights would have to materialize </w:t>
      </w:r>
      <w:r w:rsidR="001C169D">
        <w:t>t</w:t>
      </w:r>
      <w:r w:rsidR="00D64D97">
        <w:t xml:space="preserve">o have </w:t>
      </w:r>
      <w:r w:rsidR="005001E0">
        <w:t xml:space="preserve">liquid </w:t>
      </w:r>
      <w:r w:rsidR="00D64D97">
        <w:t xml:space="preserve">assets available toward the debt obligations.) </w:t>
      </w:r>
      <w:r w:rsidR="00E12C31">
        <w:t>T</w:t>
      </w:r>
      <w:r w:rsidR="00CE4E3C">
        <w:t xml:space="preserve">he ability to liquidate the backing </w:t>
      </w:r>
      <w:r w:rsidR="000C79C7">
        <w:t xml:space="preserve">collateral </w:t>
      </w:r>
      <w:r w:rsidR="00CE4E3C">
        <w:t xml:space="preserve">asset </w:t>
      </w:r>
      <w:r w:rsidR="00FF724B">
        <w:t xml:space="preserve">at a single point in time </w:t>
      </w:r>
      <w:r w:rsidR="006D0B31">
        <w:t>does not impact the structural determination of whether the issued security meets the definition of an ABS</w:t>
      </w:r>
      <w:r w:rsidR="00FF724B">
        <w:t xml:space="preserve"> provided that the assets are expected to produce meaningful cash flows to service the debt terms</w:t>
      </w:r>
      <w:r w:rsidR="006D0B31">
        <w:t xml:space="preserve">. </w:t>
      </w:r>
      <w:r w:rsidR="00FF724B">
        <w:t xml:space="preserve">Additionally, the inability to liquidate the assets backing </w:t>
      </w:r>
      <w:r w:rsidR="006D0B31">
        <w:t>the instrument</w:t>
      </w:r>
      <w:r w:rsidR="00AF3F79">
        <w:t xml:space="preserve"> </w:t>
      </w:r>
      <w:r w:rsidR="00FF724B">
        <w:t>may impact</w:t>
      </w:r>
      <w:r w:rsidR="00AF3F79">
        <w:t xml:space="preserve"> the assessment of wh</w:t>
      </w:r>
      <w:r w:rsidR="00FF724B">
        <w:t>at constitutes</w:t>
      </w:r>
      <w:r w:rsidR="00AF3F79">
        <w:t xml:space="preserve"> </w:t>
      </w:r>
      <w:r w:rsidR="009800CA">
        <w:t>substantive</w:t>
      </w:r>
      <w:r w:rsidR="00E975C8">
        <w:t xml:space="preserve"> </w:t>
      </w:r>
      <w:r w:rsidR="00AF3F79">
        <w:t>credit enhancement</w:t>
      </w:r>
      <w:r w:rsidR="00FF724B">
        <w:t>. Failure of cash flows to materialize may impact recoverability and require impairment of an ABS</w:t>
      </w:r>
      <w:r w:rsidR="00AF3F79">
        <w:t xml:space="preserve">. </w:t>
      </w:r>
    </w:p>
    <w:p w14:paraId="02E331B6" w14:textId="4AF4E17B" w:rsidR="003525AA" w:rsidRDefault="003F2337" w:rsidP="00653442">
      <w:pPr>
        <w:pStyle w:val="ListContinue"/>
        <w:numPr>
          <w:ilvl w:val="0"/>
          <w:numId w:val="8"/>
        </w:numPr>
      </w:pPr>
      <w:r>
        <w:tab/>
      </w:r>
      <w:r w:rsidR="00337B16">
        <w:t>T</w:t>
      </w:r>
      <w:r>
        <w:t>here is no requirement for a</w:t>
      </w:r>
      <w:r w:rsidR="00337B16">
        <w:t xml:space="preserve"> collateral</w:t>
      </w:r>
      <w:r>
        <w:t xml:space="preserve"> asset</w:t>
      </w:r>
      <w:r w:rsidR="00840592">
        <w:t xml:space="preserve"> backing an ABS structure to qualify as an admitted asset under statutory accounting. </w:t>
      </w:r>
      <w:r w:rsidR="00465A25">
        <w:t xml:space="preserve">Assessing whether the underlying asset qualifies for admittance </w:t>
      </w:r>
      <w:r w:rsidR="00465A25">
        <w:lastRenderedPageBreak/>
        <w:t xml:space="preserve">is not necessary as non-financial assets </w:t>
      </w:r>
      <w:r w:rsidR="00221BAC">
        <w:t xml:space="preserve">backing ABS must meet the meaningful cash-generating criteria. If the structure </w:t>
      </w:r>
      <w:r w:rsidR="005505B6">
        <w:t xml:space="preserve">fails to meet the meaningful </w:t>
      </w:r>
      <w:r w:rsidR="00294472">
        <w:t xml:space="preserve">cash-generating </w:t>
      </w:r>
      <w:r w:rsidR="005505B6">
        <w:t>requirement, the instrument does not qualify for reporting on Schedule D-1.</w:t>
      </w:r>
      <w:r w:rsidR="001837A4">
        <w:t xml:space="preserve"> Note that statutory accounting has not historically restricted bonds backed by inadmissible assets from being admissible either, </w:t>
      </w:r>
      <w:proofErr w:type="gramStart"/>
      <w:r w:rsidR="001837A4">
        <w:t>nor</w:t>
      </w:r>
      <w:proofErr w:type="gramEnd"/>
      <w:r w:rsidR="001837A4">
        <w:t xml:space="preserve"> has it included any kind of evaluation of the cash flow producing ability of underlying assets. The proposed bond definition adds a requirement to evaluate the cash flow producing ability of the underlying collateral, but continues to recognize that assets that may not be admissible if held individually on an insurer’s balance sheet, may be well suited to support bond-like cash flows when securitized in large numbers with appropriate structuring (</w:t>
      </w:r>
      <w:proofErr w:type="gramStart"/>
      <w:r w:rsidR="001837A4">
        <w:t>e.g.</w:t>
      </w:r>
      <w:proofErr w:type="gramEnd"/>
      <w:r w:rsidR="001837A4">
        <w:t xml:space="preserve"> prioritization of cash flows).</w:t>
      </w:r>
    </w:p>
    <w:p w14:paraId="572A6F9E" w14:textId="0542FC87" w:rsidR="00474DB0" w:rsidRDefault="000A3D2B" w:rsidP="00653442">
      <w:pPr>
        <w:pStyle w:val="ListContinue"/>
        <w:numPr>
          <w:ilvl w:val="0"/>
          <w:numId w:val="8"/>
        </w:numPr>
      </w:pPr>
      <w:r>
        <w:tab/>
      </w:r>
      <w:r w:rsidR="007D18E4" w:rsidRPr="00651182">
        <w:rPr>
          <w:u w:val="single"/>
        </w:rPr>
        <w:t xml:space="preserve">Determining </w:t>
      </w:r>
      <w:r w:rsidRPr="00651182">
        <w:rPr>
          <w:u w:val="single"/>
        </w:rPr>
        <w:t xml:space="preserve">Whether </w:t>
      </w:r>
      <w:r w:rsidR="00651182" w:rsidRPr="00651182">
        <w:rPr>
          <w:u w:val="single"/>
        </w:rPr>
        <w:t>the Structure Reflects</w:t>
      </w:r>
      <w:r w:rsidRPr="00651182">
        <w:rPr>
          <w:u w:val="single"/>
        </w:rPr>
        <w:t xml:space="preserve"> “Financial” or </w:t>
      </w:r>
      <w:r w:rsidR="00651182" w:rsidRPr="00651182">
        <w:rPr>
          <w:u w:val="single"/>
        </w:rPr>
        <w:t>“</w:t>
      </w:r>
      <w:r w:rsidRPr="00651182">
        <w:rPr>
          <w:u w:val="single"/>
        </w:rPr>
        <w:t>Non-Financial</w:t>
      </w:r>
      <w:r w:rsidR="00651182" w:rsidRPr="00651182">
        <w:rPr>
          <w:u w:val="single"/>
        </w:rPr>
        <w:t>” Assets</w:t>
      </w:r>
      <w:r w:rsidR="00651182">
        <w:t xml:space="preserve">: </w:t>
      </w:r>
      <w:r w:rsidR="007D18E4">
        <w:t xml:space="preserve">– The definition of </w:t>
      </w:r>
      <w:r w:rsidR="000652A5">
        <w:t xml:space="preserve"> a </w:t>
      </w:r>
      <w:r w:rsidR="007D18E4">
        <w:t xml:space="preserve">“financial asset” </w:t>
      </w:r>
      <w:r w:rsidR="00F15B3F">
        <w:t xml:space="preserve">has previously been adopted from U.S. GAAP and </w:t>
      </w:r>
      <w:r w:rsidR="00AA55CB">
        <w:t>is</w:t>
      </w:r>
      <w:r w:rsidR="00744899">
        <w:t xml:space="preserve"> </w:t>
      </w:r>
      <w:r w:rsidR="00F15B3F">
        <w:t xml:space="preserve">reflected in </w:t>
      </w:r>
      <w:r w:rsidR="00F15B3F" w:rsidRPr="00A1213A">
        <w:rPr>
          <w:i/>
          <w:iCs/>
        </w:rPr>
        <w:t>SSAP No. 103</w:t>
      </w:r>
      <w:r w:rsidR="008D0184" w:rsidRPr="00A1213A">
        <w:rPr>
          <w:i/>
          <w:iCs/>
        </w:rPr>
        <w:t>R</w:t>
      </w:r>
      <w:r w:rsidR="00A1213A" w:rsidRPr="00A1213A">
        <w:rPr>
          <w:i/>
          <w:iCs/>
        </w:rPr>
        <w:t>—Transfers and Servicing of Financial Assets and Extinguishments of Liabilities</w:t>
      </w:r>
      <w:r w:rsidR="00F15B3F">
        <w:t xml:space="preserve"> as </w:t>
      </w:r>
      <w:r w:rsidR="000652A5" w:rsidRPr="000652A5">
        <w:t xml:space="preserve">cash, evidence of an ownership interest in an entity, or a contract that conveys to one entity a right </w:t>
      </w:r>
      <w:r w:rsidR="000A3FA9">
        <w:t>1</w:t>
      </w:r>
      <w:r w:rsidR="000652A5" w:rsidRPr="000652A5">
        <w:t xml:space="preserve">) to receive cash or another financial instrument from a second entity or </w:t>
      </w:r>
      <w:r w:rsidR="000A3FA9">
        <w:t>2</w:t>
      </w:r>
      <w:r w:rsidR="000652A5" w:rsidRPr="000652A5">
        <w:t>) to exchange other financial instruments on potentially favorable terms with the second entity</w:t>
      </w:r>
      <w:r w:rsidR="00E04DC7">
        <w:t xml:space="preserve">. </w:t>
      </w:r>
    </w:p>
    <w:p w14:paraId="52F8EE55" w14:textId="3B5C1D4C" w:rsidR="00C87615" w:rsidRDefault="00474DB0" w:rsidP="00653442">
      <w:pPr>
        <w:pStyle w:val="ListContinue"/>
        <w:numPr>
          <w:ilvl w:val="0"/>
          <w:numId w:val="8"/>
        </w:numPr>
      </w:pPr>
      <w:r>
        <w:tab/>
      </w:r>
      <w:r w:rsidR="00E04DC7">
        <w:t xml:space="preserve">For purposes of </w:t>
      </w:r>
      <w:r>
        <w:t xml:space="preserve">excluding </w:t>
      </w:r>
      <w:r w:rsidR="00E80066">
        <w:t>financial asset</w:t>
      </w:r>
      <w:r w:rsidR="00207C00">
        <w:t xml:space="preserve">s </w:t>
      </w:r>
      <w:r>
        <w:t xml:space="preserve">from the </w:t>
      </w:r>
      <w:r w:rsidR="00207C00">
        <w:t xml:space="preserve">ABS </w:t>
      </w:r>
      <w:r>
        <w:t>meaningful cash generation criteria,</w:t>
      </w:r>
      <w:r w:rsidR="0004656C">
        <w:t xml:space="preserve"> </w:t>
      </w:r>
      <w:r w:rsidR="00E80066">
        <w:t xml:space="preserve">the </w:t>
      </w:r>
      <w:r w:rsidR="00207C00">
        <w:t xml:space="preserve">financial asset </w:t>
      </w:r>
      <w:r w:rsidR="0004656C">
        <w:t>definition was clarified</w:t>
      </w:r>
      <w:r w:rsidR="00B22974">
        <w:t>, for the avoidance of doubt,</w:t>
      </w:r>
      <w:r w:rsidR="0004656C">
        <w:t xml:space="preserve"> </w:t>
      </w:r>
      <w:r w:rsidR="00744899">
        <w:t>to</w:t>
      </w:r>
      <w:r w:rsidR="0004656C">
        <w:t xml:space="preserve"> not include assets for which the realization of benefits conveyed </w:t>
      </w:r>
      <w:r w:rsidR="00C16AD4">
        <w:t xml:space="preserve">by the rights to receive or exchange financial assets </w:t>
      </w:r>
      <w:r w:rsidR="008B7E38">
        <w:t>depends on the completion of a performance obligation such as with a lease, mortgage servicing right, royalty right</w:t>
      </w:r>
      <w:r w:rsidR="00851665">
        <w:t xml:space="preserve">s, etc. </w:t>
      </w:r>
      <w:r w:rsidR="00BC4F9A">
        <w:t>For purposes of applying the ABS guidance, w</w:t>
      </w:r>
      <w:r w:rsidR="00851665">
        <w:t>hen there is a performance obligation required before the cash flows are generated</w:t>
      </w:r>
      <w:r w:rsidR="00D76D08">
        <w:t xml:space="preserve">, the assets represent non-financial assets, or a means through which non-financial assets produce cash flows, until the performance obligation has been </w:t>
      </w:r>
      <w:r w:rsidR="008E514D">
        <w:t>satisfied</w:t>
      </w:r>
      <w:r w:rsidR="00D76D08">
        <w:t xml:space="preserve">. </w:t>
      </w:r>
      <w:r w:rsidR="007E4528">
        <w:t xml:space="preserve">As another way to assess this clarification, if the assets backing the ABS are only subject to default risk </w:t>
      </w:r>
      <w:r w:rsidR="00751962">
        <w:t xml:space="preserve">(meaning the </w:t>
      </w:r>
      <w:r w:rsidR="00BC6B03">
        <w:t xml:space="preserve">risk of nonpayment is solely based on </w:t>
      </w:r>
      <w:r w:rsidR="00B22974">
        <w:t xml:space="preserve">failure of </w:t>
      </w:r>
      <w:r w:rsidR="00BC6B03">
        <w:t>the underlying payer</w:t>
      </w:r>
      <w:r w:rsidR="00B22974">
        <w:t xml:space="preserve"> to satisfy its unconditional promise to pay</w:t>
      </w:r>
      <w:r w:rsidR="00BC6B03">
        <w:t xml:space="preserve">), then the asset is a financial asset. If the asset is subject to any other risk in addition to default risk, then the </w:t>
      </w:r>
      <w:r w:rsidR="00F52F36">
        <w:t xml:space="preserve">assets represent non-financial assets. </w:t>
      </w:r>
      <w:r w:rsidR="007440C4">
        <w:t xml:space="preserve">As simple illustrative examples: </w:t>
      </w:r>
    </w:p>
    <w:p w14:paraId="1FF0DA9B" w14:textId="0E97ABC3" w:rsidR="00C87615" w:rsidRDefault="00C87615" w:rsidP="00653442">
      <w:pPr>
        <w:pStyle w:val="ListContinue"/>
        <w:numPr>
          <w:ilvl w:val="1"/>
          <w:numId w:val="8"/>
        </w:numPr>
      </w:pPr>
      <w:r>
        <w:t>A</w:t>
      </w:r>
      <w:r w:rsidR="00CE632E">
        <w:t xml:space="preserve"> </w:t>
      </w:r>
      <w:r w:rsidR="004C6D58">
        <w:t>mortgage-backed</w:t>
      </w:r>
      <w:r w:rsidR="00CE632E">
        <w:t xml:space="preserve"> security</w:t>
      </w:r>
      <w:r w:rsidR="007C1D0A">
        <w:t xml:space="preserve"> (MBS)</w:t>
      </w:r>
      <w:r w:rsidR="00CE632E">
        <w:t xml:space="preserve">, </w:t>
      </w:r>
      <w:r w:rsidR="00656BDA">
        <w:t xml:space="preserve">where the underlying mortgages have been securitized into a structure, </w:t>
      </w:r>
      <w:r w:rsidR="00B22974">
        <w:t xml:space="preserve">the mortgage receivables represent unconditional promises to pay, with no further performance obligation of the lender or any other party. </w:t>
      </w:r>
      <w:r w:rsidR="004C6D58">
        <w:t xml:space="preserve">This structure </w:t>
      </w:r>
      <w:proofErr w:type="gramStart"/>
      <w:r w:rsidR="004C6D58">
        <w:t xml:space="preserve">is </w:t>
      </w:r>
      <w:r w:rsidR="000B2EB1">
        <w:t xml:space="preserve">considered </w:t>
      </w:r>
      <w:r w:rsidR="002914AF">
        <w:t>to be</w:t>
      </w:r>
      <w:proofErr w:type="gramEnd"/>
      <w:r w:rsidR="002914AF">
        <w:t xml:space="preserve"> </w:t>
      </w:r>
      <w:r w:rsidR="004C6D58">
        <w:t>backed by financial assets</w:t>
      </w:r>
      <w:r>
        <w:t>.</w:t>
      </w:r>
      <w:r w:rsidR="003142BD">
        <w:t xml:space="preserve"> Although this structure is excluded from the meaningful cash flow </w:t>
      </w:r>
      <w:r w:rsidR="00EE0127">
        <w:t>assessment</w:t>
      </w:r>
      <w:r w:rsidR="003142BD">
        <w:t xml:space="preserve">, it must </w:t>
      </w:r>
      <w:r w:rsidR="00FB49B5">
        <w:t xml:space="preserve">still </w:t>
      </w:r>
      <w:r w:rsidR="00713AF5">
        <w:t xml:space="preserve">comply with </w:t>
      </w:r>
      <w:r w:rsidR="005A450E">
        <w:t xml:space="preserve">the </w:t>
      </w:r>
      <w:r w:rsidR="009800CA">
        <w:t xml:space="preserve">substantive </w:t>
      </w:r>
      <w:r w:rsidR="00A66B83">
        <w:t>credit enhancement requirement</w:t>
      </w:r>
    </w:p>
    <w:p w14:paraId="02FFC938" w14:textId="372CED21" w:rsidR="004A55BC" w:rsidRDefault="00C87615" w:rsidP="00653442">
      <w:pPr>
        <w:pStyle w:val="ListContinue"/>
        <w:numPr>
          <w:ilvl w:val="1"/>
          <w:numId w:val="8"/>
        </w:numPr>
      </w:pPr>
      <w:r>
        <w:t>A</w:t>
      </w:r>
      <w:r w:rsidR="004C6D58">
        <w:t xml:space="preserve"> structure that represents </w:t>
      </w:r>
      <w:r w:rsidR="000A23A0">
        <w:t xml:space="preserve">the </w:t>
      </w:r>
      <w:r w:rsidR="005434F9">
        <w:t>securitization</w:t>
      </w:r>
      <w:r w:rsidR="000A23A0">
        <w:t xml:space="preserve"> </w:t>
      </w:r>
      <w:r w:rsidR="005434F9">
        <w:t xml:space="preserve">of rental car </w:t>
      </w:r>
      <w:r w:rsidR="00B22974">
        <w:t xml:space="preserve">leases </w:t>
      </w:r>
      <w:r w:rsidR="00DD1C4F">
        <w:t xml:space="preserve">is contingent </w:t>
      </w:r>
      <w:r w:rsidR="006128C5">
        <w:t xml:space="preserve">on the lessor performing its side of the transaction (providing the car for use) before the lessee is obligated to pay. Therefore, a lease is a non-financial asset due to the performance obligation that must be satisfied </w:t>
      </w:r>
      <w:proofErr w:type="gramStart"/>
      <w:r w:rsidR="006128C5">
        <w:t>in order for</w:t>
      </w:r>
      <w:proofErr w:type="gramEnd"/>
      <w:r w:rsidR="006128C5">
        <w:t xml:space="preserve"> payment to become unconditional. Additionally, as is the case with short-term car rentals, the lease (rental agreement) may not themselves be in place and the structure may represent a securitization of the rights to future rental payments, which adds an additional performance condition. </w:t>
      </w:r>
      <w:r w:rsidR="00B71960">
        <w:t>This structure combines performance risk with default risk</w:t>
      </w:r>
      <w:r w:rsidR="004A55BC">
        <w:t xml:space="preserve">, resulting with the structure not qualifying </w:t>
      </w:r>
      <w:r w:rsidR="00070163">
        <w:t xml:space="preserve">for classification </w:t>
      </w:r>
      <w:r w:rsidR="004A55BC">
        <w:t xml:space="preserve">as </w:t>
      </w:r>
      <w:r w:rsidR="001D503C">
        <w:t>being</w:t>
      </w:r>
      <w:r w:rsidR="004A55BC">
        <w:t xml:space="preserve"> backed by financial assets. </w:t>
      </w:r>
      <w:r w:rsidR="00EE0127">
        <w:t xml:space="preserve">For this structure, the </w:t>
      </w:r>
      <w:r w:rsidR="000417B0">
        <w:t xml:space="preserve">reporting entity would have to complete assessments that 1) the structure results with </w:t>
      </w:r>
      <w:r w:rsidR="00592F34">
        <w:t xml:space="preserve">substantive </w:t>
      </w:r>
      <w:r w:rsidR="000417B0">
        <w:t xml:space="preserve">credit enhancement and 2) </w:t>
      </w:r>
      <w:r w:rsidR="00EB56D0">
        <w:t xml:space="preserve">the structure produces meaningful cash flows over the term of the instrument to satisfy the debt obligation other than through the sale or refinancing </w:t>
      </w:r>
      <w:r w:rsidR="008C18EE">
        <w:t xml:space="preserve">at maturity. If </w:t>
      </w:r>
      <w:r w:rsidR="0055131F">
        <w:t xml:space="preserve">at origination, </w:t>
      </w:r>
      <w:r w:rsidR="008C18EE">
        <w:t>the</w:t>
      </w:r>
      <w:r w:rsidR="0055131F">
        <w:t xml:space="preserve"> cash flows </w:t>
      </w:r>
      <w:r w:rsidR="007146EF">
        <w:t>from the underlying collateral (rental cars)</w:t>
      </w:r>
      <w:r w:rsidR="0055131F">
        <w:t xml:space="preserve"> are expected to generate at least 50% of the original principal</w:t>
      </w:r>
      <w:r w:rsidR="000F1399">
        <w:t xml:space="preserve">, then the meaningful </w:t>
      </w:r>
      <w:r w:rsidR="001E0F3C">
        <w:t>criteria</w:t>
      </w:r>
      <w:r w:rsidR="000F1399">
        <w:t xml:space="preserve"> </w:t>
      </w:r>
      <w:r w:rsidR="00C2356B">
        <w:t>would be</w:t>
      </w:r>
      <w:r w:rsidR="000F1399">
        <w:t xml:space="preserve"> met through the practical expedient. </w:t>
      </w:r>
    </w:p>
    <w:p w14:paraId="3D8B834B" w14:textId="20DDE79A" w:rsidR="00093590" w:rsidRDefault="0032701B" w:rsidP="00653442">
      <w:pPr>
        <w:pStyle w:val="ListContinue"/>
        <w:numPr>
          <w:ilvl w:val="0"/>
          <w:numId w:val="8"/>
        </w:numPr>
      </w:pPr>
      <w:r>
        <w:tab/>
      </w:r>
      <w:r w:rsidR="00252E83" w:rsidRPr="00171B3F">
        <w:rPr>
          <w:u w:val="single"/>
        </w:rPr>
        <w:t>Whole-Business Securitizations</w:t>
      </w:r>
      <w:r w:rsidR="00171B3F" w:rsidRPr="00171B3F">
        <w:rPr>
          <w:u w:val="single"/>
        </w:rPr>
        <w:t>:</w:t>
      </w:r>
      <w:r w:rsidR="00D26461">
        <w:t xml:space="preserve"> </w:t>
      </w:r>
      <w:r w:rsidR="00F77A0C">
        <w:t xml:space="preserve">In most ABS structures, the </w:t>
      </w:r>
      <w:r w:rsidR="00C26C35">
        <w:t xml:space="preserve">assets </w:t>
      </w:r>
      <w:r w:rsidR="00423AA8">
        <w:t xml:space="preserve">backing the cash flows </w:t>
      </w:r>
      <w:r w:rsidR="00C26C35">
        <w:t xml:space="preserve">are specified and limited to a </w:t>
      </w:r>
      <w:r w:rsidR="00C17C96">
        <w:t>distinct</w:t>
      </w:r>
      <w:r w:rsidR="00C26C35">
        <w:t xml:space="preserve"> collateral pool. </w:t>
      </w:r>
      <w:r w:rsidR="00133A90">
        <w:t xml:space="preserve">For example, dedicated cash flows from specific lease </w:t>
      </w:r>
      <w:r w:rsidR="00133A90">
        <w:lastRenderedPageBreak/>
        <w:t>arrangements</w:t>
      </w:r>
      <w:r w:rsidR="007D5D50">
        <w:t xml:space="preserve">, or </w:t>
      </w:r>
      <w:r w:rsidR="002E4EEB">
        <w:t xml:space="preserve">specific </w:t>
      </w:r>
      <w:r w:rsidR="007D5D50">
        <w:t>receivables from credit cards or mortgages</w:t>
      </w:r>
      <w:r w:rsidR="00133A90">
        <w:t xml:space="preserve">. </w:t>
      </w:r>
      <w:r w:rsidR="001B68D7">
        <w:t xml:space="preserve">However, ABS structures can exist that represent an entire range of operating revenues </w:t>
      </w:r>
      <w:r w:rsidR="002E255B">
        <w:t xml:space="preserve">or cash flows </w:t>
      </w:r>
      <w:r w:rsidR="001B68D7">
        <w:t xml:space="preserve">generated by the </w:t>
      </w:r>
      <w:r w:rsidR="00D87B1F">
        <w:t xml:space="preserve">business. </w:t>
      </w:r>
      <w:r w:rsidR="007D5D50">
        <w:t xml:space="preserve">These structures are </w:t>
      </w:r>
      <w:r w:rsidR="00C17C96">
        <w:t xml:space="preserve">often </w:t>
      </w:r>
      <w:r w:rsidR="007D5D50">
        <w:t>referred to as “whole business</w:t>
      </w:r>
      <w:r w:rsidR="00D4499E">
        <w:t>” or “operating asset”</w:t>
      </w:r>
      <w:r w:rsidR="007D5D50">
        <w:t xml:space="preserve"> securitizations.”</w:t>
      </w:r>
      <w:r w:rsidR="003F23B3">
        <w:t xml:space="preserve"> These structures (which could only include cash flows from certain </w:t>
      </w:r>
      <w:r w:rsidR="0047717A">
        <w:t xml:space="preserve">operating </w:t>
      </w:r>
      <w:r w:rsidR="003F23B3">
        <w:t>segments</w:t>
      </w:r>
      <w:r w:rsidR="007C7489">
        <w:t>, and not necessarily the entire business</w:t>
      </w:r>
      <w:r w:rsidR="003F23B3">
        <w:t xml:space="preserve"> of a company’s operations)</w:t>
      </w:r>
      <w:r w:rsidR="00766195">
        <w:t xml:space="preserve"> transfer the cash flows from the dedicated operations first to the investment holders</w:t>
      </w:r>
      <w:r w:rsidR="00031250">
        <w:t xml:space="preserve">, with the operating entity receiving </w:t>
      </w:r>
      <w:r w:rsidR="0012759C">
        <w:t>their “</w:t>
      </w:r>
      <w:r w:rsidR="00BE0BEB">
        <w:t xml:space="preserve">operation </w:t>
      </w:r>
      <w:r w:rsidR="00031250">
        <w:t>proceeds</w:t>
      </w:r>
      <w:r w:rsidR="0012759C">
        <w:t>”</w:t>
      </w:r>
      <w:r w:rsidR="00031250">
        <w:t xml:space="preserve"> after the investment holders have been paid. This is different </w:t>
      </w:r>
      <w:r w:rsidR="000F7D71">
        <w:t>from</w:t>
      </w:r>
      <w:r w:rsidR="00031250">
        <w:t xml:space="preserve"> a traditional bond structure where the operating entity </w:t>
      </w:r>
      <w:r w:rsidR="00895D47">
        <w:t xml:space="preserve">first </w:t>
      </w:r>
      <w:r w:rsidR="00031250">
        <w:t xml:space="preserve">receives the </w:t>
      </w:r>
      <w:r w:rsidR="009B5E09">
        <w:t>proceeds</w:t>
      </w:r>
      <w:r w:rsidR="00031250">
        <w:t xml:space="preserve"> from their </w:t>
      </w:r>
      <w:proofErr w:type="gramStart"/>
      <w:r w:rsidR="00031250">
        <w:t xml:space="preserve">operations, </w:t>
      </w:r>
      <w:r w:rsidR="00CB4EC7">
        <w:t>and</w:t>
      </w:r>
      <w:proofErr w:type="gramEnd"/>
      <w:r w:rsidR="00CB4EC7">
        <w:t xml:space="preserve"> has discretion for how it </w:t>
      </w:r>
      <w:r w:rsidR="00031250">
        <w:t>use</w:t>
      </w:r>
      <w:r w:rsidR="000F7D71">
        <w:t>s</w:t>
      </w:r>
      <w:r w:rsidR="00031250">
        <w:t xml:space="preserve"> those proce</w:t>
      </w:r>
      <w:r w:rsidR="00BE0BEB">
        <w:t>ed</w:t>
      </w:r>
      <w:r w:rsidR="00031250">
        <w:t xml:space="preserve">s to </w:t>
      </w:r>
      <w:r w:rsidR="009B5E09">
        <w:t>continue operations</w:t>
      </w:r>
      <w:r w:rsidR="00D87459">
        <w:t xml:space="preserve"> and</w:t>
      </w:r>
      <w:r w:rsidR="00031250">
        <w:t xml:space="preserve"> pay expenses and </w:t>
      </w:r>
      <w:r w:rsidR="009B5E09">
        <w:t xml:space="preserve">then </w:t>
      </w:r>
      <w:r w:rsidR="00BE0BEB">
        <w:t xml:space="preserve">ultimately </w:t>
      </w:r>
      <w:r w:rsidR="00031250">
        <w:t>pay the bond holders</w:t>
      </w:r>
      <w:r w:rsidR="00CB4EC7">
        <w:t xml:space="preserve"> according to the debt terms</w:t>
      </w:r>
      <w:r w:rsidR="00031250">
        <w:t xml:space="preserve">. </w:t>
      </w:r>
      <w:r w:rsidR="00CB4EC7">
        <w:t>Further, debt holders in a whole-business securitization generally only have recourse to the cash flow streams pledged to support the debt, unlike a general credit obligation of the operating entity.</w:t>
      </w:r>
    </w:p>
    <w:p w14:paraId="7FBE78BD" w14:textId="228D6215" w:rsidR="00B55228" w:rsidRDefault="00093590" w:rsidP="00653442">
      <w:pPr>
        <w:pStyle w:val="ListContinue"/>
        <w:numPr>
          <w:ilvl w:val="0"/>
          <w:numId w:val="8"/>
        </w:numPr>
      </w:pPr>
      <w:r>
        <w:tab/>
      </w:r>
      <w:r w:rsidR="00285CC2">
        <w:t xml:space="preserve">For the </w:t>
      </w:r>
      <w:r>
        <w:t xml:space="preserve">principles-based </w:t>
      </w:r>
      <w:r w:rsidR="00285CC2">
        <w:t xml:space="preserve">bond definition, structures that </w:t>
      </w:r>
      <w:r w:rsidR="00E17D95">
        <w:t xml:space="preserve">refer to </w:t>
      </w:r>
      <w:r w:rsidR="009F049A">
        <w:t xml:space="preserve">whole-business securitizations, or </w:t>
      </w:r>
      <w:r w:rsidR="00DA34A0">
        <w:t>that refer to</w:t>
      </w:r>
      <w:r w:rsidR="009F049A">
        <w:t xml:space="preserve"> </w:t>
      </w:r>
      <w:r w:rsidR="00E17D95">
        <w:t xml:space="preserve">operation proceeds as the </w:t>
      </w:r>
      <w:r w:rsidR="00933824">
        <w:t xml:space="preserve">collateral </w:t>
      </w:r>
      <w:r w:rsidR="003E246B">
        <w:t>for</w:t>
      </w:r>
      <w:r w:rsidR="00F344FD">
        <w:t xml:space="preserve"> </w:t>
      </w:r>
      <w:r w:rsidR="007D18EF">
        <w:t xml:space="preserve">the </w:t>
      </w:r>
      <w:r w:rsidR="00E17D95">
        <w:t>sou</w:t>
      </w:r>
      <w:r w:rsidR="003361F4">
        <w:t xml:space="preserve">rce of </w:t>
      </w:r>
      <w:r w:rsidR="007D18EF">
        <w:t xml:space="preserve">debt </w:t>
      </w:r>
      <w:r w:rsidR="003361F4">
        <w:t>repayment</w:t>
      </w:r>
      <w:r w:rsidR="00DF2A21">
        <w:t xml:space="preserve"> still meet the definition as an </w:t>
      </w:r>
      <w:r w:rsidR="00E01383">
        <w:t xml:space="preserve">ABS and </w:t>
      </w:r>
      <w:r w:rsidR="00DF1F8D">
        <w:t xml:space="preserve">do </w:t>
      </w:r>
      <w:r w:rsidR="00E01383">
        <w:t xml:space="preserve">not </w:t>
      </w:r>
      <w:r w:rsidR="001473CE">
        <w:t xml:space="preserve">reflect </w:t>
      </w:r>
      <w:r w:rsidR="00E01383">
        <w:t xml:space="preserve">issuer </w:t>
      </w:r>
      <w:r w:rsidR="00086A88">
        <w:t xml:space="preserve">credit </w:t>
      </w:r>
      <w:r w:rsidR="00E01383">
        <w:t xml:space="preserve">obligations. </w:t>
      </w:r>
      <w:r w:rsidR="00DF1F8D">
        <w:t>For these structures, t</w:t>
      </w:r>
      <w:r w:rsidR="00E01383">
        <w:t xml:space="preserve">he dedicated </w:t>
      </w:r>
      <w:r w:rsidR="00E3210D">
        <w:t xml:space="preserve">operational </w:t>
      </w:r>
      <w:r w:rsidR="00E01383">
        <w:t xml:space="preserve">cash flows </w:t>
      </w:r>
      <w:r w:rsidR="00DF2A21">
        <w:t>represent</w:t>
      </w:r>
      <w:r w:rsidR="00E01383">
        <w:t xml:space="preserve"> </w:t>
      </w:r>
      <w:r w:rsidR="00DF2A21">
        <w:t xml:space="preserve">the </w:t>
      </w:r>
      <w:r w:rsidR="00E01383">
        <w:t xml:space="preserve">defined collateral pool </w:t>
      </w:r>
      <w:r w:rsidR="00E72355">
        <w:t xml:space="preserve">and should not be </w:t>
      </w:r>
      <w:r w:rsidR="00F37D2D">
        <w:t>classified</w:t>
      </w:r>
      <w:r w:rsidR="00E72355">
        <w:t xml:space="preserve"> as issuer </w:t>
      </w:r>
      <w:r w:rsidR="00966C2A">
        <w:t xml:space="preserve">credit </w:t>
      </w:r>
      <w:r w:rsidR="00E72355">
        <w:t>obligations</w:t>
      </w:r>
      <w:r w:rsidR="008676D6">
        <w:t xml:space="preserve"> based on an interpretation that the proceeds represent the cash flows of an operating entity</w:t>
      </w:r>
      <w:r w:rsidR="00A11732">
        <w:t xml:space="preserve"> as they</w:t>
      </w:r>
      <w:r w:rsidR="00F37D2D">
        <w:t xml:space="preserve"> </w:t>
      </w:r>
      <w:r w:rsidR="00776F95">
        <w:t>are</w:t>
      </w:r>
      <w:r w:rsidR="00A11732">
        <w:t xml:space="preserve"> not</w:t>
      </w:r>
      <w:r w:rsidR="00776F95">
        <w:t xml:space="preserve"> supported by the general creditworthiness of an </w:t>
      </w:r>
      <w:r w:rsidR="00A11732">
        <w:t xml:space="preserve">operating </w:t>
      </w:r>
      <w:r w:rsidR="00D30EE8">
        <w:t xml:space="preserve">entity, </w:t>
      </w:r>
      <w:r w:rsidR="00A11732">
        <w:t xml:space="preserve">but rather only </w:t>
      </w:r>
      <w:r w:rsidR="00415532">
        <w:t>on referenced</w:t>
      </w:r>
      <w:r w:rsidR="00A11732">
        <w:t xml:space="preserve"> cash flow stream</w:t>
      </w:r>
      <w:r w:rsidR="00D53F4A">
        <w:t>s from operations</w:t>
      </w:r>
      <w:r w:rsidR="000374A0">
        <w:t xml:space="preserve">. </w:t>
      </w:r>
    </w:p>
    <w:p w14:paraId="0A9A05BB" w14:textId="5A870EF1" w:rsidR="002E0F84" w:rsidRDefault="002E0F84" w:rsidP="00653442">
      <w:pPr>
        <w:pStyle w:val="ListContinue"/>
        <w:numPr>
          <w:ilvl w:val="0"/>
          <w:numId w:val="8"/>
        </w:numPr>
      </w:pPr>
      <w:r>
        <w:tab/>
      </w:r>
      <w:r w:rsidR="002E4F0D">
        <w:rPr>
          <w:u w:val="single"/>
        </w:rPr>
        <w:t xml:space="preserve">Residual </w:t>
      </w:r>
      <w:r w:rsidR="003E28E1">
        <w:rPr>
          <w:u w:val="single"/>
        </w:rPr>
        <w:t xml:space="preserve">Tranches / </w:t>
      </w:r>
      <w:r w:rsidR="002E4F0D">
        <w:rPr>
          <w:u w:val="single"/>
        </w:rPr>
        <w:t>“</w:t>
      </w:r>
      <w:r w:rsidR="00660088">
        <w:rPr>
          <w:u w:val="single"/>
        </w:rPr>
        <w:t>Equity</w:t>
      </w:r>
      <w:r w:rsidR="002E4F0D">
        <w:rPr>
          <w:u w:val="single"/>
        </w:rPr>
        <w:t>”</w:t>
      </w:r>
      <w:r w:rsidR="00660088">
        <w:rPr>
          <w:u w:val="single"/>
        </w:rPr>
        <w:t xml:space="preserve"> </w:t>
      </w:r>
      <w:r w:rsidR="003E28E1">
        <w:rPr>
          <w:u w:val="single"/>
        </w:rPr>
        <w:t>Components</w:t>
      </w:r>
      <w:r>
        <w:rPr>
          <w:u w:val="single"/>
        </w:rPr>
        <w:t xml:space="preserve"> of Schedule D-1 Qualifying Structures</w:t>
      </w:r>
      <w:r w:rsidRPr="00171B3F">
        <w:rPr>
          <w:u w:val="single"/>
        </w:rPr>
        <w:t>:</w:t>
      </w:r>
      <w:r>
        <w:t xml:space="preserve"> </w:t>
      </w:r>
      <w:r w:rsidR="006349BA">
        <w:t>The assessment of qualifying Schedule D-1 investments</w:t>
      </w:r>
      <w:r w:rsidR="005F4AEE">
        <w:t xml:space="preserve"> has to consider the overall investment </w:t>
      </w:r>
      <w:r w:rsidR="00B615CB">
        <w:t>structure but</w:t>
      </w:r>
      <w:r w:rsidR="005F4AEE">
        <w:t xml:space="preserve"> focuses primarily </w:t>
      </w:r>
      <w:r w:rsidR="00A82831">
        <w:t xml:space="preserve">on the </w:t>
      </w:r>
      <w:r w:rsidR="00952F2D">
        <w:t xml:space="preserve">specific </w:t>
      </w:r>
      <w:r w:rsidR="00A82831">
        <w:t>instrument held by the reporting entity. Structures, particularly ABS,</w:t>
      </w:r>
      <w:r w:rsidR="003F33E7">
        <w:t xml:space="preserve"> may include </w:t>
      </w:r>
      <w:r w:rsidR="00CB36EE">
        <w:t>residual</w:t>
      </w:r>
      <w:r w:rsidR="003F33E7">
        <w:t xml:space="preserve"> tranches</w:t>
      </w:r>
      <w:r w:rsidR="00D24861">
        <w:t xml:space="preserve"> that do not have contractual </w:t>
      </w:r>
      <w:r w:rsidR="00A11732">
        <w:t xml:space="preserve">principal </w:t>
      </w:r>
      <w:r w:rsidR="00D24861">
        <w:t>or interest payments</w:t>
      </w:r>
      <w:r w:rsidR="0041376D">
        <w:t>, but rather provide payment after</w:t>
      </w:r>
      <w:r w:rsidR="00CC116E">
        <w:t xml:space="preserve"> contractual principal and interest payments have been made to other tranches or interests based on remaining available funds</w:t>
      </w:r>
      <w:r w:rsidR="003F33E7">
        <w:t xml:space="preserve">. </w:t>
      </w:r>
      <w:r w:rsidR="00E87E38">
        <w:t xml:space="preserve">Although payments to </w:t>
      </w:r>
      <w:r w:rsidR="003308C9">
        <w:t xml:space="preserve">residual </w:t>
      </w:r>
      <w:r w:rsidR="001002C3">
        <w:t xml:space="preserve">note </w:t>
      </w:r>
      <w:r w:rsidR="00E87E38">
        <w:t xml:space="preserve">holders could occur throughout an investment’s duration, and not just at maturity, such instances still reflect the residual amount permitted to be distributed after other holders have received contractual interest and principal payments. </w:t>
      </w:r>
      <w:r w:rsidR="0006516B">
        <w:t xml:space="preserve">In all instances, </w:t>
      </w:r>
      <w:r w:rsidR="00C80800">
        <w:t>despite whether</w:t>
      </w:r>
      <w:r w:rsidR="0006516B">
        <w:t xml:space="preserve"> other tranches of the investment structure </w:t>
      </w:r>
      <w:r w:rsidR="00C9143A">
        <w:t>qualify</w:t>
      </w:r>
      <w:r w:rsidR="0006516B">
        <w:t xml:space="preserve"> for Schedule D-1 reporting, </w:t>
      </w:r>
      <w:r w:rsidR="00CB36EE">
        <w:t>residual</w:t>
      </w:r>
      <w:r w:rsidR="0006516B">
        <w:t xml:space="preserve"> tranches </w:t>
      </w:r>
      <w:r w:rsidR="00C9143A">
        <w:t xml:space="preserve">do not qualify for reporting on Schedule D-1. </w:t>
      </w:r>
    </w:p>
    <w:p w14:paraId="41234677" w14:textId="645DC72C" w:rsidR="00891977" w:rsidRDefault="005667CD" w:rsidP="00653442">
      <w:pPr>
        <w:pStyle w:val="ListContinue"/>
        <w:numPr>
          <w:ilvl w:val="0"/>
          <w:numId w:val="8"/>
        </w:numPr>
      </w:pPr>
      <w:r>
        <w:tab/>
      </w:r>
      <w:r w:rsidR="004A1F96">
        <w:t xml:space="preserve">Under prior guidance in SSAP No. 43R, there </w:t>
      </w:r>
      <w:r w:rsidR="00B82B47">
        <w:t xml:space="preserve">was no exclusion </w:t>
      </w:r>
      <w:r w:rsidR="00605748">
        <w:t xml:space="preserve">that </w:t>
      </w:r>
      <w:r w:rsidR="003023DA">
        <w:t>restricted</w:t>
      </w:r>
      <w:r w:rsidR="00605748">
        <w:t xml:space="preserve"> residual</w:t>
      </w:r>
      <w:r w:rsidR="00B82B47">
        <w:t xml:space="preserve"> tranches </w:t>
      </w:r>
      <w:r w:rsidR="00A65B0E">
        <w:t xml:space="preserve">of qualifying securitizations </w:t>
      </w:r>
      <w:r w:rsidR="00B82B47">
        <w:t>from being captured in scope</w:t>
      </w:r>
      <w:r w:rsidR="00605748">
        <w:t xml:space="preserve"> and </w:t>
      </w:r>
      <w:r w:rsidR="003F2FCD">
        <w:t xml:space="preserve">being </w:t>
      </w:r>
      <w:r w:rsidR="00605748">
        <w:t>reported as bonds</w:t>
      </w:r>
      <w:r w:rsidR="00B82B47">
        <w:t xml:space="preserve">. From the outreach performed in </w:t>
      </w:r>
      <w:r w:rsidR="00B464F1">
        <w:t xml:space="preserve">developing the principles-based bond definition, it was </w:t>
      </w:r>
      <w:r w:rsidR="000B17BE">
        <w:t>identified that several insurers</w:t>
      </w:r>
      <w:r w:rsidR="00B15421">
        <w:t xml:space="preserve"> have previously reported these </w:t>
      </w:r>
      <w:r w:rsidR="005442B4">
        <w:t>residual</w:t>
      </w:r>
      <w:r w:rsidR="00B15421">
        <w:t xml:space="preserve"> tranches on Schedule BA</w:t>
      </w:r>
      <w:r w:rsidR="008403AF">
        <w:t>: Other Long-Term Invested Assets</w:t>
      </w:r>
      <w:r w:rsidR="00B15421">
        <w:t xml:space="preserve">. However, it was noted that some reporting entities have reported </w:t>
      </w:r>
      <w:r w:rsidR="00F463DF">
        <w:t xml:space="preserve">these tranches </w:t>
      </w:r>
      <w:r w:rsidR="00A41E12">
        <w:t xml:space="preserve">on Schedule D-1 as </w:t>
      </w:r>
      <w:r w:rsidR="00AD67D6">
        <w:t xml:space="preserve">a component of the securitization or </w:t>
      </w:r>
      <w:r w:rsidR="00D5128D">
        <w:t>as</w:t>
      </w:r>
      <w:r w:rsidR="00AD67D6">
        <w:t xml:space="preserve"> a beneficial interest in scope of SSAP No. 43R. </w:t>
      </w:r>
      <w:r w:rsidR="005442B4">
        <w:t>Although residual</w:t>
      </w:r>
      <w:r w:rsidR="00F37F10">
        <w:t xml:space="preserve"> tranches (first loss </w:t>
      </w:r>
      <w:r w:rsidR="00A77C67">
        <w:t xml:space="preserve">tranches) are not rated, </w:t>
      </w:r>
      <w:r w:rsidR="005442B4">
        <w:t xml:space="preserve">when </w:t>
      </w:r>
      <w:r w:rsidR="00AA21CD">
        <w:t>reported</w:t>
      </w:r>
      <w:r w:rsidR="005442B4">
        <w:t xml:space="preserve"> on Schedule D-1, an NAIC designation would be required. </w:t>
      </w:r>
      <w:r w:rsidR="00DC5C55">
        <w:t xml:space="preserve">From information obtained, </w:t>
      </w:r>
      <w:r w:rsidR="00A77C67">
        <w:t xml:space="preserve">entities </w:t>
      </w:r>
      <w:r w:rsidR="009A40D6">
        <w:t>reporting residual tranches</w:t>
      </w:r>
      <w:r w:rsidR="00A77C67">
        <w:t xml:space="preserve"> on Schedule D-1 </w:t>
      </w:r>
      <w:r w:rsidR="00DC5C55">
        <w:t xml:space="preserve">have either been reporting as self-assigned 6* or </w:t>
      </w:r>
      <w:r w:rsidR="00D84D21">
        <w:t>applied the NAIC 5GI concept to self-designate these securitie</w:t>
      </w:r>
      <w:r w:rsidR="002449BD">
        <w:t xml:space="preserve">s. Under the 5GI concept, the </w:t>
      </w:r>
      <w:r w:rsidR="00C20BE2">
        <w:t>P&amp;P Manual</w:t>
      </w:r>
      <w:r w:rsidR="002449BD">
        <w:t xml:space="preserve"> permits self-designation </w:t>
      </w:r>
      <w:r w:rsidR="00FD1130">
        <w:t>as an NAIC 5</w:t>
      </w:r>
      <w:r w:rsidR="00E47E30">
        <w:t xml:space="preserve"> if the documentation </w:t>
      </w:r>
      <w:r w:rsidR="00317459">
        <w:t>necessary for a full SVO credit analysis does not exist</w:t>
      </w:r>
      <w:r w:rsidR="00FC43D7">
        <w:t>, the issuer is current on all principal and interest payments, and the</w:t>
      </w:r>
      <w:r w:rsidR="001D13A5">
        <w:t xml:space="preserve"> reporting entity </w:t>
      </w:r>
      <w:r w:rsidR="00E96129">
        <w:t xml:space="preserve">has </w:t>
      </w:r>
      <w:r w:rsidR="001D13A5">
        <w:t xml:space="preserve">an expectation that they will receive all contracted interest and principal. </w:t>
      </w:r>
      <w:r w:rsidR="008F4BF7">
        <w:t xml:space="preserve">The use of the NAIC 5GI concept to self-designate </w:t>
      </w:r>
      <w:r w:rsidR="00F611F8">
        <w:t>residual</w:t>
      </w:r>
      <w:r w:rsidR="008F4BF7">
        <w:t xml:space="preserve"> tranches on Schedule D-1 is </w:t>
      </w:r>
      <w:r w:rsidR="00F50B09">
        <w:t>a misapplication of th</w:t>
      </w:r>
      <w:r w:rsidR="00596216">
        <w:t>is guidance</w:t>
      </w:r>
      <w:r w:rsidR="00C96E9D">
        <w:t xml:space="preserve">. It is faulty to conclude that an investment is current and will provide all contractual interest and principal payments when </w:t>
      </w:r>
      <w:r w:rsidR="007F019C">
        <w:t>the investment has</w:t>
      </w:r>
      <w:r w:rsidR="005071DD">
        <w:t xml:space="preserve"> no contractual interest or principal payments. Furthermore, </w:t>
      </w:r>
      <w:r w:rsidR="00E6083F">
        <w:t xml:space="preserve">the 5GI provision was intended to </w:t>
      </w:r>
      <w:r w:rsidR="00501AAD">
        <w:t xml:space="preserve">prevent an NAIC 6 designation </w:t>
      </w:r>
      <w:r w:rsidR="00013261">
        <w:t xml:space="preserve">simply </w:t>
      </w:r>
      <w:r w:rsidR="00FB4CB0">
        <w:t>because the</w:t>
      </w:r>
      <w:r w:rsidR="00501AAD">
        <w:t xml:space="preserve"> documentation for a full credit analysis could not be provide</w:t>
      </w:r>
      <w:r w:rsidR="00EF4AE0">
        <w:t xml:space="preserve">d or reviewed, such as situations involving foreign securities when the </w:t>
      </w:r>
      <w:r w:rsidR="00F611F8">
        <w:t xml:space="preserve">supporting </w:t>
      </w:r>
      <w:r w:rsidR="00EF4AE0">
        <w:t xml:space="preserve">documents </w:t>
      </w:r>
      <w:r w:rsidR="00FB4CB0">
        <w:t>may</w:t>
      </w:r>
      <w:r w:rsidR="00EF4AE0">
        <w:t xml:space="preserve"> be in a foreign language</w:t>
      </w:r>
      <w:r w:rsidR="00305541">
        <w:t>. Th</w:t>
      </w:r>
      <w:r w:rsidR="009E6589">
        <w:t>e NAIC 5GI</w:t>
      </w:r>
      <w:r w:rsidR="00305541">
        <w:t xml:space="preserve"> provision was not intended </w:t>
      </w:r>
      <w:r w:rsidR="00FB4CB0">
        <w:t>to</w:t>
      </w:r>
      <w:r w:rsidR="00305541">
        <w:t xml:space="preserve"> permit self-assignment of </w:t>
      </w:r>
      <w:r w:rsidR="009E6589">
        <w:t xml:space="preserve">an </w:t>
      </w:r>
      <w:r w:rsidR="00305541">
        <w:t xml:space="preserve">NAIC </w:t>
      </w:r>
      <w:r w:rsidR="009E6589">
        <w:t xml:space="preserve">5 </w:t>
      </w:r>
      <w:r w:rsidR="00305541">
        <w:t>designation to securities</w:t>
      </w:r>
      <w:r w:rsidR="00F133C4">
        <w:t xml:space="preserve"> that would not qualify as a fixed-income instrument</w:t>
      </w:r>
      <w:r w:rsidR="00FB4CB0">
        <w:t xml:space="preserve"> eligible for an NAIC designation</w:t>
      </w:r>
      <w:r w:rsidR="00F133C4">
        <w:t xml:space="preserve"> under the </w:t>
      </w:r>
      <w:r w:rsidR="009E6589">
        <w:t>P&amp;P Manual</w:t>
      </w:r>
      <w:r w:rsidR="00F133C4">
        <w:t xml:space="preserve">. </w:t>
      </w:r>
    </w:p>
    <w:p w14:paraId="090C635A" w14:textId="29C1398C" w:rsidR="00292E64" w:rsidRDefault="009E6589" w:rsidP="00653442">
      <w:pPr>
        <w:pStyle w:val="ListContinue"/>
        <w:numPr>
          <w:ilvl w:val="0"/>
          <w:numId w:val="8"/>
        </w:numPr>
      </w:pPr>
      <w:r>
        <w:lastRenderedPageBreak/>
        <w:tab/>
      </w:r>
      <w:r w:rsidR="00292E64">
        <w:t xml:space="preserve">With the identification </w:t>
      </w:r>
      <w:r w:rsidR="007558FC">
        <w:t xml:space="preserve">that residual tranches are inconsistently reported, with some entities reporting on D-1 and others reporting on Schedule BA, the Working Group </w:t>
      </w:r>
      <w:r w:rsidR="00757858" w:rsidRPr="00D34B52">
        <w:rPr>
          <w:szCs w:val="22"/>
        </w:rPr>
        <w:t xml:space="preserve">drafted and </w:t>
      </w:r>
      <w:r w:rsidR="00404CC0" w:rsidRPr="00D34B52">
        <w:rPr>
          <w:szCs w:val="22"/>
        </w:rPr>
        <w:t xml:space="preserve">exposed agenda item </w:t>
      </w:r>
      <w:r w:rsidR="00757858" w:rsidRPr="00D34B52">
        <w:rPr>
          <w:szCs w:val="22"/>
        </w:rPr>
        <w:t xml:space="preserve">2021-15: SSAP No. 43R – Residual Tranches </w:t>
      </w:r>
      <w:r w:rsidR="00E86E73">
        <w:rPr>
          <w:szCs w:val="22"/>
        </w:rPr>
        <w:t xml:space="preserve">in September 2021 </w:t>
      </w:r>
      <w:r w:rsidR="00757858" w:rsidRPr="00D34B52">
        <w:rPr>
          <w:szCs w:val="22"/>
        </w:rPr>
        <w:t xml:space="preserve">as an interim </w:t>
      </w:r>
      <w:r w:rsidR="005D41DD" w:rsidRPr="00D34B52">
        <w:rPr>
          <w:szCs w:val="22"/>
        </w:rPr>
        <w:t xml:space="preserve">action prior to the conclusion of the bond proposal project. </w:t>
      </w:r>
      <w:r w:rsidR="00281F20" w:rsidRPr="00D34B52">
        <w:rPr>
          <w:szCs w:val="22"/>
        </w:rPr>
        <w:t xml:space="preserve">The guidance within this agenda item clarifies that </w:t>
      </w:r>
      <w:r w:rsidR="00FE5B0B" w:rsidRPr="00D34B52">
        <w:rPr>
          <w:szCs w:val="22"/>
        </w:rPr>
        <w:t xml:space="preserve">residual tranches shall be reported on Schedule BA </w:t>
      </w:r>
      <w:r w:rsidR="00FE5B0B" w:rsidRPr="00695238">
        <w:rPr>
          <w:szCs w:val="22"/>
        </w:rPr>
        <w:t xml:space="preserve">at lower of </w:t>
      </w:r>
      <w:r w:rsidR="00223B04" w:rsidRPr="00695238">
        <w:rPr>
          <w:szCs w:val="22"/>
        </w:rPr>
        <w:t xml:space="preserve">amortized </w:t>
      </w:r>
      <w:r w:rsidR="00FE5B0B" w:rsidRPr="00695238">
        <w:rPr>
          <w:szCs w:val="22"/>
        </w:rPr>
        <w:t>cost or fair value</w:t>
      </w:r>
      <w:r w:rsidR="00FE5B0B" w:rsidRPr="00D34B52">
        <w:rPr>
          <w:szCs w:val="22"/>
        </w:rPr>
        <w:t xml:space="preserve">. The guidance also clarifies that the reference to residual tranches </w:t>
      </w:r>
      <w:r w:rsidR="00D34B52" w:rsidRPr="00D34B52">
        <w:rPr>
          <w:szCs w:val="22"/>
        </w:rPr>
        <w:t>intends to capture securitization tranches</w:t>
      </w:r>
      <w:r w:rsidR="00223B04">
        <w:rPr>
          <w:szCs w:val="22"/>
        </w:rPr>
        <w:t xml:space="preserve"> and</w:t>
      </w:r>
      <w:r w:rsidR="00695238">
        <w:rPr>
          <w:szCs w:val="22"/>
        </w:rPr>
        <w:t xml:space="preserve"> </w:t>
      </w:r>
      <w:r w:rsidR="00D34B52" w:rsidRPr="00D34B52">
        <w:rPr>
          <w:szCs w:val="22"/>
        </w:rPr>
        <w:t xml:space="preserve">beneficial interests, as well as other structures captured in scope </w:t>
      </w:r>
      <w:r w:rsidR="005B3F70">
        <w:rPr>
          <w:szCs w:val="22"/>
        </w:rPr>
        <w:t>of SSAP No. 43R</w:t>
      </w:r>
      <w:r w:rsidR="00D34B52" w:rsidRPr="00D34B52">
        <w:rPr>
          <w:szCs w:val="22"/>
        </w:rPr>
        <w:t xml:space="preserve"> that reflect loss layers without contractual interest or principal payments. Payments to holders of these </w:t>
      </w:r>
      <w:r w:rsidR="00917AE1">
        <w:rPr>
          <w:szCs w:val="22"/>
        </w:rPr>
        <w:t>items</w:t>
      </w:r>
      <w:r w:rsidR="00D34B52" w:rsidRPr="00D34B52">
        <w:rPr>
          <w:szCs w:val="22"/>
        </w:rPr>
        <w:t xml:space="preserve"> occur after contractual interest and principal payments have been made to </w:t>
      </w:r>
      <w:r w:rsidR="00917AE1">
        <w:rPr>
          <w:szCs w:val="22"/>
        </w:rPr>
        <w:t xml:space="preserve">holders of </w:t>
      </w:r>
      <w:r w:rsidR="00D34B52" w:rsidRPr="00D34B52">
        <w:rPr>
          <w:szCs w:val="22"/>
        </w:rPr>
        <w:t>other tranches or interests and are based on the remaining available funds. Although payments can occur throughout an investment’s duration, such instances still reflect the residual amount permitted to be distributed after other holders have received contract</w:t>
      </w:r>
      <w:r w:rsidR="00917AE1">
        <w:rPr>
          <w:szCs w:val="22"/>
        </w:rPr>
        <w:t>ed</w:t>
      </w:r>
      <w:r w:rsidR="00D34B52" w:rsidRPr="00D34B52">
        <w:rPr>
          <w:szCs w:val="22"/>
        </w:rPr>
        <w:t xml:space="preserve"> interest and principal payments.</w:t>
      </w:r>
      <w:r w:rsidR="00D34B52">
        <w:rPr>
          <w:rFonts w:ascii="Arial" w:hAnsi="Arial" w:cs="Arial"/>
          <w:sz w:val="20"/>
        </w:rPr>
        <w:t xml:space="preserve">   </w:t>
      </w:r>
      <w:r w:rsidR="00757858">
        <w:t xml:space="preserve"> </w:t>
      </w:r>
    </w:p>
    <w:p w14:paraId="180FC081" w14:textId="27544562" w:rsidR="009060C4" w:rsidRPr="00F81863" w:rsidRDefault="001B03F6" w:rsidP="00653442">
      <w:pPr>
        <w:pStyle w:val="ListContinue"/>
        <w:numPr>
          <w:ilvl w:val="0"/>
          <w:numId w:val="8"/>
        </w:numPr>
      </w:pPr>
      <w:r>
        <w:tab/>
      </w:r>
      <w:r w:rsidR="00ED7018">
        <w:t>On November 10, 2021, the Statutory Accounting Principles (E) Working Group adopted the agenda item</w:t>
      </w:r>
      <w:r w:rsidR="0096363C">
        <w:t xml:space="preserve">, clarifying that residual tranches are required to be </w:t>
      </w:r>
      <w:r w:rsidR="00876464">
        <w:t>reporting on Schedule BA: Other Long-Term Assets beginning December 31, 2022</w:t>
      </w:r>
      <w:r w:rsidR="001A2A0F">
        <w:t>, with early adoption permitted</w:t>
      </w:r>
      <w:r w:rsidR="00876464">
        <w:t xml:space="preserve">. </w:t>
      </w:r>
      <w:r w:rsidR="00877B8A">
        <w:t xml:space="preserve">The effective date of this action allows </w:t>
      </w:r>
      <w:r w:rsidR="00877B8A" w:rsidRPr="00B675EE">
        <w:rPr>
          <w:szCs w:val="22"/>
        </w:rPr>
        <w:t xml:space="preserve">time for reporting entities to implement this change and corresponds with a Blanks (E) Working Group </w:t>
      </w:r>
      <w:r w:rsidR="00527952" w:rsidRPr="00B675EE">
        <w:rPr>
          <w:szCs w:val="22"/>
        </w:rPr>
        <w:t xml:space="preserve">proposal to incorporate separate reporting lines for residuals, based on underlying characteristics, </w:t>
      </w:r>
      <w:r w:rsidR="000B7AA2" w:rsidRPr="00B675EE">
        <w:rPr>
          <w:szCs w:val="22"/>
        </w:rPr>
        <w:t xml:space="preserve">on Schedule BA. With the adoption of this guidance, the Working Group noted that </w:t>
      </w:r>
      <w:r w:rsidR="00EB0D22" w:rsidRPr="00B675EE">
        <w:rPr>
          <w:szCs w:val="22"/>
        </w:rPr>
        <w:t>reporting entities may elect to reclassify residual tranches or interests to Schedule BA in advance of the effective date. As of the effective date, residual tranches or interests previously reported on Schedule BA shall be reclassified to the appropriate residual tranche Schedule BA reporting line based on the underlying characteristics of the investment structure.</w:t>
      </w:r>
    </w:p>
    <w:p w14:paraId="550BBB98" w14:textId="0AADC4A2" w:rsidR="00F81863" w:rsidRPr="005878D0" w:rsidRDefault="009C7782" w:rsidP="00653442">
      <w:pPr>
        <w:pStyle w:val="ListContinue"/>
        <w:numPr>
          <w:ilvl w:val="0"/>
          <w:numId w:val="8"/>
        </w:numPr>
      </w:pPr>
      <w:r>
        <w:rPr>
          <w:szCs w:val="22"/>
        </w:rPr>
        <w:tab/>
      </w:r>
      <w:r w:rsidR="00F81863">
        <w:rPr>
          <w:szCs w:val="22"/>
        </w:rPr>
        <w:t xml:space="preserve">Along with the action to specify the </w:t>
      </w:r>
      <w:r w:rsidR="00335B34">
        <w:rPr>
          <w:szCs w:val="22"/>
        </w:rPr>
        <w:t xml:space="preserve">Schedule BA </w:t>
      </w:r>
      <w:r w:rsidR="00F81863">
        <w:rPr>
          <w:szCs w:val="22"/>
        </w:rPr>
        <w:t xml:space="preserve">reporting for residuals, the Working </w:t>
      </w:r>
      <w:proofErr w:type="gramStart"/>
      <w:r w:rsidR="00F81863">
        <w:rPr>
          <w:szCs w:val="22"/>
        </w:rPr>
        <w:t>Group</w:t>
      </w:r>
      <w:proofErr w:type="gramEnd"/>
      <w:r w:rsidR="00B022DF">
        <w:rPr>
          <w:szCs w:val="22"/>
        </w:rPr>
        <w:t xml:space="preserve"> and the Valuation of Securities (E) Task Force provided a joint memorandum to the Blanks (E) Working Group </w:t>
      </w:r>
      <w:r w:rsidR="00525554">
        <w:rPr>
          <w:szCs w:val="22"/>
        </w:rPr>
        <w:t>to specifically identify that application of the NAIC 5GI process is an inaccurate application</w:t>
      </w:r>
      <w:r w:rsidR="00335B34">
        <w:rPr>
          <w:szCs w:val="22"/>
        </w:rPr>
        <w:t xml:space="preserve">. </w:t>
      </w:r>
      <w:r w:rsidR="00EA1A4D">
        <w:rPr>
          <w:szCs w:val="22"/>
        </w:rPr>
        <w:t>R</w:t>
      </w:r>
      <w:r w:rsidR="00335B34">
        <w:rPr>
          <w:szCs w:val="22"/>
        </w:rPr>
        <w:t xml:space="preserve">esidual tranches or interests reported on Schedule D-1 for year-end 2021 shall be reported with an NAIC 6. </w:t>
      </w:r>
      <w:r w:rsidR="00DB2646">
        <w:rPr>
          <w:szCs w:val="22"/>
        </w:rPr>
        <w:t>The</w:t>
      </w:r>
      <w:r w:rsidR="00503AAF">
        <w:rPr>
          <w:szCs w:val="22"/>
        </w:rPr>
        <w:t xml:space="preserve"> Working Group </w:t>
      </w:r>
      <w:r w:rsidR="00DB2646">
        <w:rPr>
          <w:szCs w:val="22"/>
        </w:rPr>
        <w:t xml:space="preserve">also </w:t>
      </w:r>
      <w:r w:rsidR="00503AAF">
        <w:rPr>
          <w:szCs w:val="22"/>
        </w:rPr>
        <w:t xml:space="preserve">provided the Task Force a referral requesting clarification of the NAIC 5GI process so future misapplications could be mitigated. </w:t>
      </w:r>
      <w:r w:rsidR="00DB2646">
        <w:rPr>
          <w:szCs w:val="22"/>
        </w:rPr>
        <w:t>The Task Force considered specific changes to address residuals and adopted those revisions during the 2021 Fall National Meeting.</w:t>
      </w:r>
    </w:p>
    <w:p w14:paraId="07CC7991" w14:textId="36128A94" w:rsidR="00BD170C" w:rsidRPr="00074A2F" w:rsidRDefault="00BD170C" w:rsidP="00653442">
      <w:pPr>
        <w:pStyle w:val="ListContinue"/>
        <w:numPr>
          <w:ilvl w:val="0"/>
          <w:numId w:val="8"/>
        </w:numPr>
      </w:pPr>
      <w:r>
        <w:rPr>
          <w:szCs w:val="22"/>
        </w:rPr>
        <w:tab/>
      </w:r>
      <w:r w:rsidR="00AF5C8E">
        <w:rPr>
          <w:szCs w:val="22"/>
        </w:rPr>
        <w:t xml:space="preserve">Stapling of investments: </w:t>
      </w:r>
      <w:r>
        <w:rPr>
          <w:szCs w:val="22"/>
        </w:rPr>
        <w:t xml:space="preserve">The original exposure of the principles-based bond definition (May 2021) included an initial example </w:t>
      </w:r>
      <w:r w:rsidR="006D076A">
        <w:rPr>
          <w:szCs w:val="22"/>
        </w:rPr>
        <w:t xml:space="preserve">(originally </w:t>
      </w:r>
      <w:r w:rsidR="00361D80">
        <w:rPr>
          <w:szCs w:val="22"/>
        </w:rPr>
        <w:t xml:space="preserve">referred to as </w:t>
      </w:r>
      <w:r w:rsidR="006D076A">
        <w:rPr>
          <w:szCs w:val="22"/>
        </w:rPr>
        <w:t xml:space="preserve">Appendix I – Example I) </w:t>
      </w:r>
      <w:r w:rsidR="00974B9D">
        <w:rPr>
          <w:szCs w:val="22"/>
        </w:rPr>
        <w:t xml:space="preserve">detailing a situation </w:t>
      </w:r>
      <w:r>
        <w:rPr>
          <w:szCs w:val="22"/>
        </w:rPr>
        <w:t xml:space="preserve">where “equity interests” from a tranche (such as residuals) </w:t>
      </w:r>
      <w:r w:rsidR="00974B9D">
        <w:rPr>
          <w:szCs w:val="22"/>
        </w:rPr>
        <w:t xml:space="preserve">were required to be held </w:t>
      </w:r>
      <w:r w:rsidR="000C18C2">
        <w:rPr>
          <w:szCs w:val="22"/>
        </w:rPr>
        <w:t xml:space="preserve">by a reporting entity </w:t>
      </w:r>
      <w:r w:rsidR="00974B9D">
        <w:rPr>
          <w:szCs w:val="22"/>
        </w:rPr>
        <w:t xml:space="preserve">when holding </w:t>
      </w:r>
      <w:r w:rsidR="000C18C2">
        <w:rPr>
          <w:szCs w:val="22"/>
        </w:rPr>
        <w:t xml:space="preserve">debt tranches. </w:t>
      </w:r>
      <w:r w:rsidR="00B30237">
        <w:rPr>
          <w:szCs w:val="22"/>
        </w:rPr>
        <w:t xml:space="preserve">(That language identified situations where the reporting entity would be </w:t>
      </w:r>
      <w:r w:rsidR="00A94BFC">
        <w:rPr>
          <w:szCs w:val="22"/>
        </w:rPr>
        <w:t xml:space="preserve">restricted from selling, </w:t>
      </w:r>
      <w:r w:rsidR="006D076A">
        <w:rPr>
          <w:szCs w:val="22"/>
        </w:rPr>
        <w:t>assigning,</w:t>
      </w:r>
      <w:r w:rsidR="00A94BFC">
        <w:rPr>
          <w:szCs w:val="22"/>
        </w:rPr>
        <w:t xml:space="preserve"> or transferring the unsecured debt investment without also selling, </w:t>
      </w:r>
      <w:proofErr w:type="gramStart"/>
      <w:r w:rsidR="00A94BFC">
        <w:rPr>
          <w:szCs w:val="22"/>
        </w:rPr>
        <w:t>assigning</w:t>
      </w:r>
      <w:proofErr w:type="gramEnd"/>
      <w:r w:rsidR="00A94BFC">
        <w:rPr>
          <w:szCs w:val="22"/>
        </w:rPr>
        <w:t xml:space="preserve"> or transferring the equity interest to the same party.</w:t>
      </w:r>
      <w:r w:rsidR="00330C4D">
        <w:rPr>
          <w:szCs w:val="22"/>
        </w:rPr>
        <w:t xml:space="preserve"> </w:t>
      </w:r>
      <w:r w:rsidR="006D076A">
        <w:rPr>
          <w:szCs w:val="22"/>
        </w:rPr>
        <w:t xml:space="preserve">This </w:t>
      </w:r>
      <w:r w:rsidR="00E622D1">
        <w:rPr>
          <w:szCs w:val="22"/>
        </w:rPr>
        <w:t>restriction</w:t>
      </w:r>
      <w:r w:rsidR="006D076A">
        <w:rPr>
          <w:szCs w:val="22"/>
        </w:rPr>
        <w:t xml:space="preserve"> is often</w:t>
      </w:r>
      <w:r w:rsidR="00330C4D">
        <w:rPr>
          <w:szCs w:val="22"/>
        </w:rPr>
        <w:t xml:space="preserve"> referred </w:t>
      </w:r>
      <w:r w:rsidR="00B876B6">
        <w:rPr>
          <w:szCs w:val="22"/>
        </w:rPr>
        <w:t xml:space="preserve">to </w:t>
      </w:r>
      <w:r w:rsidR="00330C4D">
        <w:rPr>
          <w:szCs w:val="22"/>
        </w:rPr>
        <w:t>as the “stapling” of investments.</w:t>
      </w:r>
      <w:r w:rsidR="00A94BFC">
        <w:rPr>
          <w:szCs w:val="22"/>
        </w:rPr>
        <w:t xml:space="preserve">) </w:t>
      </w:r>
      <w:r w:rsidR="0021112B">
        <w:rPr>
          <w:szCs w:val="22"/>
        </w:rPr>
        <w:t xml:space="preserve">Pursuant to the guidance in the original example, although the debt instrument </w:t>
      </w:r>
      <w:r w:rsidR="001A41F9">
        <w:rPr>
          <w:szCs w:val="22"/>
        </w:rPr>
        <w:t xml:space="preserve">would </w:t>
      </w:r>
      <w:r w:rsidR="008A6059">
        <w:rPr>
          <w:szCs w:val="22"/>
        </w:rPr>
        <w:t>separately</w:t>
      </w:r>
      <w:r w:rsidR="001A41F9">
        <w:rPr>
          <w:szCs w:val="22"/>
        </w:rPr>
        <w:t xml:space="preserve"> qualify as a creditor relationship for bond reporting, </w:t>
      </w:r>
      <w:r w:rsidR="008F6985">
        <w:rPr>
          <w:szCs w:val="22"/>
        </w:rPr>
        <w:t xml:space="preserve">when considering the entirety of the holdings (both the equity interests and debt tranches combined), the investment would be considered an equity instrument in substance. </w:t>
      </w:r>
      <w:r w:rsidR="008A5D61">
        <w:rPr>
          <w:szCs w:val="22"/>
        </w:rPr>
        <w:t>Although</w:t>
      </w:r>
      <w:r w:rsidR="005211ED">
        <w:rPr>
          <w:szCs w:val="22"/>
        </w:rPr>
        <w:t xml:space="preserve"> the debt instrument </w:t>
      </w:r>
      <w:r w:rsidR="003D50A3">
        <w:rPr>
          <w:szCs w:val="22"/>
        </w:rPr>
        <w:t xml:space="preserve">would </w:t>
      </w:r>
      <w:r w:rsidR="005211ED">
        <w:rPr>
          <w:szCs w:val="22"/>
        </w:rPr>
        <w:t>appear to have a</w:t>
      </w:r>
      <w:r w:rsidR="003D50A3">
        <w:rPr>
          <w:szCs w:val="22"/>
        </w:rPr>
        <w:t xml:space="preserve"> higher priority of payment, </w:t>
      </w:r>
      <w:r w:rsidR="007A3461">
        <w:rPr>
          <w:szCs w:val="22"/>
        </w:rPr>
        <w:t xml:space="preserve">that priority </w:t>
      </w:r>
      <w:r w:rsidR="00E57378">
        <w:rPr>
          <w:szCs w:val="22"/>
        </w:rPr>
        <w:t>would be</w:t>
      </w:r>
      <w:r w:rsidR="007A3461">
        <w:rPr>
          <w:szCs w:val="22"/>
        </w:rPr>
        <w:t xml:space="preserve"> supported by the equity interest</w:t>
      </w:r>
      <w:r w:rsidR="00E57378">
        <w:rPr>
          <w:szCs w:val="22"/>
        </w:rPr>
        <w:t xml:space="preserve"> t</w:t>
      </w:r>
      <w:r w:rsidR="007A3461">
        <w:rPr>
          <w:szCs w:val="22"/>
        </w:rPr>
        <w:t xml:space="preserve">he reporting entity </w:t>
      </w:r>
      <w:r w:rsidR="00E57378">
        <w:rPr>
          <w:szCs w:val="22"/>
        </w:rPr>
        <w:t>has to hold</w:t>
      </w:r>
      <w:r w:rsidR="007A3461">
        <w:rPr>
          <w:szCs w:val="22"/>
        </w:rPr>
        <w:t xml:space="preserve">. (Ultimately, the reporting entity would be subordinate to </w:t>
      </w:r>
      <w:r w:rsidR="0019295A">
        <w:rPr>
          <w:szCs w:val="22"/>
        </w:rPr>
        <w:t xml:space="preserve">themselves </w:t>
      </w:r>
      <w:r w:rsidR="000E65EE">
        <w:rPr>
          <w:szCs w:val="22"/>
        </w:rPr>
        <w:t>as they would recognize a loss on the equity tranche to safeguard payment under the debt tranche</w:t>
      </w:r>
      <w:r w:rsidR="007A3461">
        <w:rPr>
          <w:szCs w:val="22"/>
        </w:rPr>
        <w:t xml:space="preserve">.) </w:t>
      </w:r>
      <w:r w:rsidR="00581A9D">
        <w:rPr>
          <w:szCs w:val="22"/>
        </w:rPr>
        <w:t xml:space="preserve">Under </w:t>
      </w:r>
      <w:r w:rsidR="007D15AE">
        <w:rPr>
          <w:szCs w:val="22"/>
        </w:rPr>
        <w:t>that initial proposed</w:t>
      </w:r>
      <w:r w:rsidR="00581A9D">
        <w:rPr>
          <w:szCs w:val="22"/>
        </w:rPr>
        <w:t xml:space="preserve"> guidance, all holdings </w:t>
      </w:r>
      <w:r w:rsidR="007D15AE">
        <w:rPr>
          <w:szCs w:val="22"/>
        </w:rPr>
        <w:t>under such situations</w:t>
      </w:r>
      <w:r w:rsidR="003E5900">
        <w:rPr>
          <w:szCs w:val="22"/>
        </w:rPr>
        <w:t>, includ</w:t>
      </w:r>
      <w:r w:rsidR="006B6266">
        <w:rPr>
          <w:szCs w:val="22"/>
        </w:rPr>
        <w:t xml:space="preserve">ing the debt tranches, </w:t>
      </w:r>
      <w:r w:rsidR="00581A9D">
        <w:rPr>
          <w:szCs w:val="22"/>
        </w:rPr>
        <w:t xml:space="preserve">would </w:t>
      </w:r>
      <w:r w:rsidR="00A21899">
        <w:rPr>
          <w:szCs w:val="22"/>
        </w:rPr>
        <w:t>not qualify as creditor relationship</w:t>
      </w:r>
      <w:r w:rsidR="000E65EE">
        <w:rPr>
          <w:szCs w:val="22"/>
        </w:rPr>
        <w:t>s</w:t>
      </w:r>
      <w:r w:rsidR="00A21899">
        <w:rPr>
          <w:szCs w:val="22"/>
        </w:rPr>
        <w:t xml:space="preserve"> and </w:t>
      </w:r>
      <w:r w:rsidR="00B876B6">
        <w:rPr>
          <w:szCs w:val="22"/>
        </w:rPr>
        <w:t xml:space="preserve">would </w:t>
      </w:r>
      <w:r w:rsidR="007D15AE">
        <w:rPr>
          <w:szCs w:val="22"/>
        </w:rPr>
        <w:t>not qua</w:t>
      </w:r>
      <w:r w:rsidR="00EA616A">
        <w:rPr>
          <w:szCs w:val="22"/>
        </w:rPr>
        <w:t>lify for</w:t>
      </w:r>
      <w:r w:rsidR="00A21899">
        <w:rPr>
          <w:szCs w:val="22"/>
        </w:rPr>
        <w:t xml:space="preserve"> bond reporting. </w:t>
      </w:r>
    </w:p>
    <w:p w14:paraId="72338489" w14:textId="3D426C56" w:rsidR="00074A2F" w:rsidRPr="00AA791A" w:rsidRDefault="00EB0D86" w:rsidP="00653442">
      <w:pPr>
        <w:pStyle w:val="ListContinue"/>
        <w:numPr>
          <w:ilvl w:val="0"/>
          <w:numId w:val="8"/>
        </w:numPr>
      </w:pPr>
      <w:r>
        <w:rPr>
          <w:szCs w:val="22"/>
        </w:rPr>
        <w:tab/>
      </w:r>
      <w:r w:rsidR="00074A2F">
        <w:rPr>
          <w:szCs w:val="22"/>
        </w:rPr>
        <w:t>After</w:t>
      </w:r>
      <w:r w:rsidR="003860FF">
        <w:rPr>
          <w:szCs w:val="22"/>
        </w:rPr>
        <w:t xml:space="preserve"> considering comments from the </w:t>
      </w:r>
      <w:r w:rsidR="00B876B6">
        <w:rPr>
          <w:szCs w:val="22"/>
        </w:rPr>
        <w:t xml:space="preserve">first </w:t>
      </w:r>
      <w:r w:rsidR="003860FF">
        <w:rPr>
          <w:szCs w:val="22"/>
        </w:rPr>
        <w:t>exposure period, as well as discussing within the small group of industry and regulator</w:t>
      </w:r>
      <w:r w:rsidR="00532048">
        <w:rPr>
          <w:szCs w:val="22"/>
        </w:rPr>
        <w:t xml:space="preserve">s, this example </w:t>
      </w:r>
      <w:r w:rsidR="006D6F8F">
        <w:rPr>
          <w:szCs w:val="22"/>
        </w:rPr>
        <w:t>was</w:t>
      </w:r>
      <w:r w:rsidR="00532048">
        <w:rPr>
          <w:szCs w:val="22"/>
        </w:rPr>
        <w:t xml:space="preserve"> eliminated from the principles-based bond definition. </w:t>
      </w:r>
      <w:r w:rsidR="00F31DC7">
        <w:rPr>
          <w:szCs w:val="22"/>
        </w:rPr>
        <w:t xml:space="preserve">These discussions ultimately concluded that </w:t>
      </w:r>
      <w:r w:rsidR="00A57877">
        <w:rPr>
          <w:szCs w:val="22"/>
        </w:rPr>
        <w:t>tranches</w:t>
      </w:r>
      <w:r w:rsidR="00F31DC7">
        <w:rPr>
          <w:szCs w:val="22"/>
        </w:rPr>
        <w:t xml:space="preserve"> that </w:t>
      </w:r>
      <w:r w:rsidR="00A57877">
        <w:rPr>
          <w:szCs w:val="22"/>
        </w:rPr>
        <w:t xml:space="preserve">separately </w:t>
      </w:r>
      <w:r w:rsidR="00F31DC7">
        <w:rPr>
          <w:szCs w:val="22"/>
        </w:rPr>
        <w:t xml:space="preserve">qualify as bonds </w:t>
      </w:r>
      <w:r w:rsidR="00B0481B">
        <w:rPr>
          <w:szCs w:val="22"/>
        </w:rPr>
        <w:t xml:space="preserve">should be reported as bonds even if other </w:t>
      </w:r>
      <w:r w:rsidR="00A57877">
        <w:rPr>
          <w:szCs w:val="22"/>
        </w:rPr>
        <w:t>tranches</w:t>
      </w:r>
      <w:r w:rsidR="00B0481B">
        <w:rPr>
          <w:szCs w:val="22"/>
        </w:rPr>
        <w:t xml:space="preserve"> from a structure </w:t>
      </w:r>
      <w:r w:rsidR="001D5E2E">
        <w:rPr>
          <w:szCs w:val="22"/>
        </w:rPr>
        <w:t xml:space="preserve">that do not qualify as bonds </w:t>
      </w:r>
      <w:r w:rsidR="000E65EE">
        <w:rPr>
          <w:szCs w:val="22"/>
        </w:rPr>
        <w:t>are</w:t>
      </w:r>
      <w:r w:rsidR="00B0481B">
        <w:rPr>
          <w:szCs w:val="22"/>
        </w:rPr>
        <w:t xml:space="preserve"> also held</w:t>
      </w:r>
      <w:r w:rsidR="000E65EE">
        <w:rPr>
          <w:szCs w:val="22"/>
        </w:rPr>
        <w:t xml:space="preserve"> by the reporting entity</w:t>
      </w:r>
      <w:r w:rsidR="00B0481B">
        <w:rPr>
          <w:szCs w:val="22"/>
        </w:rPr>
        <w:t xml:space="preserve">. </w:t>
      </w:r>
      <w:r w:rsidR="00AA791A">
        <w:rPr>
          <w:szCs w:val="22"/>
        </w:rPr>
        <w:t xml:space="preserve">Elements noted as part of </w:t>
      </w:r>
      <w:r w:rsidR="000E65EE">
        <w:rPr>
          <w:szCs w:val="22"/>
        </w:rPr>
        <w:t xml:space="preserve">the decision </w:t>
      </w:r>
      <w:r w:rsidR="00C60E5C">
        <w:rPr>
          <w:szCs w:val="22"/>
        </w:rPr>
        <w:t>to remove the stapling restriction include</w:t>
      </w:r>
      <w:r w:rsidR="00AA791A">
        <w:rPr>
          <w:szCs w:val="22"/>
        </w:rPr>
        <w:t xml:space="preserve">: </w:t>
      </w:r>
    </w:p>
    <w:p w14:paraId="4BDD9350" w14:textId="31337ABD" w:rsidR="00AA791A" w:rsidRPr="009C2E2D" w:rsidRDefault="00B71364" w:rsidP="00653442">
      <w:pPr>
        <w:pStyle w:val="ListContinue"/>
        <w:numPr>
          <w:ilvl w:val="1"/>
          <w:numId w:val="8"/>
        </w:numPr>
      </w:pPr>
      <w:r>
        <w:rPr>
          <w:szCs w:val="22"/>
        </w:rPr>
        <w:lastRenderedPageBreak/>
        <w:t xml:space="preserve">A key element in the initial proposal to require the entire holdings as equity was </w:t>
      </w:r>
      <w:r w:rsidR="001C4C85">
        <w:rPr>
          <w:szCs w:val="22"/>
        </w:rPr>
        <w:t>to ensure that the risk</w:t>
      </w:r>
      <w:r w:rsidR="00470FD8">
        <w:rPr>
          <w:szCs w:val="22"/>
        </w:rPr>
        <w:t xml:space="preserve"> </w:t>
      </w:r>
      <w:r w:rsidR="001C4C85">
        <w:rPr>
          <w:szCs w:val="22"/>
        </w:rPr>
        <w:t>of the holdings</w:t>
      </w:r>
      <w:r w:rsidR="00A63459">
        <w:rPr>
          <w:szCs w:val="22"/>
        </w:rPr>
        <w:t xml:space="preserve"> </w:t>
      </w:r>
      <w:r w:rsidR="008C130A">
        <w:rPr>
          <w:szCs w:val="22"/>
        </w:rPr>
        <w:t>was</w:t>
      </w:r>
      <w:r w:rsidR="001C4C85">
        <w:rPr>
          <w:szCs w:val="22"/>
        </w:rPr>
        <w:t xml:space="preserve"> properly captured. </w:t>
      </w:r>
      <w:r w:rsidR="008C130A">
        <w:rPr>
          <w:szCs w:val="22"/>
        </w:rPr>
        <w:t xml:space="preserve">It was noted that recent developments to tranche </w:t>
      </w:r>
      <w:r w:rsidR="004A372D">
        <w:rPr>
          <w:szCs w:val="22"/>
        </w:rPr>
        <w:t>investments that were previously reported as investments in LLCs or joint ventures</w:t>
      </w:r>
      <w:r w:rsidR="00AD33AE">
        <w:rPr>
          <w:szCs w:val="22"/>
        </w:rPr>
        <w:t xml:space="preserve"> could result in RBC arbitrage. </w:t>
      </w:r>
      <w:r w:rsidR="004540C4">
        <w:rPr>
          <w:szCs w:val="22"/>
        </w:rPr>
        <w:t>This</w:t>
      </w:r>
      <w:r w:rsidR="00AD33AE">
        <w:rPr>
          <w:szCs w:val="22"/>
        </w:rPr>
        <w:t xml:space="preserve"> is because </w:t>
      </w:r>
      <w:r w:rsidR="009033C8">
        <w:rPr>
          <w:szCs w:val="22"/>
        </w:rPr>
        <w:t xml:space="preserve">the risk </w:t>
      </w:r>
      <w:r w:rsidR="009278BC">
        <w:rPr>
          <w:szCs w:val="22"/>
        </w:rPr>
        <w:t xml:space="preserve">of the investment </w:t>
      </w:r>
      <w:r w:rsidR="009033C8">
        <w:rPr>
          <w:szCs w:val="22"/>
        </w:rPr>
        <w:t xml:space="preserve">would be concentrated </w:t>
      </w:r>
      <w:r w:rsidR="009278BC">
        <w:rPr>
          <w:szCs w:val="22"/>
        </w:rPr>
        <w:t xml:space="preserve">in a specific tranche </w:t>
      </w:r>
      <w:r w:rsidR="005B202A">
        <w:rPr>
          <w:szCs w:val="22"/>
        </w:rPr>
        <w:t>intended to absorb losses</w:t>
      </w:r>
      <w:r w:rsidR="0060135F">
        <w:rPr>
          <w:szCs w:val="22"/>
        </w:rPr>
        <w:t xml:space="preserve">, and </w:t>
      </w:r>
      <w:r w:rsidR="00A63459">
        <w:rPr>
          <w:szCs w:val="22"/>
        </w:rPr>
        <w:t xml:space="preserve">only that </w:t>
      </w:r>
      <w:r w:rsidR="0060135F">
        <w:rPr>
          <w:szCs w:val="22"/>
        </w:rPr>
        <w:t xml:space="preserve">limited tranche would </w:t>
      </w:r>
      <w:r w:rsidR="00A63459">
        <w:rPr>
          <w:szCs w:val="22"/>
        </w:rPr>
        <w:t>be</w:t>
      </w:r>
      <w:r w:rsidR="0060135F">
        <w:rPr>
          <w:szCs w:val="22"/>
        </w:rPr>
        <w:t xml:space="preserve"> </w:t>
      </w:r>
      <w:r w:rsidR="005B202A">
        <w:rPr>
          <w:szCs w:val="22"/>
        </w:rPr>
        <w:t>reported on BA with</w:t>
      </w:r>
      <w:r w:rsidR="00A63459">
        <w:rPr>
          <w:szCs w:val="22"/>
        </w:rPr>
        <w:t xml:space="preserve"> </w:t>
      </w:r>
      <w:r w:rsidR="005B202A">
        <w:rPr>
          <w:szCs w:val="22"/>
        </w:rPr>
        <w:t>higher RBC charge</w:t>
      </w:r>
      <w:r w:rsidR="00A63459">
        <w:rPr>
          <w:szCs w:val="22"/>
        </w:rPr>
        <w:t>s</w:t>
      </w:r>
      <w:r w:rsidR="006B5568">
        <w:rPr>
          <w:szCs w:val="22"/>
        </w:rPr>
        <w:t>. This would allow the debt t</w:t>
      </w:r>
      <w:r w:rsidR="005B202A">
        <w:rPr>
          <w:szCs w:val="22"/>
        </w:rPr>
        <w:t>ranches</w:t>
      </w:r>
      <w:r w:rsidR="00EB6ADD">
        <w:rPr>
          <w:szCs w:val="22"/>
        </w:rPr>
        <w:t xml:space="preserve"> </w:t>
      </w:r>
      <w:r w:rsidR="00F52DD8">
        <w:rPr>
          <w:szCs w:val="22"/>
        </w:rPr>
        <w:t>(as they are subordinated by the equity tranche) to likely qualify as bonds with</w:t>
      </w:r>
      <w:r w:rsidR="00EB6ADD">
        <w:rPr>
          <w:szCs w:val="22"/>
        </w:rPr>
        <w:t xml:space="preserve"> Schedule D-1 reporting </w:t>
      </w:r>
      <w:r w:rsidR="00C21045">
        <w:rPr>
          <w:szCs w:val="22"/>
        </w:rPr>
        <w:t>and</w:t>
      </w:r>
      <w:r w:rsidR="00EB6ADD">
        <w:rPr>
          <w:szCs w:val="22"/>
        </w:rPr>
        <w:t xml:space="preserve"> lower RBC charges. </w:t>
      </w:r>
      <w:r w:rsidR="00A47539">
        <w:rPr>
          <w:szCs w:val="22"/>
        </w:rPr>
        <w:t xml:space="preserve">However, because risk has been concentrated into the smaller equity tranche </w:t>
      </w:r>
      <w:proofErr w:type="gramStart"/>
      <w:r w:rsidR="00A47539">
        <w:rPr>
          <w:szCs w:val="22"/>
        </w:rPr>
        <w:t>as a result of</w:t>
      </w:r>
      <w:proofErr w:type="gramEnd"/>
      <w:r w:rsidR="00A47539">
        <w:rPr>
          <w:szCs w:val="22"/>
        </w:rPr>
        <w:t xml:space="preserve"> leverage, and because Schedule BA RBC charges are fixed and insensitive to leverage, there is a lowering of </w:t>
      </w:r>
      <w:r w:rsidR="00C97127">
        <w:rPr>
          <w:szCs w:val="22"/>
        </w:rPr>
        <w:t>risk-based</w:t>
      </w:r>
      <w:r w:rsidR="00A47539">
        <w:rPr>
          <w:szCs w:val="22"/>
        </w:rPr>
        <w:t xml:space="preserve"> capital in total despite no change in risk. </w:t>
      </w:r>
      <w:r w:rsidR="00A97940">
        <w:rPr>
          <w:szCs w:val="22"/>
        </w:rPr>
        <w:t xml:space="preserve">The subsequent discussions highlighted that this </w:t>
      </w:r>
      <w:r w:rsidR="004540C4">
        <w:rPr>
          <w:szCs w:val="22"/>
        </w:rPr>
        <w:t>i</w:t>
      </w:r>
      <w:r w:rsidR="0013668F">
        <w:rPr>
          <w:szCs w:val="22"/>
        </w:rPr>
        <w:t>s</w:t>
      </w:r>
      <w:r w:rsidR="004540C4">
        <w:rPr>
          <w:szCs w:val="22"/>
        </w:rPr>
        <w:t xml:space="preserve"> an RBC issue</w:t>
      </w:r>
      <w:r w:rsidR="00801220">
        <w:rPr>
          <w:szCs w:val="22"/>
        </w:rPr>
        <w:t xml:space="preserve"> for the equity </w:t>
      </w:r>
      <w:r w:rsidR="00CB7A5E">
        <w:rPr>
          <w:szCs w:val="22"/>
        </w:rPr>
        <w:t>tranche and</w:t>
      </w:r>
      <w:r w:rsidR="0013668F">
        <w:rPr>
          <w:szCs w:val="22"/>
        </w:rPr>
        <w:t xml:space="preserve"> </w:t>
      </w:r>
      <w:r w:rsidR="00801220">
        <w:rPr>
          <w:szCs w:val="22"/>
        </w:rPr>
        <w:t xml:space="preserve">is </w:t>
      </w:r>
      <w:r w:rsidR="0013668F">
        <w:rPr>
          <w:szCs w:val="22"/>
        </w:rPr>
        <w:t xml:space="preserve">not an </w:t>
      </w:r>
      <w:r w:rsidR="00F817B7">
        <w:rPr>
          <w:szCs w:val="22"/>
        </w:rPr>
        <w:t xml:space="preserve">accounting classification </w:t>
      </w:r>
      <w:r w:rsidR="0013668F">
        <w:rPr>
          <w:szCs w:val="22"/>
        </w:rPr>
        <w:t>issue</w:t>
      </w:r>
      <w:r w:rsidR="00080EEF">
        <w:rPr>
          <w:szCs w:val="22"/>
        </w:rPr>
        <w:t xml:space="preserve">. As consideration on appropriate risk charges for residual tranches </w:t>
      </w:r>
      <w:r w:rsidR="00EF4683">
        <w:rPr>
          <w:szCs w:val="22"/>
        </w:rPr>
        <w:t>has been requested</w:t>
      </w:r>
      <w:r w:rsidR="00CB4AF0">
        <w:rPr>
          <w:szCs w:val="22"/>
        </w:rPr>
        <w:t xml:space="preserve"> to the Financial Condition (E) Committee and is a discussion item for the RBC Investment Risk and Ev</w:t>
      </w:r>
      <w:r w:rsidR="007E00B8">
        <w:rPr>
          <w:szCs w:val="22"/>
        </w:rPr>
        <w:t>aluation (E) Working Group</w:t>
      </w:r>
      <w:r w:rsidR="00EF4683">
        <w:rPr>
          <w:szCs w:val="22"/>
        </w:rPr>
        <w:t xml:space="preserve">, </w:t>
      </w:r>
      <w:r w:rsidR="007E00B8">
        <w:rPr>
          <w:szCs w:val="22"/>
        </w:rPr>
        <w:t xml:space="preserve">this </w:t>
      </w:r>
      <w:r w:rsidR="00EF4683">
        <w:rPr>
          <w:szCs w:val="22"/>
        </w:rPr>
        <w:t xml:space="preserve">issue </w:t>
      </w:r>
      <w:r w:rsidR="005F5134">
        <w:rPr>
          <w:szCs w:val="22"/>
        </w:rPr>
        <w:t xml:space="preserve">is </w:t>
      </w:r>
      <w:r w:rsidR="00ED5EC0">
        <w:rPr>
          <w:szCs w:val="22"/>
        </w:rPr>
        <w:t xml:space="preserve">not within the </w:t>
      </w:r>
      <w:r w:rsidR="00F23057">
        <w:rPr>
          <w:szCs w:val="22"/>
        </w:rPr>
        <w:t>focus</w:t>
      </w:r>
      <w:r w:rsidR="00ED5EC0">
        <w:rPr>
          <w:szCs w:val="22"/>
        </w:rPr>
        <w:t xml:space="preserve"> of</w:t>
      </w:r>
      <w:r w:rsidR="00EF4683">
        <w:rPr>
          <w:szCs w:val="22"/>
        </w:rPr>
        <w:t xml:space="preserve"> the Statutory Accounting Principles (E) Working Group. </w:t>
      </w:r>
      <w:r w:rsidR="009E1481">
        <w:rPr>
          <w:szCs w:val="22"/>
        </w:rPr>
        <w:t>It was also noted that</w:t>
      </w:r>
      <w:r w:rsidR="00DE7C27">
        <w:rPr>
          <w:szCs w:val="22"/>
        </w:rPr>
        <w:t xml:space="preserve"> consideration of </w:t>
      </w:r>
      <w:r w:rsidR="00F540D8">
        <w:rPr>
          <w:szCs w:val="22"/>
        </w:rPr>
        <w:t xml:space="preserve">statutory </w:t>
      </w:r>
      <w:r w:rsidR="00DE7C27">
        <w:rPr>
          <w:szCs w:val="22"/>
        </w:rPr>
        <w:t>accountin</w:t>
      </w:r>
      <w:r w:rsidR="00F27977">
        <w:rPr>
          <w:szCs w:val="22"/>
        </w:rPr>
        <w:t xml:space="preserve">g provisions (such as </w:t>
      </w:r>
      <w:proofErr w:type="spellStart"/>
      <w:r w:rsidR="00F27977">
        <w:rPr>
          <w:szCs w:val="22"/>
        </w:rPr>
        <w:t>nonadmittance</w:t>
      </w:r>
      <w:proofErr w:type="spellEnd"/>
      <w:r w:rsidR="00F27977">
        <w:rPr>
          <w:szCs w:val="22"/>
        </w:rPr>
        <w:t xml:space="preserve">) </w:t>
      </w:r>
      <w:r w:rsidR="00DE7C27">
        <w:rPr>
          <w:szCs w:val="22"/>
        </w:rPr>
        <w:t xml:space="preserve">to </w:t>
      </w:r>
      <w:r w:rsidR="009E1481">
        <w:rPr>
          <w:szCs w:val="22"/>
        </w:rPr>
        <w:t>achieve a desired</w:t>
      </w:r>
      <w:r w:rsidR="00B8166F">
        <w:rPr>
          <w:szCs w:val="22"/>
        </w:rPr>
        <w:t xml:space="preserve"> risk assessm</w:t>
      </w:r>
      <w:r w:rsidR="009D215E">
        <w:rPr>
          <w:szCs w:val="22"/>
        </w:rPr>
        <w:t>ent</w:t>
      </w:r>
      <w:r w:rsidR="00F23057">
        <w:rPr>
          <w:szCs w:val="22"/>
        </w:rPr>
        <w:t xml:space="preserve"> would be an inappropriate use of the accounting guidance. It was also noted that the investments within scope of these discussion</w:t>
      </w:r>
      <w:r w:rsidR="00A47539">
        <w:rPr>
          <w:szCs w:val="22"/>
        </w:rPr>
        <w:t>s</w:t>
      </w:r>
      <w:r w:rsidR="00582536">
        <w:rPr>
          <w:szCs w:val="22"/>
        </w:rPr>
        <w:t xml:space="preserve"> are likely permitted </w:t>
      </w:r>
      <w:r w:rsidR="00F27977">
        <w:rPr>
          <w:szCs w:val="22"/>
        </w:rPr>
        <w:t xml:space="preserve">for admittance </w:t>
      </w:r>
      <w:r w:rsidR="00582536">
        <w:rPr>
          <w:szCs w:val="22"/>
        </w:rPr>
        <w:t>under state law,</w:t>
      </w:r>
      <w:r w:rsidR="00B8166F">
        <w:rPr>
          <w:szCs w:val="22"/>
        </w:rPr>
        <w:t xml:space="preserve"> </w:t>
      </w:r>
      <w:r w:rsidR="00F23057">
        <w:rPr>
          <w:szCs w:val="22"/>
        </w:rPr>
        <w:t xml:space="preserve">and differing SAP guidance would </w:t>
      </w:r>
      <w:r w:rsidR="00400D5D">
        <w:rPr>
          <w:szCs w:val="22"/>
        </w:rPr>
        <w:t xml:space="preserve">only result with identification of prescribed practices </w:t>
      </w:r>
      <w:r w:rsidR="00654079">
        <w:rPr>
          <w:szCs w:val="22"/>
        </w:rPr>
        <w:t xml:space="preserve">as </w:t>
      </w:r>
      <w:r w:rsidR="008F18B0">
        <w:rPr>
          <w:szCs w:val="22"/>
        </w:rPr>
        <w:t xml:space="preserve">domiciliary </w:t>
      </w:r>
      <w:r w:rsidR="00654079">
        <w:rPr>
          <w:szCs w:val="22"/>
        </w:rPr>
        <w:t>state law</w:t>
      </w:r>
      <w:r w:rsidR="008F18B0">
        <w:rPr>
          <w:szCs w:val="22"/>
        </w:rPr>
        <w:t>s</w:t>
      </w:r>
      <w:r w:rsidR="00654079">
        <w:rPr>
          <w:szCs w:val="22"/>
        </w:rPr>
        <w:t xml:space="preserve"> and statute</w:t>
      </w:r>
      <w:r w:rsidR="008F18B0">
        <w:rPr>
          <w:szCs w:val="22"/>
        </w:rPr>
        <w:t>s are</w:t>
      </w:r>
      <w:r w:rsidR="00654079">
        <w:rPr>
          <w:szCs w:val="22"/>
        </w:rPr>
        <w:t xml:space="preserve"> the ultimate authority for the application of SAP</w:t>
      </w:r>
      <w:r w:rsidR="00CA21A5">
        <w:rPr>
          <w:szCs w:val="22"/>
        </w:rPr>
        <w:t xml:space="preserve">. </w:t>
      </w:r>
    </w:p>
    <w:p w14:paraId="4E35ADC6" w14:textId="36E3B478" w:rsidR="006B2CFA" w:rsidRPr="006B2CFA" w:rsidRDefault="009C2E2D" w:rsidP="00653442">
      <w:pPr>
        <w:pStyle w:val="ListContinue"/>
        <w:numPr>
          <w:ilvl w:val="1"/>
          <w:numId w:val="8"/>
        </w:numPr>
      </w:pPr>
      <w:r>
        <w:rPr>
          <w:szCs w:val="22"/>
        </w:rPr>
        <w:t xml:space="preserve">It was also identified that the </w:t>
      </w:r>
      <w:r w:rsidR="00356DF4">
        <w:rPr>
          <w:szCs w:val="22"/>
        </w:rPr>
        <w:t xml:space="preserve">initial exposed </w:t>
      </w:r>
      <w:r>
        <w:rPr>
          <w:szCs w:val="22"/>
        </w:rPr>
        <w:t xml:space="preserve">example </w:t>
      </w:r>
      <w:r w:rsidR="00B17023">
        <w:rPr>
          <w:szCs w:val="22"/>
        </w:rPr>
        <w:t xml:space="preserve">was specific to investments that were “stapled” under contractual terms. </w:t>
      </w:r>
      <w:r w:rsidR="00004E29">
        <w:rPr>
          <w:szCs w:val="22"/>
        </w:rPr>
        <w:t xml:space="preserve">This guidance would have only been applicable to dynamics in which there was an explicit restriction in the sale, </w:t>
      </w:r>
      <w:r w:rsidR="00F83521">
        <w:rPr>
          <w:szCs w:val="22"/>
        </w:rPr>
        <w:t>assignment,</w:t>
      </w:r>
      <w:r w:rsidR="00004E29">
        <w:rPr>
          <w:szCs w:val="22"/>
        </w:rPr>
        <w:t xml:space="preserve"> or transfer of the equity tranche</w:t>
      </w:r>
      <w:r w:rsidR="00213055">
        <w:rPr>
          <w:szCs w:val="22"/>
        </w:rPr>
        <w:t xml:space="preserve"> separately from a debt tranche. </w:t>
      </w:r>
      <w:r w:rsidR="00D67971">
        <w:rPr>
          <w:szCs w:val="22"/>
        </w:rPr>
        <w:t xml:space="preserve">It was identified that without an active market </w:t>
      </w:r>
      <w:r w:rsidR="00363E02">
        <w:rPr>
          <w:szCs w:val="22"/>
        </w:rPr>
        <w:t>for equity tranches (which is common)</w:t>
      </w:r>
      <w:r w:rsidR="00B05B38">
        <w:rPr>
          <w:szCs w:val="22"/>
        </w:rPr>
        <w:t xml:space="preserve"> the explicit restrictions would not be necessary </w:t>
      </w:r>
      <w:r w:rsidR="001C0CE9">
        <w:rPr>
          <w:szCs w:val="22"/>
        </w:rPr>
        <w:t xml:space="preserve">to achieve </w:t>
      </w:r>
      <w:r w:rsidR="00A47539">
        <w:rPr>
          <w:szCs w:val="22"/>
        </w:rPr>
        <w:t>a similar</w:t>
      </w:r>
      <w:r w:rsidR="001C0CE9">
        <w:rPr>
          <w:szCs w:val="22"/>
        </w:rPr>
        <w:t xml:space="preserve"> result. S</w:t>
      </w:r>
      <w:r w:rsidR="00363E02">
        <w:rPr>
          <w:szCs w:val="22"/>
        </w:rPr>
        <w:t xml:space="preserve">tructures would only need to be designed to require initial acquisition of equity tranches </w:t>
      </w:r>
      <w:r w:rsidR="00F502FB">
        <w:rPr>
          <w:szCs w:val="22"/>
        </w:rPr>
        <w:t xml:space="preserve">when acquiring </w:t>
      </w:r>
      <w:r w:rsidR="00363E02">
        <w:rPr>
          <w:szCs w:val="22"/>
        </w:rPr>
        <w:t>debt tranches</w:t>
      </w:r>
      <w:r w:rsidR="001A56BB">
        <w:rPr>
          <w:szCs w:val="22"/>
        </w:rPr>
        <w:t xml:space="preserve"> </w:t>
      </w:r>
      <w:r w:rsidR="000D40C1">
        <w:rPr>
          <w:szCs w:val="22"/>
        </w:rPr>
        <w:t xml:space="preserve">(with removal of the explicit </w:t>
      </w:r>
      <w:r w:rsidR="00F45EDE">
        <w:rPr>
          <w:szCs w:val="22"/>
        </w:rPr>
        <w:t xml:space="preserve">disposal </w:t>
      </w:r>
      <w:r w:rsidR="000D40C1">
        <w:rPr>
          <w:szCs w:val="22"/>
        </w:rPr>
        <w:t xml:space="preserve">restrictions) </w:t>
      </w:r>
      <w:r w:rsidR="001A56BB">
        <w:rPr>
          <w:szCs w:val="22"/>
        </w:rPr>
        <w:t xml:space="preserve">to </w:t>
      </w:r>
      <w:r w:rsidR="008D0C59">
        <w:rPr>
          <w:szCs w:val="22"/>
        </w:rPr>
        <w:t xml:space="preserve">avoid </w:t>
      </w:r>
      <w:r w:rsidR="000D40C1">
        <w:rPr>
          <w:szCs w:val="22"/>
        </w:rPr>
        <w:t xml:space="preserve">the proposed stapling </w:t>
      </w:r>
      <w:r w:rsidR="00001BB3">
        <w:rPr>
          <w:szCs w:val="22"/>
        </w:rPr>
        <w:t>guidance</w:t>
      </w:r>
      <w:r w:rsidR="00F502FB">
        <w:rPr>
          <w:szCs w:val="22"/>
        </w:rPr>
        <w:t>.</w:t>
      </w:r>
      <w:r w:rsidR="007D62D1">
        <w:rPr>
          <w:szCs w:val="22"/>
        </w:rPr>
        <w:t xml:space="preserve"> </w:t>
      </w:r>
      <w:r w:rsidR="00913875">
        <w:rPr>
          <w:szCs w:val="22"/>
        </w:rPr>
        <w:t xml:space="preserve">Since </w:t>
      </w:r>
      <w:r w:rsidR="002C1C32">
        <w:rPr>
          <w:szCs w:val="22"/>
        </w:rPr>
        <w:t xml:space="preserve">the proposed guidance could be </w:t>
      </w:r>
      <w:r w:rsidR="0004172F">
        <w:rPr>
          <w:szCs w:val="22"/>
        </w:rPr>
        <w:t>easily</w:t>
      </w:r>
      <w:r w:rsidR="002C1C32">
        <w:rPr>
          <w:szCs w:val="22"/>
        </w:rPr>
        <w:t xml:space="preserve"> avoided</w:t>
      </w:r>
      <w:r w:rsidR="00913875">
        <w:rPr>
          <w:szCs w:val="22"/>
        </w:rPr>
        <w:t xml:space="preserve">, </w:t>
      </w:r>
      <w:r w:rsidR="001E57B7">
        <w:rPr>
          <w:szCs w:val="22"/>
        </w:rPr>
        <w:t xml:space="preserve">the guidance would </w:t>
      </w:r>
      <w:r w:rsidR="00CA1329">
        <w:rPr>
          <w:szCs w:val="22"/>
        </w:rPr>
        <w:t>not address the underlying concern.</w:t>
      </w:r>
      <w:r w:rsidR="000A10E4">
        <w:rPr>
          <w:szCs w:val="22"/>
        </w:rPr>
        <w:t xml:space="preserve"> </w:t>
      </w:r>
      <w:r w:rsidR="0004172F">
        <w:rPr>
          <w:szCs w:val="22"/>
        </w:rPr>
        <w:t xml:space="preserve"> </w:t>
      </w:r>
    </w:p>
    <w:p w14:paraId="180E0062" w14:textId="70D500CD" w:rsidR="009C2E2D" w:rsidRDefault="00431433" w:rsidP="00653442">
      <w:pPr>
        <w:pStyle w:val="ListContinue"/>
        <w:numPr>
          <w:ilvl w:val="1"/>
          <w:numId w:val="8"/>
        </w:numPr>
      </w:pPr>
      <w:r>
        <w:rPr>
          <w:szCs w:val="22"/>
        </w:rPr>
        <w:t xml:space="preserve">This discussion noted that it is quite common for acquisitions </w:t>
      </w:r>
      <w:r w:rsidR="00B821C5">
        <w:rPr>
          <w:szCs w:val="22"/>
        </w:rPr>
        <w:t>to require purchases of a vertical slice of a structure and for investments to be stapled for a short duration of time. These provisions are generally done for easier marketing and for easier compliance with conflict-of interest provisions.</w:t>
      </w:r>
      <w:r w:rsidR="00790787">
        <w:rPr>
          <w:szCs w:val="22"/>
        </w:rPr>
        <w:t xml:space="preserve"> </w:t>
      </w:r>
      <w:r w:rsidR="00566813">
        <w:rPr>
          <w:szCs w:val="22"/>
        </w:rPr>
        <w:t>The</w:t>
      </w:r>
      <w:r w:rsidR="00383B3C">
        <w:rPr>
          <w:szCs w:val="22"/>
        </w:rPr>
        <w:t xml:space="preserve"> short-term aspect of some stapled investments </w:t>
      </w:r>
      <w:r w:rsidR="00F83832">
        <w:rPr>
          <w:szCs w:val="22"/>
        </w:rPr>
        <w:t xml:space="preserve">raised concerns </w:t>
      </w:r>
      <w:r w:rsidR="00387C9C">
        <w:rPr>
          <w:szCs w:val="22"/>
        </w:rPr>
        <w:t xml:space="preserve">as to how </w:t>
      </w:r>
      <w:r w:rsidR="00F83832">
        <w:rPr>
          <w:szCs w:val="22"/>
        </w:rPr>
        <w:t xml:space="preserve">bond-qualifying </w:t>
      </w:r>
      <w:r w:rsidR="00B328B4">
        <w:rPr>
          <w:szCs w:val="22"/>
        </w:rPr>
        <w:t>debt tranche</w:t>
      </w:r>
      <w:r w:rsidR="00383B3C">
        <w:rPr>
          <w:szCs w:val="22"/>
        </w:rPr>
        <w:t xml:space="preserve">s would </w:t>
      </w:r>
      <w:r w:rsidR="00790787">
        <w:rPr>
          <w:szCs w:val="22"/>
        </w:rPr>
        <w:t>be reported</w:t>
      </w:r>
      <w:r w:rsidR="00B328B4">
        <w:rPr>
          <w:szCs w:val="22"/>
        </w:rPr>
        <w:t xml:space="preserve"> </w:t>
      </w:r>
      <w:r w:rsidR="00790787">
        <w:rPr>
          <w:szCs w:val="22"/>
        </w:rPr>
        <w:t xml:space="preserve">if stapling provisions </w:t>
      </w:r>
      <w:r w:rsidR="00905C9A">
        <w:rPr>
          <w:szCs w:val="22"/>
        </w:rPr>
        <w:t xml:space="preserve">to an equity tranche </w:t>
      </w:r>
      <w:r w:rsidR="0039591C">
        <w:rPr>
          <w:szCs w:val="22"/>
        </w:rPr>
        <w:t xml:space="preserve">were subsequently eliminated. </w:t>
      </w:r>
      <w:r w:rsidR="00905C9A">
        <w:rPr>
          <w:szCs w:val="22"/>
        </w:rPr>
        <w:t xml:space="preserve">This was identified as </w:t>
      </w:r>
      <w:r w:rsidR="00B12FD1">
        <w:rPr>
          <w:szCs w:val="22"/>
        </w:rPr>
        <w:t xml:space="preserve">likely </w:t>
      </w:r>
      <w:r w:rsidR="00A47539">
        <w:rPr>
          <w:szCs w:val="22"/>
        </w:rPr>
        <w:t>requir</w:t>
      </w:r>
      <w:r w:rsidR="00B12FD1">
        <w:rPr>
          <w:szCs w:val="22"/>
        </w:rPr>
        <w:t>ing a schedule move</w:t>
      </w:r>
      <w:r w:rsidR="00BD756D">
        <w:rPr>
          <w:szCs w:val="22"/>
        </w:rPr>
        <w:t xml:space="preserve"> (from BA to D-1)</w:t>
      </w:r>
      <w:r w:rsidR="00F4483E">
        <w:rPr>
          <w:szCs w:val="22"/>
        </w:rPr>
        <w:t xml:space="preserve"> with potential other accounting and reporting impacts (such as </w:t>
      </w:r>
      <w:r w:rsidR="001B3F1C">
        <w:rPr>
          <w:szCs w:val="22"/>
        </w:rPr>
        <w:t>with NAIC designations and measurement method). This discussion noted</w:t>
      </w:r>
      <w:r w:rsidR="009A4B76">
        <w:rPr>
          <w:szCs w:val="22"/>
        </w:rPr>
        <w:t xml:space="preserve"> </w:t>
      </w:r>
      <w:r w:rsidR="0034272C">
        <w:rPr>
          <w:szCs w:val="22"/>
        </w:rPr>
        <w:t xml:space="preserve">that </w:t>
      </w:r>
      <w:r w:rsidR="00CD474D">
        <w:rPr>
          <w:szCs w:val="22"/>
        </w:rPr>
        <w:t xml:space="preserve">an issuer’s </w:t>
      </w:r>
      <w:r w:rsidR="009A4B76">
        <w:rPr>
          <w:szCs w:val="22"/>
        </w:rPr>
        <w:t>stapl</w:t>
      </w:r>
      <w:r w:rsidR="00CD474D">
        <w:rPr>
          <w:szCs w:val="22"/>
        </w:rPr>
        <w:t xml:space="preserve">ing of investments </w:t>
      </w:r>
      <w:r w:rsidR="00B35FE8">
        <w:rPr>
          <w:szCs w:val="22"/>
        </w:rPr>
        <w:t>may reflect a legitimate business purpose</w:t>
      </w:r>
      <w:r w:rsidR="00F13678">
        <w:rPr>
          <w:szCs w:val="22"/>
        </w:rPr>
        <w:t xml:space="preserve">, </w:t>
      </w:r>
      <w:r w:rsidR="003875D6">
        <w:rPr>
          <w:szCs w:val="22"/>
        </w:rPr>
        <w:t xml:space="preserve">and not </w:t>
      </w:r>
      <w:r w:rsidR="00306B3D">
        <w:rPr>
          <w:szCs w:val="22"/>
        </w:rPr>
        <w:t>intend for</w:t>
      </w:r>
      <w:r w:rsidR="003875D6">
        <w:rPr>
          <w:szCs w:val="22"/>
        </w:rPr>
        <w:t xml:space="preserve"> RBC arbitrage, </w:t>
      </w:r>
      <w:r w:rsidR="009A4B76">
        <w:rPr>
          <w:szCs w:val="22"/>
        </w:rPr>
        <w:t xml:space="preserve">and </w:t>
      </w:r>
      <w:r w:rsidR="00B14E34">
        <w:rPr>
          <w:szCs w:val="22"/>
        </w:rPr>
        <w:t>the eliminat</w:t>
      </w:r>
      <w:r w:rsidR="00E9541C">
        <w:rPr>
          <w:szCs w:val="22"/>
        </w:rPr>
        <w:t xml:space="preserve">ion </w:t>
      </w:r>
      <w:r w:rsidR="00784F42">
        <w:rPr>
          <w:szCs w:val="22"/>
        </w:rPr>
        <w:t xml:space="preserve">of such components </w:t>
      </w:r>
      <w:r w:rsidR="00B22499">
        <w:rPr>
          <w:szCs w:val="22"/>
        </w:rPr>
        <w:t>after the stated timeframe</w:t>
      </w:r>
      <w:r w:rsidR="00784F42">
        <w:rPr>
          <w:szCs w:val="22"/>
        </w:rPr>
        <w:t xml:space="preserve"> could</w:t>
      </w:r>
      <w:r w:rsidR="00B14E34">
        <w:rPr>
          <w:szCs w:val="22"/>
        </w:rPr>
        <w:t xml:space="preserve"> cause confusion or unnecessary noise in the financial statements</w:t>
      </w:r>
      <w:r w:rsidR="00706BC9">
        <w:rPr>
          <w:szCs w:val="22"/>
        </w:rPr>
        <w:t xml:space="preserve"> from the reclassification of investments. </w:t>
      </w:r>
      <w:r w:rsidR="000D5159">
        <w:rPr>
          <w:szCs w:val="22"/>
        </w:rPr>
        <w:t xml:space="preserve">This </w:t>
      </w:r>
      <w:r w:rsidR="00DB7F3F">
        <w:rPr>
          <w:szCs w:val="22"/>
        </w:rPr>
        <w:t xml:space="preserve">discussion </w:t>
      </w:r>
      <w:r w:rsidR="000D5159">
        <w:rPr>
          <w:szCs w:val="22"/>
        </w:rPr>
        <w:t>further supported that the</w:t>
      </w:r>
      <w:r w:rsidR="00F13678">
        <w:rPr>
          <w:szCs w:val="22"/>
        </w:rPr>
        <w:t xml:space="preserve"> acquisition of different tranches</w:t>
      </w:r>
      <w:r w:rsidR="000D5743">
        <w:rPr>
          <w:szCs w:val="22"/>
        </w:rPr>
        <w:t>, even if explicitly stapled,</w:t>
      </w:r>
      <w:r w:rsidR="00F13678">
        <w:rPr>
          <w:szCs w:val="22"/>
        </w:rPr>
        <w:t xml:space="preserve"> should not prevent separate debt </w:t>
      </w:r>
      <w:r w:rsidR="00676CEA">
        <w:rPr>
          <w:szCs w:val="22"/>
        </w:rPr>
        <w:t xml:space="preserve">(bond) </w:t>
      </w:r>
      <w:r w:rsidR="00F13678">
        <w:rPr>
          <w:szCs w:val="22"/>
        </w:rPr>
        <w:t xml:space="preserve">and equity recognition </w:t>
      </w:r>
      <w:r w:rsidR="00770697">
        <w:rPr>
          <w:szCs w:val="22"/>
        </w:rPr>
        <w:t xml:space="preserve">based on the characteristics of the specific tranche. </w:t>
      </w:r>
    </w:p>
    <w:p w14:paraId="2121DA5D" w14:textId="4D61E9EC" w:rsidR="00005F91" w:rsidRDefault="00005F91" w:rsidP="00005F91">
      <w:pPr>
        <w:pStyle w:val="ListContinue"/>
        <w:numPr>
          <w:ilvl w:val="0"/>
          <w:numId w:val="8"/>
        </w:numPr>
      </w:pPr>
      <w:r>
        <w:tab/>
      </w:r>
      <w:r w:rsidR="000323EC" w:rsidRPr="00616A64">
        <w:rPr>
          <w:u w:val="single"/>
        </w:rPr>
        <w:t>ABS as Short-Term or Cash Equivalents</w:t>
      </w:r>
      <w:r w:rsidR="000323EC">
        <w:t xml:space="preserve">: </w:t>
      </w:r>
      <w:r w:rsidR="00E153D0">
        <w:t xml:space="preserve">With the required focus </w:t>
      </w:r>
      <w:r w:rsidR="0019128D">
        <w:t>and requirements to be met for asset-backed securities</w:t>
      </w:r>
      <w:r w:rsidR="0065549D">
        <w:t>, as well as de</w:t>
      </w:r>
      <w:r w:rsidR="00D560BC">
        <w:t>dicated reporting based on the</w:t>
      </w:r>
      <w:r w:rsidR="00261516">
        <w:t xml:space="preserve"> underlying collateral assets</w:t>
      </w:r>
      <w:r w:rsidR="00BE6CCD">
        <w:t>, ABS will no longer be permitted to be reported as short-term or cash equivalents. All qualifying ABS will be required to be reported on Schedule D-1</w:t>
      </w:r>
      <w:r w:rsidR="00257F7C">
        <w:t>, even if acquired within one year or less from the maturity date,</w:t>
      </w:r>
      <w:r w:rsidR="00E14DE9">
        <w:t xml:space="preserve"> to allow for </w:t>
      </w:r>
      <w:r w:rsidR="000F6B4F">
        <w:t>full assessment of the extent of ABS by the regulators</w:t>
      </w:r>
      <w:r w:rsidR="006B1B89">
        <w:t xml:space="preserve">. </w:t>
      </w:r>
      <w:r w:rsidR="005E0ABD">
        <w:t xml:space="preserve">Investments captured in scope of </w:t>
      </w:r>
      <w:r w:rsidR="005E0ABD" w:rsidRPr="00AF5C8E">
        <w:rPr>
          <w:i/>
          <w:iCs/>
        </w:rPr>
        <w:t>SSAP No. 2R—Cash, Cash Equivalents, Drafts and Short-Term Investments</w:t>
      </w:r>
      <w:r w:rsidR="005E0ABD">
        <w:t xml:space="preserve"> </w:t>
      </w:r>
      <w:r w:rsidR="00257F7C">
        <w:t xml:space="preserve">are intended to reflect situations in </w:t>
      </w:r>
      <w:r w:rsidR="00257F7C">
        <w:lastRenderedPageBreak/>
        <w:t>which limited risk remains, either from changes in credit-quality or interest rates, due t</w:t>
      </w:r>
      <w:r w:rsidR="00930DCF">
        <w:t>o the short-duration until maturity. As ultimate cash flows from asset-backed securities may have other risks beyond de</w:t>
      </w:r>
      <w:r w:rsidR="00616A64">
        <w:t xml:space="preserve">fault risk or interest rate risk (such as performance factors, balloon payments, collateral quality), reporting as a cash equivalent or short-term investment is not permitted to prevent inappropriate assumptions of the investment’s remaining potential risk. </w:t>
      </w:r>
    </w:p>
    <w:p w14:paraId="7D40CA23" w14:textId="46B8E207" w:rsidR="00133446" w:rsidRPr="00593D8B" w:rsidRDefault="00133446" w:rsidP="00D4484B">
      <w:pPr>
        <w:pStyle w:val="ListContinue"/>
        <w:numPr>
          <w:ilvl w:val="0"/>
          <w:numId w:val="0"/>
        </w:numPr>
        <w:rPr>
          <w:b/>
          <w:bCs/>
          <w:u w:val="single"/>
        </w:rPr>
      </w:pPr>
      <w:r w:rsidRPr="00593D8B">
        <w:rPr>
          <w:b/>
          <w:bCs/>
          <w:u w:val="single"/>
        </w:rPr>
        <w:t xml:space="preserve">Key Discussions / Aspects in Developing the Definition: </w:t>
      </w:r>
    </w:p>
    <w:p w14:paraId="36E2EDC7" w14:textId="47C8F4CD" w:rsidR="003F51A6" w:rsidRDefault="00CE1629" w:rsidP="00653442">
      <w:pPr>
        <w:pStyle w:val="ListContinue"/>
        <w:numPr>
          <w:ilvl w:val="0"/>
          <w:numId w:val="8"/>
        </w:numPr>
        <w:tabs>
          <w:tab w:val="clear" w:pos="360"/>
          <w:tab w:val="num" w:pos="0"/>
        </w:tabs>
      </w:pPr>
      <w:r w:rsidRPr="00EF2835">
        <w:rPr>
          <w:u w:val="single"/>
        </w:rPr>
        <w:t xml:space="preserve">Refinancing Risk / </w:t>
      </w:r>
      <w:r w:rsidR="00937DD9" w:rsidRPr="00EF2835">
        <w:rPr>
          <w:u w:val="single"/>
        </w:rPr>
        <w:t>Residual Risk Exposure</w:t>
      </w:r>
      <w:r w:rsidR="00937DD9">
        <w:t xml:space="preserve">: Discussion of </w:t>
      </w:r>
      <w:r w:rsidR="00E14A9D">
        <w:t xml:space="preserve">refinancing risk (where </w:t>
      </w:r>
      <w:r w:rsidR="00EF0E07">
        <w:t xml:space="preserve">there </w:t>
      </w:r>
      <w:r w:rsidR="00E14A9D">
        <w:t xml:space="preserve">is outstanding debt owed at maturity that will need to be refinanced </w:t>
      </w:r>
      <w:r w:rsidR="00EF0E07">
        <w:t xml:space="preserve">for the remaining principal to be received by the </w:t>
      </w:r>
      <w:r w:rsidR="007F63C4">
        <w:t xml:space="preserve">note </w:t>
      </w:r>
      <w:r w:rsidR="00EF0E07">
        <w:t xml:space="preserve">holder) </w:t>
      </w:r>
      <w:r w:rsidR="00160DB9">
        <w:t xml:space="preserve">was a key element discussed in accordance with the meaningful cash flows requirement for non-financial asset backed securities. </w:t>
      </w:r>
      <w:r w:rsidR="008346B0">
        <w:t xml:space="preserve">This discussion highlighted that traditional refinancing risk is accepted in the context of corporate </w:t>
      </w:r>
      <w:r w:rsidR="00B01BD6">
        <w:t>debt but</w:t>
      </w:r>
      <w:r w:rsidR="008346B0">
        <w:t xml:space="preserve"> </w:t>
      </w:r>
      <w:r w:rsidR="00041680">
        <w:t xml:space="preserve">is viewed differently when assessing the cash flows of non-financial assets in an ABS structure. </w:t>
      </w:r>
      <w:r w:rsidR="008F5556">
        <w:t xml:space="preserve">This differentiation was confirmed, with </w:t>
      </w:r>
      <w:r w:rsidR="00EF2835">
        <w:t>identification</w:t>
      </w:r>
      <w:r w:rsidR="008F5556">
        <w:t xml:space="preserve"> that there are concerns unique to </w:t>
      </w:r>
      <w:r w:rsidR="000B1823">
        <w:t>non-financial asset</w:t>
      </w:r>
      <w:r w:rsidR="006E6EC2">
        <w:t>-backed securities</w:t>
      </w:r>
      <w:r w:rsidR="00B01BD6">
        <w:t xml:space="preserve">. </w:t>
      </w:r>
    </w:p>
    <w:p w14:paraId="457EE37D" w14:textId="185EA63E" w:rsidR="00CA0582" w:rsidRPr="00827722" w:rsidRDefault="00D30553" w:rsidP="00653442">
      <w:pPr>
        <w:pStyle w:val="ListContinue"/>
        <w:numPr>
          <w:ilvl w:val="0"/>
          <w:numId w:val="8"/>
        </w:numPr>
        <w:tabs>
          <w:tab w:val="clear" w:pos="360"/>
          <w:tab w:val="num" w:pos="0"/>
        </w:tabs>
      </w:pPr>
      <w:r w:rsidRPr="00827722">
        <w:t xml:space="preserve">The requirement for a non-financial asset </w:t>
      </w:r>
      <w:r w:rsidR="0034167A" w:rsidRPr="00827722">
        <w:t xml:space="preserve">backed </w:t>
      </w:r>
      <w:r w:rsidRPr="00827722">
        <w:t>security to</w:t>
      </w:r>
      <w:r w:rsidR="00603C66" w:rsidRPr="00827722">
        <w:t xml:space="preserve"> p</w:t>
      </w:r>
      <w:r w:rsidRPr="00827722">
        <w:t>roduce</w:t>
      </w:r>
      <w:r w:rsidR="00603C66" w:rsidRPr="00827722">
        <w:t xml:space="preserve"> meaningful cash flows to service the debt other than through the </w:t>
      </w:r>
      <w:r w:rsidR="004E3711" w:rsidRPr="00827722">
        <w:t xml:space="preserve">sale or </w:t>
      </w:r>
      <w:r w:rsidR="00603C66" w:rsidRPr="00827722">
        <w:t xml:space="preserve">refinancing </w:t>
      </w:r>
      <w:r w:rsidR="0034167A" w:rsidRPr="00827722">
        <w:t>of the collateral assets</w:t>
      </w:r>
      <w:r w:rsidR="00603C66" w:rsidRPr="00827722">
        <w:t xml:space="preserve"> </w:t>
      </w:r>
      <w:r w:rsidR="0034167A" w:rsidRPr="00827722">
        <w:t xml:space="preserve">ensures </w:t>
      </w:r>
      <w:r w:rsidR="00156AEA" w:rsidRPr="00827722">
        <w:t xml:space="preserve">that structures captured on Schedule D-1 </w:t>
      </w:r>
      <w:proofErr w:type="gramStart"/>
      <w:r w:rsidR="00F72A30" w:rsidRPr="00827722">
        <w:t>actually reflect</w:t>
      </w:r>
      <w:proofErr w:type="gramEnd"/>
      <w:r w:rsidR="00F72A30" w:rsidRPr="00827722">
        <w:t xml:space="preserve"> bond-like cash flows. </w:t>
      </w:r>
      <w:r w:rsidR="00DB5C09" w:rsidRPr="00827722">
        <w:t xml:space="preserve">Structures that rely on the sale or refinancing at maturity to </w:t>
      </w:r>
      <w:r w:rsidR="00DF0FCC" w:rsidRPr="00827722">
        <w:t xml:space="preserve">generate cash flows to </w:t>
      </w:r>
      <w:r w:rsidR="00DB5C09" w:rsidRPr="00827722">
        <w:t xml:space="preserve">repay debt obligations </w:t>
      </w:r>
      <w:r w:rsidR="0027760B" w:rsidRPr="00827722">
        <w:t xml:space="preserve">ultimately reflect a point-in-time </w:t>
      </w:r>
      <w:r w:rsidR="00CB4853" w:rsidRPr="00827722">
        <w:t xml:space="preserve">reliance on </w:t>
      </w:r>
      <w:r w:rsidR="0027760B" w:rsidRPr="00827722">
        <w:t>the underlying collateral asset</w:t>
      </w:r>
      <w:r w:rsidR="00CB4853" w:rsidRPr="00827722">
        <w:t xml:space="preserve"> values</w:t>
      </w:r>
      <w:r w:rsidR="00CA0582" w:rsidRPr="00827722">
        <w:t xml:space="preserve"> that does not reflect the intent of Schedule D-1 reporting</w:t>
      </w:r>
      <w:r w:rsidR="006147D4" w:rsidRPr="00827722">
        <w:t xml:space="preserve"> of bond-like cash flows. These structures are more reflective of </w:t>
      </w:r>
      <w:r w:rsidR="00CB4853" w:rsidRPr="00827722">
        <w:t>the</w:t>
      </w:r>
      <w:r w:rsidR="006147D4" w:rsidRPr="00827722">
        <w:t xml:space="preserve"> underlying </w:t>
      </w:r>
      <w:r w:rsidR="00CB4853" w:rsidRPr="00827722">
        <w:t>collateral risk</w:t>
      </w:r>
      <w:r w:rsidR="006147D4" w:rsidRPr="00827722">
        <w:t xml:space="preserve">, ultimately contingent on the market at a future point in time and whether the </w:t>
      </w:r>
      <w:r w:rsidR="00936321" w:rsidRPr="00827722">
        <w:t xml:space="preserve">underlying assets can be sold or refinanced </w:t>
      </w:r>
      <w:r w:rsidR="007F63C4" w:rsidRPr="00827722">
        <w:t>in accordance with</w:t>
      </w:r>
      <w:r w:rsidR="00936321" w:rsidRPr="00827722">
        <w:t xml:space="preserve"> original expectations at the time of the structure origination.</w:t>
      </w:r>
    </w:p>
    <w:p w14:paraId="3C98D040" w14:textId="4B15A60A" w:rsidR="00603C66" w:rsidRPr="00827722" w:rsidRDefault="007F63C4" w:rsidP="00653442">
      <w:pPr>
        <w:pStyle w:val="ListContinue"/>
        <w:numPr>
          <w:ilvl w:val="0"/>
          <w:numId w:val="8"/>
        </w:numPr>
        <w:tabs>
          <w:tab w:val="clear" w:pos="360"/>
          <w:tab w:val="num" w:pos="0"/>
        </w:tabs>
      </w:pPr>
      <w:r w:rsidRPr="00827722">
        <w:t xml:space="preserve">A key </w:t>
      </w:r>
      <w:r w:rsidR="00AE36EC" w:rsidRPr="00827722">
        <w:t xml:space="preserve">comment </w:t>
      </w:r>
      <w:r w:rsidR="00CA0582" w:rsidRPr="00827722">
        <w:t xml:space="preserve">raised by industry with regards to </w:t>
      </w:r>
      <w:r w:rsidR="004D6AE3" w:rsidRPr="00827722">
        <w:t xml:space="preserve">the </w:t>
      </w:r>
      <w:r w:rsidR="00CA0582" w:rsidRPr="00827722">
        <w:t xml:space="preserve">meaningful cash flow requirement, and the restriction </w:t>
      </w:r>
      <w:r w:rsidR="007131E3" w:rsidRPr="00827722">
        <w:t>against relying on the sale/refinancing at maturity to produce meaningful cash flows</w:t>
      </w:r>
      <w:r w:rsidR="00971D3D" w:rsidRPr="00827722">
        <w:t xml:space="preserve">, is that consideration should be given to the </w:t>
      </w:r>
      <w:r w:rsidR="00D15F6B" w:rsidRPr="00827722">
        <w:t xml:space="preserve">level of </w:t>
      </w:r>
      <w:r w:rsidR="00971D3D" w:rsidRPr="00827722">
        <w:t>overcollateralization</w:t>
      </w:r>
      <w:r w:rsidR="00D15F6B" w:rsidRPr="00827722">
        <w:t xml:space="preserve"> that exists in a structure </w:t>
      </w:r>
      <w:r w:rsidR="000B158B" w:rsidRPr="00827722">
        <w:t>if the meaningful requirement will not be met without sale or refinancing</w:t>
      </w:r>
      <w:r w:rsidR="00D15F6B" w:rsidRPr="00827722">
        <w:t xml:space="preserve">. </w:t>
      </w:r>
      <w:r w:rsidR="00C41DFE" w:rsidRPr="00827722">
        <w:t>These industry comments take the position that</w:t>
      </w:r>
      <w:r w:rsidR="00E87C3E" w:rsidRPr="00827722">
        <w:t xml:space="preserve"> </w:t>
      </w:r>
      <w:r w:rsidR="00506F68" w:rsidRPr="00827722">
        <w:t xml:space="preserve">as the level of </w:t>
      </w:r>
      <w:r w:rsidR="005121C0" w:rsidRPr="00827722">
        <w:t>overcollateralization</w:t>
      </w:r>
      <w:r w:rsidR="00506F68" w:rsidRPr="00827722">
        <w:t xml:space="preserve"> to the debt obligation increases, </w:t>
      </w:r>
      <w:r w:rsidR="00826741" w:rsidRPr="00827722">
        <w:t>then there is a greater likelihood</w:t>
      </w:r>
      <w:r w:rsidR="00155202" w:rsidRPr="00827722">
        <w:t xml:space="preserve"> that the debt issuer will be successful in refinancing or selling the assets and generate the means to repay the debt obligation. </w:t>
      </w:r>
      <w:r w:rsidR="00362F83" w:rsidRPr="00C61A5C">
        <w:t xml:space="preserve">Although overcollateralization is a factor in </w:t>
      </w:r>
      <w:r w:rsidR="00581B34" w:rsidRPr="00C61A5C">
        <w:t>securities for bond classification</w:t>
      </w:r>
      <w:r w:rsidR="00362F83" w:rsidRPr="00C61A5C">
        <w:t>,</w:t>
      </w:r>
      <w:r w:rsidR="00CF04B2" w:rsidRPr="00C61A5C">
        <w:t xml:space="preserve"> allowing overcollateralization to override the requirement for meaningful cash flows </w:t>
      </w:r>
      <w:r w:rsidR="009515D8" w:rsidRPr="00C61A5C">
        <w:t>other than the refinancing / sale at maturity is not permitted for the following reasons:</w:t>
      </w:r>
      <w:r w:rsidR="009515D8">
        <w:t xml:space="preserve"> </w:t>
      </w:r>
    </w:p>
    <w:p w14:paraId="7E3DBA84" w14:textId="217A506D" w:rsidR="00734045" w:rsidRPr="00F968D0" w:rsidRDefault="00734045" w:rsidP="00653442">
      <w:pPr>
        <w:pStyle w:val="ListContinue"/>
        <w:numPr>
          <w:ilvl w:val="1"/>
          <w:numId w:val="8"/>
        </w:numPr>
      </w:pPr>
      <w:r w:rsidRPr="00F968D0">
        <w:t xml:space="preserve">The intent of the principles-based bond proposal is to </w:t>
      </w:r>
      <w:r w:rsidR="000D4F85" w:rsidRPr="00F968D0">
        <w:t xml:space="preserve">clarify what shall be reported as long-term bonds on Schedule D-1. </w:t>
      </w:r>
      <w:r w:rsidR="00484042" w:rsidRPr="00F968D0">
        <w:t>N</w:t>
      </w:r>
      <w:r w:rsidR="000D4F85" w:rsidRPr="00F968D0">
        <w:t xml:space="preserve">on-financial asset backed securities that do not generate meaningful cash flows </w:t>
      </w:r>
      <w:r w:rsidR="00A1528E" w:rsidRPr="00F968D0">
        <w:t>and rely on the refinancing or sale of the underlying assets do not reflect bond-like cash flows</w:t>
      </w:r>
      <w:r w:rsidR="00B35024" w:rsidRPr="00F968D0">
        <w:t xml:space="preserve"> and are not characteristic of bond investments</w:t>
      </w:r>
      <w:r w:rsidR="00A1528E" w:rsidRPr="00F968D0">
        <w:t xml:space="preserve">. These structures ultimately reflect equity (point-in-time) valuation risks of the assets held as collateral. </w:t>
      </w:r>
    </w:p>
    <w:p w14:paraId="5A824CFA" w14:textId="2AF50DD7" w:rsidR="00A1528E" w:rsidRDefault="00B35024" w:rsidP="00653442">
      <w:pPr>
        <w:pStyle w:val="ListContinue"/>
        <w:numPr>
          <w:ilvl w:val="1"/>
          <w:numId w:val="8"/>
        </w:numPr>
      </w:pPr>
      <w:r>
        <w:t xml:space="preserve">The </w:t>
      </w:r>
      <w:r w:rsidR="00BD53C2">
        <w:t xml:space="preserve">industry position that overcollateralization safeguards the asset performance is </w:t>
      </w:r>
      <w:r w:rsidR="00277D0E">
        <w:t>an argument</w:t>
      </w:r>
      <w:r w:rsidR="00CA57AB">
        <w:t xml:space="preserve"> that supports </w:t>
      </w:r>
      <w:r w:rsidR="00BD53C2">
        <w:t>the quality of the structure</w:t>
      </w:r>
      <w:r w:rsidR="00FB6A55">
        <w:t>, but</w:t>
      </w:r>
      <w:r w:rsidR="00C16ED8">
        <w:t xml:space="preserve"> not the substance of the </w:t>
      </w:r>
      <w:r w:rsidR="004D2901">
        <w:t xml:space="preserve">investment design. The principles-based bond proposal does not factor in </w:t>
      </w:r>
      <w:r w:rsidR="00484042">
        <w:t>investment or credit</w:t>
      </w:r>
      <w:r w:rsidR="004D2901">
        <w:t xml:space="preserve"> quality within the determination of </w:t>
      </w:r>
      <w:r w:rsidR="00CA57AB">
        <w:t xml:space="preserve">whether </w:t>
      </w:r>
      <w:r w:rsidR="00484042">
        <w:t>a</w:t>
      </w:r>
      <w:r w:rsidR="00CA57AB">
        <w:t xml:space="preserve"> structure qualifies </w:t>
      </w:r>
      <w:r w:rsidR="002A33C8">
        <w:t xml:space="preserve">for reporting on Schedule D-1. </w:t>
      </w:r>
      <w:r w:rsidR="00484042">
        <w:t xml:space="preserve">Permitting an assessment based on </w:t>
      </w:r>
      <w:r w:rsidR="00FB6A55">
        <w:t xml:space="preserve">overcollateralization would introduce a concept that credit quality determines Schedule D-1 reporting, and that is not </w:t>
      </w:r>
      <w:r w:rsidR="009440AC">
        <w:t>an accurate conclusion</w:t>
      </w:r>
      <w:r w:rsidR="00484042">
        <w:t xml:space="preserve"> in line with the </w:t>
      </w:r>
      <w:proofErr w:type="gramStart"/>
      <w:r w:rsidR="00484042">
        <w:t>principle</w:t>
      </w:r>
      <w:proofErr w:type="gramEnd"/>
      <w:r w:rsidR="00484042">
        <w:t xml:space="preserve"> concepts of </w:t>
      </w:r>
      <w:r w:rsidR="00256667">
        <w:t>bond classification</w:t>
      </w:r>
      <w:r w:rsidR="009440AC">
        <w:t>.</w:t>
      </w:r>
    </w:p>
    <w:p w14:paraId="1F0DB9E9" w14:textId="07C11D9F" w:rsidR="00AE2AF4" w:rsidRDefault="00C42539" w:rsidP="00653442">
      <w:pPr>
        <w:pStyle w:val="ListContinue"/>
        <w:numPr>
          <w:ilvl w:val="0"/>
          <w:numId w:val="8"/>
        </w:numPr>
      </w:pPr>
      <w:r>
        <w:tab/>
      </w:r>
      <w:r w:rsidR="00AB0F5B">
        <w:t xml:space="preserve">Consistent with prior conclusions, </w:t>
      </w:r>
      <w:r w:rsidR="00224D89">
        <w:t>reporting</w:t>
      </w:r>
      <w:r w:rsidR="00AB0F5B">
        <w:t xml:space="preserve"> on Schedule D-1</w:t>
      </w:r>
      <w:r w:rsidR="00224D89">
        <w:t xml:space="preserve"> is not indicative of the quality of the </w:t>
      </w:r>
      <w:r w:rsidR="00856172">
        <w:t>investment</w:t>
      </w:r>
      <w:r w:rsidR="00224D89">
        <w:t xml:space="preserve">, but rather reflects securities </w:t>
      </w:r>
      <w:r w:rsidR="00D056B8">
        <w:t xml:space="preserve">expected to generate bond-like cash flows. Securities reporting on Schedule D-1 may be of high-quality or low-quality, </w:t>
      </w:r>
      <w:r w:rsidR="005B5D67">
        <w:t xml:space="preserve">but </w:t>
      </w:r>
      <w:r w:rsidR="00124598">
        <w:t xml:space="preserve">the reporting is based on the substance </w:t>
      </w:r>
      <w:r w:rsidR="00124598">
        <w:lastRenderedPageBreak/>
        <w:t>of the structure</w:t>
      </w:r>
      <w:r w:rsidR="009440AC">
        <w:t xml:space="preserve">, which ultimately requires bond-like cash flows for all investments. This includes a requirement that non-financial asset backed securities must </w:t>
      </w:r>
      <w:r w:rsidR="00925F1B">
        <w:t xml:space="preserve">produce meaningful cash flows </w:t>
      </w:r>
      <w:proofErr w:type="gramStart"/>
      <w:r w:rsidR="00BD22F2">
        <w:t>through the use of</w:t>
      </w:r>
      <w:proofErr w:type="gramEnd"/>
      <w:r w:rsidR="00BD22F2">
        <w:t xml:space="preserve"> the underlying collateral assets other than</w:t>
      </w:r>
      <w:r w:rsidR="00256667">
        <w:t xml:space="preserve"> through</w:t>
      </w:r>
      <w:r w:rsidR="00BD22F2">
        <w:t xml:space="preserve"> the sale or refinancing</w:t>
      </w:r>
      <w:r w:rsidR="00256667">
        <w:t xml:space="preserve"> of the assets</w:t>
      </w:r>
      <w:r w:rsidR="00E36D6B">
        <w:t>.</w:t>
      </w:r>
    </w:p>
    <w:p w14:paraId="19D16007" w14:textId="2C3EFE14" w:rsidR="00A346F9" w:rsidRDefault="00C42539" w:rsidP="00653442">
      <w:pPr>
        <w:pStyle w:val="ListContinue"/>
        <w:numPr>
          <w:ilvl w:val="0"/>
          <w:numId w:val="8"/>
        </w:numPr>
      </w:pPr>
      <w:r>
        <w:tab/>
      </w:r>
      <w:r w:rsidR="00A346F9">
        <w:t xml:space="preserve">Additionally, through the small group discussions around the refinancing restriction noted above, it was noted that even if a debt instrument meets all of the criteria to be reported as a bond on Schedule D-1, there will still be a potential for unintentional RBC arbitrage related to securitizations, because the residual tranches absorb all of the redistributed risk of the underlying collateral, but receives a fixed RBC charge that is not in any way risk-rated. While this could be the case in any type of securitization, it is particularly pronounced if the underlying collateral is equity investments. </w:t>
      </w:r>
      <w:r w:rsidR="006946CA">
        <w:t xml:space="preserve">Equity investments generally receive a 30% RBC charge for life companies. If equity investments are securitized, the bond tranches will get low bond charges (&lt;2%), while the residual tranche will continue to receive a flat 30% charge. This will have the effect of bringing the overall weighted-average capital charge on the underlying investments from 30% to approximately 10-15%, as an example. This will occur even if the bond tranches have </w:t>
      </w:r>
      <w:proofErr w:type="gramStart"/>
      <w:r w:rsidR="006946CA">
        <w:t>all of</w:t>
      </w:r>
      <w:proofErr w:type="gramEnd"/>
      <w:r w:rsidR="006946CA">
        <w:t xml:space="preserve"> the substance associated with a bond. </w:t>
      </w:r>
      <w:proofErr w:type="gramStart"/>
      <w:r w:rsidR="008D133E">
        <w:t>Following these discussions, it</w:t>
      </w:r>
      <w:proofErr w:type="gramEnd"/>
      <w:r w:rsidR="008D133E">
        <w:t xml:space="preserve"> was identified that this regulatory concern may not be able or appropriate to address through the accounting </w:t>
      </w:r>
      <w:r w:rsidR="005534F1">
        <w:t>standards but</w:t>
      </w:r>
      <w:r w:rsidR="008D133E">
        <w:t xml:space="preserve"> may warrant discussion for the Capital Adequacy </w:t>
      </w:r>
      <w:r w:rsidR="00AC5845">
        <w:t xml:space="preserve">(E) </w:t>
      </w:r>
      <w:r w:rsidR="008D133E">
        <w:t xml:space="preserve">Task Force. Subsequent discussions from the </w:t>
      </w:r>
      <w:r w:rsidR="00AC5845">
        <w:t>Financial Condition (</w:t>
      </w:r>
      <w:r w:rsidR="008D133E">
        <w:t>E</w:t>
      </w:r>
      <w:r w:rsidR="00AC5845">
        <w:t>)</w:t>
      </w:r>
      <w:r w:rsidR="008D133E">
        <w:t xml:space="preserve"> Committee </w:t>
      </w:r>
      <w:r w:rsidR="00D87832">
        <w:t>directed the</w:t>
      </w:r>
      <w:r w:rsidR="008D133E">
        <w:t xml:space="preserve"> new RBC working group </w:t>
      </w:r>
      <w:r w:rsidR="00BC0CD5">
        <w:t xml:space="preserve">(the RBC Investment Risk and Evaluation (E) Working Group) </w:t>
      </w:r>
      <w:r w:rsidR="008D133E">
        <w:t>to evaluate this and any other investment-related RBC items.</w:t>
      </w:r>
    </w:p>
    <w:p w14:paraId="312EC0EA" w14:textId="70B1FCEA" w:rsidR="00A92442" w:rsidRDefault="003A1205" w:rsidP="1D409787">
      <w:pPr>
        <w:pStyle w:val="ListContinue"/>
        <w:numPr>
          <w:ilvl w:val="0"/>
          <w:numId w:val="8"/>
        </w:numPr>
        <w:tabs>
          <w:tab w:val="clear" w:pos="360"/>
        </w:tabs>
      </w:pPr>
      <w:r w:rsidRPr="1D409787">
        <w:rPr>
          <w:u w:val="single"/>
        </w:rPr>
        <w:t>Use of NAIC Designation / SVO Review in Determining Schedule D-1 Reporting</w:t>
      </w:r>
      <w:r w:rsidR="00157794">
        <w:t xml:space="preserve">: </w:t>
      </w:r>
      <w:r w:rsidR="00A92442">
        <w:t>The accuracy of the financial statements, and compliance with statutory accounting provisions, is the responsibility of the reporting entity. Assessment and compliance with key concepts, such as the “meaningful” and “</w:t>
      </w:r>
      <w:r w:rsidR="00202D0A">
        <w:t xml:space="preserve">substantive credit enhancement” </w:t>
      </w:r>
      <w:r w:rsidR="00A92442">
        <w:t xml:space="preserve">concepts </w:t>
      </w:r>
      <w:r w:rsidR="00267711">
        <w:t xml:space="preserve">for ABS </w:t>
      </w:r>
      <w:r w:rsidR="00A92442">
        <w:t xml:space="preserve">are also the responsibility of the reporting entity, along with appropriate documentation of these assessments for regulator review when requested. </w:t>
      </w:r>
      <w:r w:rsidR="00DB52A6">
        <w:t>As such, c</w:t>
      </w:r>
      <w:r w:rsidR="00267711">
        <w:t xml:space="preserve">onsistent with the existing </w:t>
      </w:r>
      <w:r w:rsidR="00526964" w:rsidRPr="1D409787">
        <w:rPr>
          <w:i/>
          <w:iCs/>
        </w:rPr>
        <w:t>NAIC Policy Statement on Coordination of the Accounting Practices and Procedures Manual and the Purposes and Procedures Manual of the NAIC Investment Analysis Office</w:t>
      </w:r>
      <w:r w:rsidR="00D4756A">
        <w:t xml:space="preserve">, </w:t>
      </w:r>
      <w:r w:rsidR="00DB52A6">
        <w:t>a reporting entity can</w:t>
      </w:r>
      <w:r w:rsidR="005C17C3">
        <w:t>not</w:t>
      </w:r>
      <w:r w:rsidR="00DB52A6">
        <w:t xml:space="preserve"> obtain an NAIC designation</w:t>
      </w:r>
      <w:r w:rsidR="00A32130">
        <w:t xml:space="preserve"> to </w:t>
      </w:r>
      <w:r w:rsidR="00C46920">
        <w:t xml:space="preserve">conclude on the substance of an investment or the resulting reporting schedule. </w:t>
      </w:r>
      <w:r w:rsidR="005C17C3">
        <w:t xml:space="preserve">Pursuant to the policy statement, </w:t>
      </w:r>
      <w:r w:rsidR="00D4756A">
        <w:t xml:space="preserve">obtaining an NAIC designation does not change an investment’s applicable SSAP, annual or quarterly statement reporting schedule, or override other </w:t>
      </w:r>
      <w:r w:rsidR="009761AE">
        <w:t xml:space="preserve">SSAP guidance required for an investment to be an admitted asset. </w:t>
      </w:r>
    </w:p>
    <w:p w14:paraId="71AE7EE9" w14:textId="55CA0874" w:rsidR="00E251D3" w:rsidRDefault="005E65A8" w:rsidP="00653442">
      <w:pPr>
        <w:pStyle w:val="ListContinue"/>
        <w:numPr>
          <w:ilvl w:val="0"/>
          <w:numId w:val="8"/>
        </w:numPr>
        <w:tabs>
          <w:tab w:val="clear" w:pos="360"/>
          <w:tab w:val="num" w:pos="0"/>
        </w:tabs>
      </w:pPr>
      <w:r>
        <w:t xml:space="preserve">Questions have been received whether an NAIC designation in the AVS+ </w:t>
      </w:r>
      <w:r w:rsidR="00E251D3">
        <w:t xml:space="preserve">product or an assessment of an investment from an RTAS submission can be utilized as support that an investment qualifies for Schedule D-1 reporting. These are inaccurate interpretations on the use of NAIC designations within those products. </w:t>
      </w:r>
      <w:r w:rsidR="006160C1">
        <w:t>The</w:t>
      </w:r>
      <w:r w:rsidR="0085453B">
        <w:t xml:space="preserve"> assignment of an NAIC designation (either from the SVO or CRP) </w:t>
      </w:r>
      <w:r w:rsidR="0098657E">
        <w:t>reflects</w:t>
      </w:r>
      <w:r w:rsidR="0085453B">
        <w:t xml:space="preserve"> the credit quali</w:t>
      </w:r>
      <w:r w:rsidR="002421AF">
        <w:t>t</w:t>
      </w:r>
      <w:r w:rsidR="0085453B">
        <w:t xml:space="preserve">y of </w:t>
      </w:r>
      <w:r w:rsidR="004C36D0">
        <w:t>an</w:t>
      </w:r>
      <w:r w:rsidR="0085453B">
        <w:t xml:space="preserve"> investment. </w:t>
      </w:r>
      <w:r w:rsidR="002421AF">
        <w:t xml:space="preserve">An assessment of credit quality does not provide assurances that the investment qualifies for reporting on Schedule D-1 as an issuer credit obligation or an ABS. </w:t>
      </w:r>
      <w:r w:rsidR="00831401">
        <w:t xml:space="preserve">As part of this project, consideration is planned to </w:t>
      </w:r>
      <w:r w:rsidR="00B630A1">
        <w:t xml:space="preserve">expand the ability to report and use NAIC designations on Schedule BA (or other schedules) so that investments that do not qualify as bonds can have appropriate risk assessments </w:t>
      </w:r>
      <w:r w:rsidR="001647C3">
        <w:t>that factor in the</w:t>
      </w:r>
      <w:r w:rsidR="00B630A1">
        <w:t xml:space="preserve"> credit quality </w:t>
      </w:r>
      <w:r w:rsidR="001647C3">
        <w:t xml:space="preserve">of the investment. </w:t>
      </w:r>
      <w:r w:rsidR="003552EC">
        <w:t xml:space="preserve">This capability would ultimately depend on action by the Capital Adequacy (E) Task Force. </w:t>
      </w:r>
    </w:p>
    <w:p w14:paraId="121A41A0" w14:textId="115EE5AB" w:rsidR="001647C3" w:rsidRDefault="00AD5A4B" w:rsidP="00653442">
      <w:pPr>
        <w:pStyle w:val="ListContinue"/>
        <w:numPr>
          <w:ilvl w:val="0"/>
          <w:numId w:val="8"/>
        </w:numPr>
        <w:tabs>
          <w:tab w:val="clear" w:pos="360"/>
          <w:tab w:val="num" w:pos="0"/>
        </w:tabs>
      </w:pPr>
      <w:r>
        <w:t xml:space="preserve">Although </w:t>
      </w:r>
      <w:r w:rsidR="00AB7CB1">
        <w:t xml:space="preserve">the NAIC designation </w:t>
      </w:r>
      <w:r w:rsidR="002E083C">
        <w:t xml:space="preserve">and </w:t>
      </w:r>
      <w:r w:rsidR="00AB7CB1">
        <w:t xml:space="preserve">RTAS processes cannot be used in determining </w:t>
      </w:r>
      <w:r w:rsidR="00200C79">
        <w:t xml:space="preserve">Schedule D-1 compliance, it is envisioned that a small group of regulators and NAIC staff </w:t>
      </w:r>
      <w:r w:rsidR="001E57CA">
        <w:t>could be for</w:t>
      </w:r>
      <w:r w:rsidR="00F21286">
        <w:t>m</w:t>
      </w:r>
      <w:r w:rsidR="001E57CA">
        <w:t xml:space="preserve">ed </w:t>
      </w:r>
      <w:r w:rsidR="00ED2440">
        <w:t xml:space="preserve">to review specific investment structures under the principle-based concepts to assist </w:t>
      </w:r>
      <w:r w:rsidR="006B07F1">
        <w:t xml:space="preserve">in assessments of complex new investment designs. </w:t>
      </w:r>
      <w:r w:rsidR="004A66E0">
        <w:t xml:space="preserve">It is anticipated that NAIC staff on the statutory accounting side and </w:t>
      </w:r>
      <w:r w:rsidR="00327D65">
        <w:t xml:space="preserve">within the SVO would assist this small group. </w:t>
      </w:r>
    </w:p>
    <w:p w14:paraId="1DE9AAD5" w14:textId="2A4C047A" w:rsidR="00A64A80" w:rsidRDefault="005E4E51" w:rsidP="00653442">
      <w:pPr>
        <w:pStyle w:val="ListContinue"/>
        <w:numPr>
          <w:ilvl w:val="0"/>
          <w:numId w:val="8"/>
        </w:numPr>
        <w:tabs>
          <w:tab w:val="clear" w:pos="360"/>
          <w:tab w:val="num" w:pos="0"/>
        </w:tabs>
      </w:pPr>
      <w:r>
        <w:rPr>
          <w:u w:val="single"/>
        </w:rPr>
        <w:t>Interest Only / Principal Only Strips</w:t>
      </w:r>
      <w:r w:rsidR="00A64A80">
        <w:t>: Discussion o</w:t>
      </w:r>
      <w:r w:rsidR="00EC5FD5">
        <w:t xml:space="preserve">ccurred on whether </w:t>
      </w:r>
      <w:r w:rsidR="0003422C">
        <w:t>specific guidance should direct the reporting of interest only (IO) and principal only (PO) strips. The resulting conclusion f</w:t>
      </w:r>
      <w:r w:rsidR="00C41060">
        <w:t xml:space="preserve">rom this discussion was that the </w:t>
      </w:r>
      <w:proofErr w:type="gramStart"/>
      <w:r w:rsidR="00C41060">
        <w:t>principle</w:t>
      </w:r>
      <w:proofErr w:type="gramEnd"/>
      <w:r w:rsidR="00C41060">
        <w:t xml:space="preserve"> concepts from the bond definition should continue to be applied for these investments. </w:t>
      </w:r>
      <w:r w:rsidR="001A4E70">
        <w:t>If the strips qualif</w:t>
      </w:r>
      <w:r w:rsidR="0082210B">
        <w:t>y within the definition</w:t>
      </w:r>
      <w:r w:rsidR="001A4E70">
        <w:t xml:space="preserve"> as issuer credit obligations, they would be captured </w:t>
      </w:r>
      <w:r w:rsidR="001A4E70">
        <w:lastRenderedPageBreak/>
        <w:t xml:space="preserve">in scope of that guidance. If the strips qualified as asset-backed securities, they would be captured in scope of that guidance. </w:t>
      </w:r>
      <w:r w:rsidR="00305B9A">
        <w:t xml:space="preserve">It was noted that interest only strips </w:t>
      </w:r>
      <w:r w:rsidR="00410EF1">
        <w:t>shall also be</w:t>
      </w:r>
      <w:r w:rsidR="00305B9A">
        <w:t xml:space="preserve"> assessed in accordance with the residual guidance. </w:t>
      </w:r>
      <w:r w:rsidR="00410EF1">
        <w:t xml:space="preserve">If the interest only strip reflects </w:t>
      </w:r>
      <w:r w:rsidR="00F044AC">
        <w:t xml:space="preserve">excess interest (e.g., remaining </w:t>
      </w:r>
      <w:r w:rsidR="006C21E2">
        <w:t xml:space="preserve">differential </w:t>
      </w:r>
      <w:r w:rsidR="00F044AC">
        <w:t>spread from interest collected from interest pai</w:t>
      </w:r>
      <w:r w:rsidR="006C21E2">
        <w:t>d)</w:t>
      </w:r>
      <w:r w:rsidR="00BD278C">
        <w:t>, these investments would be akin to a residual investment</w:t>
      </w:r>
      <w:r w:rsidR="00D36166">
        <w:t xml:space="preserve"> </w:t>
      </w:r>
      <w:r w:rsidR="000747F9">
        <w:t xml:space="preserve">without contractual interest or principal payments </w:t>
      </w:r>
      <w:r w:rsidR="00D36166">
        <w:t xml:space="preserve">and shall be captured in scope of that guidance. (Residuals are required to be reported on Schedule BA and not permitted to be reported on Schedule D-1.) </w:t>
      </w:r>
      <w:r w:rsidR="006C21E2">
        <w:t xml:space="preserve"> </w:t>
      </w:r>
    </w:p>
    <w:p w14:paraId="43B4A9CA" w14:textId="624DFD8B" w:rsidR="00306890" w:rsidRDefault="00306890" w:rsidP="00653442">
      <w:pPr>
        <w:pStyle w:val="ListContinue"/>
        <w:numPr>
          <w:ilvl w:val="0"/>
          <w:numId w:val="8"/>
        </w:numPr>
        <w:tabs>
          <w:tab w:val="clear" w:pos="360"/>
          <w:tab w:val="num" w:pos="0"/>
        </w:tabs>
      </w:pPr>
      <w:r w:rsidRPr="00643DB4">
        <w:t xml:space="preserve">The discussion of IO/PO </w:t>
      </w:r>
      <w:r w:rsidR="00596819" w:rsidRPr="00643DB4">
        <w:t>strips with industry representatives identified that they are not overly prevalent investments with insurance reporting entities</w:t>
      </w:r>
      <w:r w:rsidR="00596819" w:rsidRPr="00596819">
        <w:t>.</w:t>
      </w:r>
      <w:r w:rsidR="00596819">
        <w:t xml:space="preserve"> </w:t>
      </w:r>
      <w:r w:rsidR="009102B2">
        <w:t xml:space="preserve">It was also noted that IO/PO based on RMBS are relatively rare due to the prepayment risk, however </w:t>
      </w:r>
      <w:r w:rsidR="00D73FF4">
        <w:t xml:space="preserve">those based on CMBS generally have contractual provisions that prohibit prepayments, thus ensuring that they act more akin to typical bonds. </w:t>
      </w:r>
      <w:r w:rsidR="00315101">
        <w:t xml:space="preserve">This discussion further highlighted that changes to the principal-based bond definition </w:t>
      </w:r>
      <w:r w:rsidR="00A16B73">
        <w:t xml:space="preserve">are </w:t>
      </w:r>
      <w:r w:rsidR="009532C8">
        <w:t xml:space="preserve">not </w:t>
      </w:r>
      <w:r w:rsidR="00A16B73">
        <w:t xml:space="preserve">justified for IO/PO investments, and insurers should document their accounting policies for these investments to demonstrate compliance with the bond definition. </w:t>
      </w:r>
    </w:p>
    <w:p w14:paraId="607CA954" w14:textId="67A265A3" w:rsidR="000747F9" w:rsidRDefault="00EA0782" w:rsidP="00653442">
      <w:pPr>
        <w:pStyle w:val="ListContinue"/>
        <w:numPr>
          <w:ilvl w:val="0"/>
          <w:numId w:val="8"/>
        </w:numPr>
        <w:tabs>
          <w:tab w:val="clear" w:pos="360"/>
          <w:tab w:val="num" w:pos="0"/>
        </w:tabs>
      </w:pPr>
      <w:r>
        <w:t xml:space="preserve">The discussion of IO/PO strips focused on </w:t>
      </w:r>
      <w:r w:rsidR="004C70E7">
        <w:t xml:space="preserve">U.S. Treasury </w:t>
      </w:r>
      <w:r>
        <w:t>strips and mortgage-backed securities</w:t>
      </w:r>
      <w:r w:rsidR="005B76D7">
        <w:t xml:space="preserve"> as </w:t>
      </w:r>
      <w:r w:rsidR="00D3556D">
        <w:t xml:space="preserve">likely </w:t>
      </w:r>
      <w:r w:rsidR="005347B6">
        <w:t>investments</w:t>
      </w:r>
      <w:r>
        <w:t xml:space="preserve">, but it was noted that the application of the </w:t>
      </w:r>
      <w:r w:rsidR="004C70E7">
        <w:t xml:space="preserve">overall bond definition </w:t>
      </w:r>
      <w:r>
        <w:t xml:space="preserve">concepts </w:t>
      </w:r>
      <w:r w:rsidR="00414EC7">
        <w:t>sh</w:t>
      </w:r>
      <w:r>
        <w:t xml:space="preserve">ould be applied to any future </w:t>
      </w:r>
      <w:r w:rsidR="005B76D7">
        <w:t>design of these investments</w:t>
      </w:r>
      <w:r w:rsidR="00F2556B">
        <w:t xml:space="preserve">. Specific elements noted </w:t>
      </w:r>
      <w:r w:rsidR="004C70E7">
        <w:t>for the two general designs</w:t>
      </w:r>
      <w:r w:rsidR="007B4DB1">
        <w:t xml:space="preserve">: </w:t>
      </w:r>
    </w:p>
    <w:p w14:paraId="67CC4778" w14:textId="47103873" w:rsidR="007B4DB1" w:rsidRDefault="004C70E7" w:rsidP="00653442">
      <w:pPr>
        <w:pStyle w:val="ListContinue"/>
        <w:numPr>
          <w:ilvl w:val="1"/>
          <w:numId w:val="8"/>
        </w:numPr>
      </w:pPr>
      <w:r>
        <w:t xml:space="preserve">U.S. </w:t>
      </w:r>
      <w:r w:rsidR="007B4DB1">
        <w:t xml:space="preserve">Treasury Strips: </w:t>
      </w:r>
      <w:r w:rsidR="00991FAE">
        <w:t xml:space="preserve">Treasury Strips are created when a bond’s coupons are separated from the bond. </w:t>
      </w:r>
      <w:r w:rsidR="00702477">
        <w:t xml:space="preserve">The coupons separated from the bond are also sold </w:t>
      </w:r>
      <w:r>
        <w:t>individually</w:t>
      </w:r>
      <w:r w:rsidR="008D133E">
        <w:t xml:space="preserve"> (IO)</w:t>
      </w:r>
      <w:r w:rsidR="00702477">
        <w:t xml:space="preserve">, becoming separate securities </w:t>
      </w:r>
      <w:r w:rsidR="008D133E">
        <w:t>from the</w:t>
      </w:r>
      <w:r w:rsidR="00702477">
        <w:t xml:space="preserve"> principal payments due at maturity</w:t>
      </w:r>
      <w:r w:rsidR="008D133E">
        <w:t xml:space="preserve"> (PO)</w:t>
      </w:r>
      <w:r w:rsidR="00702477">
        <w:t xml:space="preserve">. </w:t>
      </w:r>
      <w:r w:rsidR="00100C5B">
        <w:t xml:space="preserve">U.S. Treasury Strips are backed by the U.S. </w:t>
      </w:r>
      <w:r w:rsidR="00D50814">
        <w:t>government</w:t>
      </w:r>
      <w:r w:rsidR="00100C5B">
        <w:t xml:space="preserve">. </w:t>
      </w:r>
      <w:r>
        <w:t xml:space="preserve">U.S. </w:t>
      </w:r>
      <w:r w:rsidR="006C5CCC">
        <w:t xml:space="preserve">Treasury strips (IO/PO) </w:t>
      </w:r>
      <w:r w:rsidR="00134D44">
        <w:t xml:space="preserve">were noted to be considered U.S. government issues and would be captured with other securities </w:t>
      </w:r>
      <w:r w:rsidR="00C17C24">
        <w:t xml:space="preserve">backed by the U.S. government </w:t>
      </w:r>
      <w:r w:rsidR="00134D44">
        <w:t>as issuer obligations.</w:t>
      </w:r>
      <w:r w:rsidR="00C17C24">
        <w:t xml:space="preserve"> Specific identification of </w:t>
      </w:r>
      <w:r>
        <w:t xml:space="preserve">U.S. </w:t>
      </w:r>
      <w:r w:rsidR="00C17C24">
        <w:t xml:space="preserve">Treasury strips </w:t>
      </w:r>
      <w:r>
        <w:t xml:space="preserve">as specific elements as issuer credit obligations, captured </w:t>
      </w:r>
      <w:r w:rsidR="00C17C24">
        <w:t>within the U.S. government category</w:t>
      </w:r>
      <w:r>
        <w:t>,</w:t>
      </w:r>
      <w:r w:rsidR="00C17C24">
        <w:t xml:space="preserve"> was noted to be repetitive and not necessary. </w:t>
      </w:r>
    </w:p>
    <w:p w14:paraId="2358D630" w14:textId="17060C07" w:rsidR="008C4458" w:rsidRDefault="00AE2595" w:rsidP="00653442">
      <w:pPr>
        <w:pStyle w:val="ListContinue"/>
        <w:numPr>
          <w:ilvl w:val="1"/>
          <w:numId w:val="8"/>
        </w:numPr>
      </w:pPr>
      <w:r>
        <w:t>Mo</w:t>
      </w:r>
      <w:r w:rsidR="00A84F08">
        <w:t>r</w:t>
      </w:r>
      <w:r w:rsidR="00B474E3">
        <w:t>tgage</w:t>
      </w:r>
      <w:r w:rsidR="00FB4AB2">
        <w:t>-Backed Securities</w:t>
      </w:r>
      <w:r w:rsidR="00762AA5">
        <w:t xml:space="preserve"> and Other Non-Treasury </w:t>
      </w:r>
      <w:r w:rsidR="000F734D">
        <w:t>Strips</w:t>
      </w:r>
      <w:r w:rsidR="00B1362C">
        <w:t xml:space="preserve">: </w:t>
      </w:r>
      <w:r w:rsidR="007B25EF">
        <w:t xml:space="preserve">Other IO and PO strips are required to be assessed in accordance with the </w:t>
      </w:r>
      <w:proofErr w:type="gramStart"/>
      <w:r w:rsidR="007B25EF">
        <w:t>principle</w:t>
      </w:r>
      <w:proofErr w:type="gramEnd"/>
      <w:r w:rsidR="000F7431">
        <w:t xml:space="preserve"> concepts </w:t>
      </w:r>
      <w:r w:rsidR="007B25EF">
        <w:t xml:space="preserve">of the bond definition. </w:t>
      </w:r>
      <w:r w:rsidR="003F3A15">
        <w:t>It is anticipated that non-U.S. strips (including mortgage</w:t>
      </w:r>
      <w:r w:rsidR="000F7431">
        <w:t>-</w:t>
      </w:r>
      <w:r w:rsidR="003F3A15">
        <w:t xml:space="preserve">backed security strips) would </w:t>
      </w:r>
      <w:r w:rsidR="003E3E96">
        <w:t xml:space="preserve">not qualify as issuer credit obligations and shall </w:t>
      </w:r>
      <w:r w:rsidR="003F3A15">
        <w:t xml:space="preserve">be reviewed in accordance with the asset-backed security concepts to determine whether </w:t>
      </w:r>
      <w:r w:rsidR="00B827E1">
        <w:t xml:space="preserve">the </w:t>
      </w:r>
      <w:r w:rsidR="003F3A15">
        <w:t xml:space="preserve">strip qualifies for reporting on Schedule D-1. </w:t>
      </w:r>
      <w:r w:rsidR="004C70E7">
        <w:t>T</w:t>
      </w:r>
      <w:r w:rsidR="003D60F1">
        <w:t xml:space="preserve">he separation of the principal and interest </w:t>
      </w:r>
      <w:r w:rsidR="00892B17">
        <w:t>components</w:t>
      </w:r>
      <w:r w:rsidR="003D60F1">
        <w:t xml:space="preserve"> </w:t>
      </w:r>
      <w:r w:rsidR="00C503CA">
        <w:t xml:space="preserve">into separate </w:t>
      </w:r>
      <w:r w:rsidR="004C70E7">
        <w:t xml:space="preserve">securities </w:t>
      </w:r>
      <w:r w:rsidR="00C503CA">
        <w:t xml:space="preserve">does not change the application of the </w:t>
      </w:r>
      <w:proofErr w:type="gramStart"/>
      <w:r w:rsidR="00C503CA">
        <w:t>principle</w:t>
      </w:r>
      <w:proofErr w:type="gramEnd"/>
      <w:r w:rsidR="00C503CA">
        <w:t xml:space="preserve"> concepts for determining whether a security qualifies as a bond. </w:t>
      </w:r>
      <w:r w:rsidR="009454D1">
        <w:t>It was noted that IO strips could be high in the capital structure</w:t>
      </w:r>
      <w:r w:rsidR="00D70364">
        <w:t xml:space="preserve"> </w:t>
      </w:r>
      <w:r w:rsidR="004C70E7">
        <w:t xml:space="preserve">(supported by subordination) </w:t>
      </w:r>
      <w:r w:rsidR="00D70364">
        <w:t>or could represent residual interest</w:t>
      </w:r>
      <w:r w:rsidR="004C70E7">
        <w:t>s</w:t>
      </w:r>
      <w:r w:rsidR="00D70364">
        <w:t xml:space="preserve"> (reflecting the spread between proceeds collected and contractual interest</w:t>
      </w:r>
      <w:r w:rsidR="00A75462">
        <w:t>)</w:t>
      </w:r>
      <w:r w:rsidR="004C70E7">
        <w:t>. Th</w:t>
      </w:r>
      <w:r w:rsidR="006B62E5">
        <w:t>e specific</w:t>
      </w:r>
      <w:r w:rsidR="00067D0E">
        <w:t xml:space="preserve"> details</w:t>
      </w:r>
      <w:r w:rsidR="006B62E5">
        <w:t xml:space="preserve"> of the individual </w:t>
      </w:r>
      <w:r w:rsidR="00067D0E">
        <w:t xml:space="preserve">IO/PO </w:t>
      </w:r>
      <w:r w:rsidR="006B62E5">
        <w:t xml:space="preserve">security </w:t>
      </w:r>
      <w:r w:rsidR="00067D0E">
        <w:t xml:space="preserve">shall </w:t>
      </w:r>
      <w:r w:rsidR="006B62E5">
        <w:t>determine</w:t>
      </w:r>
      <w:r w:rsidR="00067D0E">
        <w:t xml:space="preserve"> the</w:t>
      </w:r>
      <w:r w:rsidR="006B62E5">
        <w:t xml:space="preserve"> appropriate accounting and reporting. </w:t>
      </w:r>
    </w:p>
    <w:p w14:paraId="7D42D2B1" w14:textId="77777777" w:rsidR="00E232FF" w:rsidRPr="00DF4022" w:rsidRDefault="003102FB" w:rsidP="004C625D">
      <w:pPr>
        <w:pStyle w:val="ListContinue"/>
        <w:numPr>
          <w:ilvl w:val="0"/>
          <w:numId w:val="8"/>
        </w:numPr>
        <w:tabs>
          <w:tab w:val="clear" w:pos="360"/>
          <w:tab w:val="num" w:pos="0"/>
        </w:tabs>
        <w:rPr>
          <w:b/>
          <w:bCs/>
          <w:u w:val="single"/>
        </w:rPr>
      </w:pPr>
      <w:r w:rsidRPr="00643DB4">
        <w:t>The discussion of IO/PO strips</w:t>
      </w:r>
      <w:r w:rsidR="008A6A41" w:rsidRPr="00643DB4">
        <w:t xml:space="preserve"> identified that there is likely no current need to have separate reporting lines to identify these items within the investment schedules. </w:t>
      </w:r>
      <w:r w:rsidR="0008174F" w:rsidRPr="00643DB4">
        <w:t xml:space="preserve">However, </w:t>
      </w:r>
      <w:r w:rsidR="00CE30A8" w:rsidRPr="00643DB4">
        <w:t>it was identified that the ability to identify these investments with a code (or other feature) would allow for future aggregation and assessment</w:t>
      </w:r>
      <w:r w:rsidR="00BA6ABE" w:rsidRPr="00643DB4">
        <w:t xml:space="preserve">. </w:t>
      </w:r>
      <w:r w:rsidR="003B2253" w:rsidRPr="00643DB4">
        <w:t xml:space="preserve">This was requested to be considered </w:t>
      </w:r>
      <w:r w:rsidR="00BA6ABE" w:rsidRPr="00643DB4">
        <w:t xml:space="preserve">as part of the reporting revisions. </w:t>
      </w:r>
    </w:p>
    <w:p w14:paraId="3DD0C3B0" w14:textId="009F5F3B" w:rsidR="00B759DF" w:rsidRDefault="00B759DF" w:rsidP="00B759DF">
      <w:pPr>
        <w:pStyle w:val="ListContinue"/>
        <w:numPr>
          <w:ilvl w:val="0"/>
          <w:numId w:val="8"/>
        </w:numPr>
        <w:tabs>
          <w:tab w:val="clear" w:pos="360"/>
          <w:tab w:val="num" w:pos="0"/>
        </w:tabs>
        <w:rPr>
          <w:ins w:id="222" w:author="Gann, Julie" w:date="2022-11-14T13:27:00Z"/>
        </w:rPr>
      </w:pPr>
      <w:ins w:id="223" w:author="Gann, Julie" w:date="2022-11-14T13:27:00Z">
        <w:r>
          <w:rPr>
            <w:u w:val="single"/>
          </w:rPr>
          <w:t>Embedded Derivatives / Underlying Variables</w:t>
        </w:r>
        <w:r>
          <w:t xml:space="preserve">: Discussion occurred on the language that precludes bond reporting based on the appreciation or depreciation of an underly collateral value or other variable. Although industry comments noted that the intent of the language was understood, it was identified that the language could be interpreted to mean that amounts in both the magnitude and timing of principal and interest payments must be known in advance, and it could also be interpreted to mean the amounts need to be contractual in nature but can still vary as long as the variability is not dependent on the appreciation or depreciation of an asset or variable. It was also noted that the reference to “other variable” could be interpreted to mean interest is not allowed to vary based on any variable or just the appreciation or </w:t>
        </w:r>
        <w:r>
          <w:lastRenderedPageBreak/>
          <w:t xml:space="preserve">depreciation of the variable. After discussing these comments, revisions were drafted to clarify that the exclusion is not intended to restrict variables that are commonly related to debt instruments such as but not limited to plain vanilla inflation or benchmark interest rate adjustments (such as with U.S. TIPs or SOFR-Linked coupons), scheduled interest rate step-ups, or credit rating-related interest rate adjustments. </w:t>
        </w:r>
      </w:ins>
      <w:ins w:id="224" w:author="Gann, Julie" w:date="2022-11-14T13:36:00Z">
        <w:r w:rsidR="001E6885">
          <w:t xml:space="preserve">This guidance has also been incorporated within the provisions for </w:t>
        </w:r>
      </w:ins>
      <w:ins w:id="225" w:author="Gann, Julie" w:date="2022-11-14T13:37:00Z">
        <w:r w:rsidR="001E6885">
          <w:t>determining whether a debt instrument represents a creditor relationship</w:t>
        </w:r>
        <w:r w:rsidR="001C4121">
          <w:t xml:space="preserve"> and is applicable for debt instruments structured as issuer credit obligations and asset-backed securities. </w:t>
        </w:r>
      </w:ins>
    </w:p>
    <w:p w14:paraId="3FFAD54A" w14:textId="77777777" w:rsidR="00A44CC4" w:rsidRDefault="003605FC" w:rsidP="00FB463A">
      <w:pPr>
        <w:pStyle w:val="ListContinue"/>
        <w:numPr>
          <w:ilvl w:val="0"/>
          <w:numId w:val="0"/>
        </w:numPr>
        <w:rPr>
          <w:ins w:id="226" w:author="Gann, Julie" w:date="2022-11-09T12:45:00Z"/>
          <w:b/>
          <w:bCs/>
          <w:u w:val="single"/>
        </w:rPr>
      </w:pPr>
      <w:ins w:id="227" w:author="Gann, Julie" w:date="2022-11-09T12:45:00Z">
        <w:r>
          <w:rPr>
            <w:b/>
            <w:bCs/>
            <w:u w:val="single"/>
          </w:rPr>
          <w:t xml:space="preserve">Accounting </w:t>
        </w:r>
        <w:r w:rsidR="00A44CC4">
          <w:rPr>
            <w:b/>
            <w:bCs/>
            <w:u w:val="single"/>
          </w:rPr>
          <w:t xml:space="preserve">for Debt Securities That Do Not Qualify as Bonds: </w:t>
        </w:r>
      </w:ins>
    </w:p>
    <w:p w14:paraId="0A136E06" w14:textId="5A0DE3D7" w:rsidR="00A44CC4" w:rsidRDefault="008F1008" w:rsidP="00A44CC4">
      <w:pPr>
        <w:pStyle w:val="ListContinue"/>
        <w:numPr>
          <w:ilvl w:val="0"/>
          <w:numId w:val="8"/>
        </w:numPr>
        <w:tabs>
          <w:tab w:val="clear" w:pos="360"/>
          <w:tab w:val="num" w:pos="0"/>
        </w:tabs>
        <w:rPr>
          <w:ins w:id="228" w:author="Gann, Julie" w:date="2022-11-09T12:47:00Z"/>
        </w:rPr>
      </w:pPr>
      <w:ins w:id="229" w:author="Gann, Julie" w:date="2022-11-09T12:46:00Z">
        <w:r>
          <w:t xml:space="preserve">Securities </w:t>
        </w:r>
        <w:r w:rsidR="00251E94">
          <w:t xml:space="preserve">that have a fixed schedule for one or more future payments, but for which the security does not qualify for bond reporting as an issuer credit </w:t>
        </w:r>
        <w:proofErr w:type="gramStart"/>
        <w:r w:rsidR="00251E94">
          <w:t>obligation</w:t>
        </w:r>
        <w:proofErr w:type="gramEnd"/>
        <w:r w:rsidR="00251E94">
          <w:t xml:space="preserve"> or an asset backed security</w:t>
        </w:r>
      </w:ins>
      <w:ins w:id="230" w:author="Gann, Julie" w:date="2022-11-09T12:47:00Z">
        <w:r w:rsidR="00020AD1">
          <w:t xml:space="preserve"> shall follow specific guidanc</w:t>
        </w:r>
        <w:r w:rsidR="00A01FC4">
          <w:t>e captured in SSAP No. 21</w:t>
        </w:r>
      </w:ins>
      <w:ins w:id="231" w:author="Gann, Julie" w:date="2022-11-09T12:50:00Z">
        <w:r w:rsidR="001573E4">
          <w:t>R</w:t>
        </w:r>
      </w:ins>
      <w:ins w:id="232" w:author="Gann, Julie" w:date="2022-11-09T12:47:00Z">
        <w:r w:rsidR="00A01FC4">
          <w:t xml:space="preserve"> and be reported on Schedule BA. Investments in scope of this guidance </w:t>
        </w:r>
        <w:r w:rsidR="00A70BB1">
          <w:t xml:space="preserve">are limited to: </w:t>
        </w:r>
      </w:ins>
    </w:p>
    <w:p w14:paraId="2F2582AD" w14:textId="77777777" w:rsidR="00D94023" w:rsidRDefault="00D94023">
      <w:pPr>
        <w:pStyle w:val="ListNumber2"/>
        <w:numPr>
          <w:ilvl w:val="0"/>
          <w:numId w:val="10"/>
        </w:numPr>
        <w:rPr>
          <w:ins w:id="233" w:author="Gann, Julie" w:date="2022-11-09T12:48:00Z"/>
        </w:rPr>
      </w:pPr>
      <w:ins w:id="234" w:author="Gann, Julie" w:date="2022-11-09T12:48:00Z">
        <w:r>
          <w:t>Debt securities for which the investment does not reflect a creditor relationship in substance.</w:t>
        </w:r>
      </w:ins>
    </w:p>
    <w:p w14:paraId="4D12FC0A" w14:textId="77777777" w:rsidR="00D94023" w:rsidRDefault="00D94023">
      <w:pPr>
        <w:pStyle w:val="ListNumber2"/>
        <w:numPr>
          <w:ilvl w:val="0"/>
          <w:numId w:val="10"/>
        </w:numPr>
        <w:rPr>
          <w:ins w:id="235" w:author="Gann, Julie" w:date="2022-11-09T12:48:00Z"/>
        </w:rPr>
      </w:pPr>
      <w:ins w:id="236" w:author="Gann, Julie" w:date="2022-11-09T12:48:00Z">
        <w:r>
          <w:t xml:space="preserve">Debt securities that do not qualify for bond reporting due to a lack of substantive credit enhancement. </w:t>
        </w:r>
      </w:ins>
    </w:p>
    <w:p w14:paraId="6C5BF9A0" w14:textId="77777777" w:rsidR="00D94023" w:rsidRPr="007B3D77" w:rsidRDefault="00D94023">
      <w:pPr>
        <w:pStyle w:val="ListNumber2"/>
        <w:numPr>
          <w:ilvl w:val="0"/>
          <w:numId w:val="10"/>
        </w:numPr>
        <w:rPr>
          <w:ins w:id="237" w:author="Gann, Julie" w:date="2022-11-09T12:48:00Z"/>
        </w:rPr>
      </w:pPr>
      <w:ins w:id="238" w:author="Gann, Julie" w:date="2022-11-09T12:48:00Z">
        <w:r>
          <w:t>Debt securities that do not qualify for bond reporting due solely to a lack of meaningful cash flows.</w:t>
        </w:r>
      </w:ins>
    </w:p>
    <w:p w14:paraId="511221A3" w14:textId="2FAAE8E4" w:rsidR="00275CDD" w:rsidRDefault="00272481" w:rsidP="004C625D">
      <w:pPr>
        <w:pStyle w:val="ListContinue"/>
        <w:numPr>
          <w:ilvl w:val="0"/>
          <w:numId w:val="8"/>
        </w:numPr>
        <w:tabs>
          <w:tab w:val="clear" w:pos="360"/>
        </w:tabs>
        <w:rPr>
          <w:ins w:id="239" w:author="Gann, Julie" w:date="2022-11-09T12:49:00Z"/>
        </w:rPr>
      </w:pPr>
      <w:ins w:id="240" w:author="Gann, Julie" w:date="2022-11-09T12:51:00Z">
        <w:r>
          <w:t>The d</w:t>
        </w:r>
      </w:ins>
      <w:ins w:id="241" w:author="Gann, Julie" w:date="2022-11-09T12:49:00Z">
        <w:r w:rsidR="00275CDD">
          <w:t>ebt</w:t>
        </w:r>
        <w:r w:rsidR="00275CDD" w:rsidRPr="00BE1173">
          <w:t xml:space="preserve"> securities </w:t>
        </w:r>
        <w:r w:rsidR="00275CDD">
          <w:t xml:space="preserve">captured in the </w:t>
        </w:r>
      </w:ins>
      <w:ins w:id="242" w:author="Gann, Julie" w:date="2022-11-09T12:50:00Z">
        <w:r w:rsidR="001573E4">
          <w:t>guidance within SSAP No. 21R</w:t>
        </w:r>
      </w:ins>
      <w:ins w:id="243" w:author="Gann, Julie" w:date="2022-11-09T12:49:00Z">
        <w:r w:rsidR="00275CDD">
          <w:t xml:space="preserve"> meet the definition of assets as defined in SSAP </w:t>
        </w:r>
      </w:ins>
      <w:ins w:id="244" w:author="Gann, Julie" w:date="2022-11-09T12:50:00Z">
        <w:r w:rsidR="001573E4">
          <w:t>4 and</w:t>
        </w:r>
      </w:ins>
      <w:ins w:id="245" w:author="Gann, Julie" w:date="2022-11-09T12:49:00Z">
        <w:r w:rsidR="00275CDD">
          <w:t xml:space="preserve"> are</w:t>
        </w:r>
        <w:r w:rsidR="00275CDD" w:rsidRPr="00BE1173">
          <w:t xml:space="preserve"> admitted assets</w:t>
        </w:r>
        <w:r w:rsidR="00275CDD">
          <w:t xml:space="preserve"> to the extent they conform to the requirements</w:t>
        </w:r>
      </w:ins>
      <w:ins w:id="246" w:author="Gann, Julie" w:date="2022-11-09T12:50:00Z">
        <w:r w:rsidR="001573E4">
          <w:t xml:space="preserve"> within the statement</w:t>
        </w:r>
      </w:ins>
      <w:ins w:id="247" w:author="Gann, Julie" w:date="2022-11-09T12:53:00Z">
        <w:r w:rsidR="00226A96">
          <w:t xml:space="preserve">. The provisions include </w:t>
        </w:r>
      </w:ins>
      <w:ins w:id="248" w:author="Gann, Julie" w:date="2022-11-09T12:52:00Z">
        <w:r w:rsidR="001B4C05">
          <w:t>specific guidance that d</w:t>
        </w:r>
      </w:ins>
      <w:ins w:id="249" w:author="Gann, Julie" w:date="2022-11-09T12:49:00Z">
        <w:r w:rsidR="00275CDD">
          <w:t xml:space="preserve">ebt securities for which the source of repayment is derived through rights to underlying collateral, qualify as admitted assets only to the extent they are secured by admitted invested assets. Any amounts </w:t>
        </w:r>
        <w:proofErr w:type="gramStart"/>
        <w:r w:rsidR="00275CDD">
          <w:t>in excess of</w:t>
        </w:r>
        <w:proofErr w:type="gramEnd"/>
        <w:r w:rsidR="00275CDD">
          <w:t xml:space="preserve"> the fair value of the underlying admitted invested assets shall be </w:t>
        </w:r>
        <w:proofErr w:type="spellStart"/>
        <w:r w:rsidR="00275CDD">
          <w:t>nonadmitted</w:t>
        </w:r>
        <w:proofErr w:type="spellEnd"/>
        <w:r w:rsidR="00275CDD">
          <w:t>.</w:t>
        </w:r>
      </w:ins>
    </w:p>
    <w:p w14:paraId="29915530" w14:textId="77777777" w:rsidR="00275CDD" w:rsidRDefault="00275CDD" w:rsidP="00275CDD">
      <w:pPr>
        <w:pStyle w:val="ListContinue"/>
        <w:numPr>
          <w:ilvl w:val="0"/>
          <w:numId w:val="8"/>
        </w:numPr>
        <w:tabs>
          <w:tab w:val="clear" w:pos="360"/>
        </w:tabs>
        <w:rPr>
          <w:ins w:id="250" w:author="Gann, Julie" w:date="2022-11-09T12:49:00Z"/>
        </w:rPr>
      </w:pPr>
      <w:ins w:id="251" w:author="Gann, Julie" w:date="2022-11-09T12:49:00Z">
        <w:r>
          <w:t xml:space="preserve">Debt securities that do not qualify for bond reporting due solely to a lack of meaningful cash flows shall be reported on </w:t>
        </w:r>
        <w:r w:rsidRPr="00275CDD">
          <w:t>Schedule BA: Other Long-Term Invested Assets</w:t>
        </w:r>
        <w:r>
          <w:t xml:space="preserve"> using the same accounting and measurement basis described in </w:t>
        </w:r>
        <w:r w:rsidRPr="001573E4">
          <w:rPr>
            <w:i/>
            <w:iCs/>
          </w:rPr>
          <w:t>SSAP 43R—Asset-Backed Securities</w:t>
        </w:r>
        <w:r>
          <w:t xml:space="preserve">, including using a carrying value method determined by NAIC designation. </w:t>
        </w:r>
        <w:r w:rsidRPr="004B6666">
          <w:t xml:space="preserve">Reporting entities that are reporting an amortized cost measurement shall obtain an NAIC designation in accordance with the parameters of the </w:t>
        </w:r>
        <w:r w:rsidRPr="00EC2C2E">
          <w:rPr>
            <w:i/>
            <w:iCs/>
          </w:rPr>
          <w:t>Purposes and Procedures Manual of the NAIC Investment Analysis Office</w:t>
        </w:r>
        <w:r w:rsidRPr="004B6666">
          <w:t xml:space="preserve"> and report the designation on Schedule BA.</w:t>
        </w:r>
        <w:r>
          <w:t xml:space="preserve"> </w:t>
        </w:r>
      </w:ins>
    </w:p>
    <w:p w14:paraId="4517AEE1" w14:textId="3DFFAFF5" w:rsidR="00275CDD" w:rsidRDefault="00275CDD" w:rsidP="00275CDD">
      <w:pPr>
        <w:pStyle w:val="ListContinue"/>
        <w:numPr>
          <w:ilvl w:val="0"/>
          <w:numId w:val="8"/>
        </w:numPr>
        <w:tabs>
          <w:tab w:val="clear" w:pos="360"/>
        </w:tabs>
        <w:rPr>
          <w:ins w:id="252" w:author="Gann, Julie" w:date="2022-11-09T12:49:00Z"/>
        </w:rPr>
      </w:pPr>
      <w:ins w:id="253" w:author="Gann, Julie" w:date="2022-11-09T12:49:00Z">
        <w:r w:rsidRPr="001D1DEE">
          <w:t>A</w:t>
        </w:r>
        <w:r>
          <w:t xml:space="preserve">ll other debt </w:t>
        </w:r>
        <w:r w:rsidRPr="001D1DEE">
          <w:t>securities in sc</w:t>
        </w:r>
        <w:r>
          <w:t xml:space="preserve">ope of </w:t>
        </w:r>
      </w:ins>
      <w:ins w:id="254" w:author="Gann, Julie" w:date="2022-11-09T12:55:00Z">
        <w:r w:rsidR="00EC2C2E">
          <w:t>the SSAP No. 21R guidance</w:t>
        </w:r>
      </w:ins>
      <w:ins w:id="255" w:author="Gann, Julie" w:date="2022-11-09T12:49:00Z">
        <w:r>
          <w:t xml:space="preserve"> </w:t>
        </w:r>
        <w:r w:rsidRPr="001D1DEE">
          <w:t xml:space="preserve">shall be reported </w:t>
        </w:r>
        <w:r>
          <w:t xml:space="preserve">at acquisition </w:t>
        </w:r>
        <w:r w:rsidRPr="001D1DEE">
          <w:t>at cost, including brokerage and other related fees</w:t>
        </w:r>
        <w:r>
          <w:t xml:space="preserve"> on </w:t>
        </w:r>
        <w:r w:rsidRPr="00275CDD">
          <w:t>Schedule BA: Other Long-Term Invested Assets</w:t>
        </w:r>
        <w:r w:rsidRPr="001D1DEE">
          <w:t>.</w:t>
        </w:r>
        <w:r w:rsidRPr="00F211C3">
          <w:t xml:space="preserve"> </w:t>
        </w:r>
        <w:r w:rsidRPr="00BE1173">
          <w:t xml:space="preserve">These securities are permitted as admitted assets, with subsequent measurement </w:t>
        </w:r>
        <w:r>
          <w:t xml:space="preserve">at the lower of amortized cost or fair value. Changes in measurement to reflect the lower value or to reflect changes in fair value shall be recorded as unrealized gains or losses. </w:t>
        </w:r>
      </w:ins>
    </w:p>
    <w:p w14:paraId="4DB310F0" w14:textId="430E53E7" w:rsidR="00275CDD" w:rsidRDefault="00275CDD" w:rsidP="004C625D">
      <w:pPr>
        <w:pStyle w:val="ListContinue"/>
        <w:numPr>
          <w:ilvl w:val="0"/>
          <w:numId w:val="8"/>
        </w:numPr>
        <w:tabs>
          <w:tab w:val="clear" w:pos="360"/>
        </w:tabs>
        <w:rPr>
          <w:ins w:id="256" w:author="Gann, Julie" w:date="2022-11-09T12:49:00Z"/>
        </w:rPr>
      </w:pPr>
      <w:ins w:id="257" w:author="Gann, Julie" w:date="2022-11-09T12:49:00Z">
        <w:r>
          <w:t xml:space="preserve">Debt securities that do not qualify as bonds shall follow the guidance in </w:t>
        </w:r>
        <w:r w:rsidRPr="00291FDF">
          <w:rPr>
            <w:i/>
            <w:iCs/>
          </w:rPr>
          <w:t>SSAP No. 43R—Asset-Backed Securities</w:t>
        </w:r>
        <w:r>
          <w:t xml:space="preserve"> for calculating amortized cost, for determining and recognizing other-than-temporary impairments and for allocating unrealized and realized gains and losses between the asset valuation reserve (AVR) and interest maintenance reserve (IMR).</w:t>
        </w:r>
      </w:ins>
      <w:ins w:id="258" w:author="Gann, Julie" w:date="2022-11-09T12:56:00Z">
        <w:r w:rsidR="00291FDF">
          <w:t xml:space="preserve"> I</w:t>
        </w:r>
      </w:ins>
      <w:ins w:id="259" w:author="Gann, Julie" w:date="2022-11-09T12:49:00Z">
        <w:r w:rsidRPr="00764D65">
          <w:t xml:space="preserve">nvestment income shall be </w:t>
        </w:r>
        <w:r>
          <w:t>recorded</w:t>
        </w:r>
        <w:r w:rsidRPr="00764D65">
          <w:t xml:space="preserve">, with assessments for collectability and </w:t>
        </w:r>
        <w:proofErr w:type="spellStart"/>
        <w:r w:rsidRPr="00764D65">
          <w:t>nonadmittance</w:t>
        </w:r>
        <w:proofErr w:type="spellEnd"/>
        <w:r>
          <w:t xml:space="preserve"> completed and recognized, pursuant to </w:t>
        </w:r>
        <w:r w:rsidRPr="00291FDF">
          <w:rPr>
            <w:i/>
            <w:iCs/>
          </w:rPr>
          <w:t>SSAP No. 34—Investment Income Due and Accrued</w:t>
        </w:r>
        <w:r w:rsidRPr="00764D65">
          <w:t xml:space="preserve">. </w:t>
        </w:r>
      </w:ins>
      <w:ins w:id="260" w:author="Gann, Julie" w:date="2022-11-09T12:56:00Z">
        <w:r w:rsidR="00291FDF">
          <w:t xml:space="preserve">Disclosures are also included consistent with other invested assets. </w:t>
        </w:r>
      </w:ins>
    </w:p>
    <w:p w14:paraId="39F635B7" w14:textId="4B00A37E" w:rsidR="00FB463A" w:rsidRDefault="00FB463A" w:rsidP="00FB463A">
      <w:pPr>
        <w:pStyle w:val="ListContinue"/>
        <w:numPr>
          <w:ilvl w:val="0"/>
          <w:numId w:val="0"/>
        </w:numPr>
        <w:rPr>
          <w:ins w:id="261" w:author="Gann, Julie" w:date="2022-11-09T12:40:00Z"/>
          <w:b/>
          <w:bCs/>
          <w:u w:val="single"/>
        </w:rPr>
      </w:pPr>
      <w:ins w:id="262" w:author="Gann, Julie" w:date="2022-11-09T12:40:00Z">
        <w:r>
          <w:rPr>
            <w:b/>
            <w:bCs/>
            <w:u w:val="single"/>
          </w:rPr>
          <w:t>Transition Guidance</w:t>
        </w:r>
        <w:r w:rsidRPr="00593D8B">
          <w:rPr>
            <w:b/>
            <w:bCs/>
            <w:u w:val="single"/>
          </w:rPr>
          <w:t xml:space="preserve">: </w:t>
        </w:r>
      </w:ins>
    </w:p>
    <w:p w14:paraId="276566EB" w14:textId="77777777" w:rsidR="009609EC" w:rsidRPr="006F40BD" w:rsidRDefault="009609EC" w:rsidP="009609EC">
      <w:pPr>
        <w:pStyle w:val="ListContinue"/>
        <w:numPr>
          <w:ilvl w:val="0"/>
          <w:numId w:val="8"/>
        </w:numPr>
        <w:tabs>
          <w:tab w:val="clear" w:pos="360"/>
          <w:tab w:val="num" w:pos="0"/>
        </w:tabs>
        <w:rPr>
          <w:ins w:id="263" w:author="Gann, Julie" w:date="2022-11-09T12:41:00Z"/>
        </w:rPr>
      </w:pPr>
      <w:ins w:id="264" w:author="Gann, Julie" w:date="2022-11-09T12:41:00Z">
        <w:r>
          <w:lastRenderedPageBreak/>
          <w:t xml:space="preserve">At the time of transition, reporting entities shall make their best efforts to assess investments to determine whether they qualify within the bond definition for reporting on Schedule D-1. The bond definition requires assessments at the time of acquisition, and it is recognized that reporting entities may not have the means to complete historical assessments for securities held at the time of transition. For these instances, if information is not readily available for reporting entities to assess a security as of the date at acquisition, reporting entities may utilize current information in concluding that a security qualifies for reporting as a bond as either an issuer obligation or asset-backed security.  </w:t>
        </w:r>
      </w:ins>
    </w:p>
    <w:p w14:paraId="782A031C" w14:textId="5F9F48C1" w:rsidR="009609EC" w:rsidRDefault="009609EC" w:rsidP="0016573F">
      <w:pPr>
        <w:pStyle w:val="ListContinue"/>
        <w:numPr>
          <w:ilvl w:val="0"/>
          <w:numId w:val="8"/>
        </w:numPr>
        <w:tabs>
          <w:tab w:val="clear" w:pos="360"/>
          <w:tab w:val="num" w:pos="0"/>
        </w:tabs>
        <w:rPr>
          <w:ins w:id="265" w:author="Gann, Julie" w:date="2022-11-09T12:41:00Z"/>
        </w:rPr>
      </w:pPr>
      <w:ins w:id="266" w:author="Gann, Julie" w:date="2022-11-09T12:41:00Z">
        <w:r>
          <w:t xml:space="preserve">Investments that were reported as a bond on Schedule D-1: Long-Term Bonds as of </w:t>
        </w:r>
        <w:r w:rsidRPr="00D7405A">
          <w:rPr>
            <w:highlight w:val="lightGray"/>
          </w:rPr>
          <w:t xml:space="preserve">December 31, </w:t>
        </w:r>
        <w:proofErr w:type="gramStart"/>
        <w:r>
          <w:t>2024</w:t>
        </w:r>
        <w:proofErr w:type="gramEnd"/>
        <w:r>
          <w:t xml:space="preserve"> that do not qualify under the principle-based bond concepts shall be reported as a disposal from that schedule, with a reacquisition on the appropriate reporting schedule as of </w:t>
        </w:r>
        <w:r w:rsidRPr="00D7405A">
          <w:rPr>
            <w:highlight w:val="lightGray"/>
          </w:rPr>
          <w:t xml:space="preserve">January 1, </w:t>
        </w:r>
        <w:r>
          <w:t xml:space="preserve">2025. These investments shall be accounted for in accordance with the resulting SSAP that addresses the specific investment structure. For securities that are reported at the lower of amortized cost or fair value under the new applicable guidance, this could result with an unrealized loss in the measurement of the investment at the time of the reclassification. Although the adoption of this guidance is considered a change in accounting principle under SSAP No. 3, the following transition guidance shall be applied on January 1, 2025, to ensure consistency in reporting and to allow investment schedules to roll appropriately: </w:t>
        </w:r>
      </w:ins>
    </w:p>
    <w:p w14:paraId="7EC63CC8" w14:textId="77777777" w:rsidR="009609EC" w:rsidRPr="00CD3B03" w:rsidRDefault="009609EC" w:rsidP="00C2155C">
      <w:pPr>
        <w:pStyle w:val="ListNumber2"/>
        <w:numPr>
          <w:ilvl w:val="0"/>
          <w:numId w:val="16"/>
        </w:numPr>
        <w:rPr>
          <w:ins w:id="267" w:author="Gann, Julie" w:date="2022-11-09T12:41:00Z"/>
        </w:rPr>
      </w:pPr>
      <w:ins w:id="268" w:author="Gann, Julie" w:date="2022-11-09T12:41:00Z">
        <w:r>
          <w:t xml:space="preserve">Securities </w:t>
        </w:r>
        <w:r w:rsidRPr="00EB29AC">
          <w:t>reclassified</w:t>
        </w:r>
        <w:r>
          <w:t xml:space="preserve"> from Schedule D-1 as they no longer qualify under the bond definition shall </w:t>
        </w:r>
        <w:r w:rsidRPr="00EB29AC">
          <w:t>be reported as a disposal from Schedule D-1</w:t>
        </w:r>
        <w:r>
          <w:t xml:space="preserve"> at amortized cost. Although no proceeds are received, amortized cost at the time of disposal shall be reported as consideration on Schedule D-4. </w:t>
        </w:r>
      </w:ins>
    </w:p>
    <w:p w14:paraId="1616CF5A" w14:textId="77777777" w:rsidR="009609EC" w:rsidRPr="00EE3F48" w:rsidRDefault="009609EC">
      <w:pPr>
        <w:pStyle w:val="ListParagraph"/>
        <w:numPr>
          <w:ilvl w:val="0"/>
          <w:numId w:val="12"/>
        </w:numPr>
        <w:spacing w:after="160" w:line="259" w:lineRule="auto"/>
        <w:ind w:left="2160" w:hanging="720"/>
        <w:jc w:val="both"/>
        <w:rPr>
          <w:ins w:id="269" w:author="Gann, Julie" w:date="2022-11-09T12:41:00Z"/>
        </w:rPr>
      </w:pPr>
      <w:ins w:id="270" w:author="Gann, Julie" w:date="2022-11-09T12:41:00Z">
        <w:r w:rsidRPr="00EE3F48">
          <w:t xml:space="preserve">For securities held at amortized cost at the time of disposal, book adjusted carrying value and amortized cost shall agree, preventing gain or loss recognition at the time of reclassification. </w:t>
        </w:r>
      </w:ins>
    </w:p>
    <w:p w14:paraId="041D6B91" w14:textId="77777777" w:rsidR="009609EC" w:rsidRPr="00EE3F48" w:rsidRDefault="009609EC" w:rsidP="009609EC">
      <w:pPr>
        <w:pStyle w:val="ListParagraph"/>
        <w:ind w:left="2160" w:hanging="720"/>
        <w:rPr>
          <w:ins w:id="271" w:author="Gann, Julie" w:date="2022-11-09T12:41:00Z"/>
        </w:rPr>
      </w:pPr>
    </w:p>
    <w:p w14:paraId="77B4522B" w14:textId="77777777" w:rsidR="009609EC" w:rsidRPr="00EE3F48" w:rsidRDefault="009609EC">
      <w:pPr>
        <w:pStyle w:val="ListParagraph"/>
        <w:numPr>
          <w:ilvl w:val="0"/>
          <w:numId w:val="12"/>
        </w:numPr>
        <w:spacing w:after="160" w:line="259" w:lineRule="auto"/>
        <w:ind w:left="2160" w:hanging="720"/>
        <w:jc w:val="both"/>
        <w:rPr>
          <w:ins w:id="272" w:author="Gann, Julie" w:date="2022-11-09T12:41:00Z"/>
        </w:rPr>
      </w:pPr>
      <w:ins w:id="273" w:author="Gann, Julie" w:date="2022-11-09T12:41:00Z">
        <w:r w:rsidRPr="00EE3F48">
          <w:t xml:space="preserve">For securities held at fair value under the lower of amortized cost or fair value measurement method, previously reported unrealized losses shall be reversed on Jan. 1, 2025, prior to disposal, resulting with a reported value that mirrors amortized cost at the time of disposal. This action prevents realized loss recognition at time of reclassification.  </w:t>
        </w:r>
      </w:ins>
    </w:p>
    <w:p w14:paraId="5BC13A2C" w14:textId="77777777" w:rsidR="009609EC" w:rsidRPr="006F7111" w:rsidRDefault="009609EC" w:rsidP="009609EC">
      <w:pPr>
        <w:pStyle w:val="ListParagraph"/>
        <w:rPr>
          <w:ins w:id="274" w:author="Gann, Julie" w:date="2022-11-09T12:41:00Z"/>
        </w:rPr>
      </w:pPr>
    </w:p>
    <w:p w14:paraId="1EE1A23F" w14:textId="77777777" w:rsidR="009609EC" w:rsidRDefault="009609EC">
      <w:pPr>
        <w:pStyle w:val="ListNumber2"/>
        <w:numPr>
          <w:ilvl w:val="0"/>
          <w:numId w:val="10"/>
        </w:numPr>
        <w:rPr>
          <w:ins w:id="275" w:author="Gann, Julie" w:date="2022-11-09T12:41:00Z"/>
        </w:rPr>
      </w:pPr>
      <w:ins w:id="276" w:author="Gann, Julie" w:date="2022-11-09T12:41:00Z">
        <w:r>
          <w:t xml:space="preserve">Securities reclassified from Schedule D-1 shall be recognized on the subsequent schedule (e.g., Schedule BA) with an actual cost that agrees to the disposal value (amortized cost). Immediately </w:t>
        </w:r>
        <w:proofErr w:type="gramStart"/>
        <w:r>
          <w:t>subsequent to</w:t>
        </w:r>
        <w:proofErr w:type="gramEnd"/>
        <w:r>
          <w:t xml:space="preserve"> recognition on the resulting schedule, the securities shall be reported in accordance with the measurement method prescribed by the applicable SSAP: </w:t>
        </w:r>
      </w:ins>
    </w:p>
    <w:p w14:paraId="511A12D1" w14:textId="77777777" w:rsidR="009609EC" w:rsidRPr="00EB29AC" w:rsidRDefault="009609EC">
      <w:pPr>
        <w:pStyle w:val="ListParagraph"/>
        <w:numPr>
          <w:ilvl w:val="0"/>
          <w:numId w:val="13"/>
        </w:numPr>
        <w:spacing w:after="160" w:line="259" w:lineRule="auto"/>
        <w:ind w:left="2160" w:hanging="720"/>
        <w:jc w:val="both"/>
        <w:rPr>
          <w:ins w:id="277" w:author="Gann, Julie" w:date="2022-11-09T12:41:00Z"/>
        </w:rPr>
      </w:pPr>
      <w:ins w:id="278" w:author="Gann, Julie" w:date="2022-11-09T12:41:00Z">
        <w:r w:rsidRPr="00EB29AC">
          <w:t>For securities previously reported at fair value on Schedule D-1 (under a lower of amortized cost or fair value measurement method), the reporting entity will recognize an unrealize</w:t>
        </w:r>
        <w:r>
          <w:t>d</w:t>
        </w:r>
        <w:r w:rsidRPr="00EB29AC">
          <w:t xml:space="preserve"> loss </w:t>
        </w:r>
        <w:r>
          <w:t xml:space="preserve">to match the previously reported book adjusted carrying value. Subsequently, the </w:t>
        </w:r>
        <w:r w:rsidRPr="00EB29AC">
          <w:t xml:space="preserve">security will continue to reflect a lower of amortized cost or fair value measurement method. </w:t>
        </w:r>
      </w:ins>
    </w:p>
    <w:p w14:paraId="7050C426" w14:textId="77777777" w:rsidR="009609EC" w:rsidRPr="00EB29AC" w:rsidRDefault="009609EC" w:rsidP="009609EC">
      <w:pPr>
        <w:pStyle w:val="ListParagraph"/>
        <w:spacing w:after="160" w:line="259" w:lineRule="auto"/>
        <w:ind w:left="2160"/>
        <w:jc w:val="both"/>
        <w:rPr>
          <w:ins w:id="279" w:author="Gann, Julie" w:date="2022-11-09T12:41:00Z"/>
        </w:rPr>
      </w:pPr>
    </w:p>
    <w:p w14:paraId="6581D90B" w14:textId="77777777" w:rsidR="009609EC" w:rsidRDefault="009609EC">
      <w:pPr>
        <w:pStyle w:val="ListParagraph"/>
        <w:numPr>
          <w:ilvl w:val="0"/>
          <w:numId w:val="13"/>
        </w:numPr>
        <w:spacing w:after="160" w:line="259" w:lineRule="auto"/>
        <w:ind w:left="2160" w:hanging="720"/>
        <w:jc w:val="both"/>
        <w:rPr>
          <w:ins w:id="280" w:author="Gann, Julie" w:date="2022-11-09T12:41:00Z"/>
        </w:rPr>
      </w:pPr>
      <w:ins w:id="281" w:author="Gann, Julie" w:date="2022-11-09T12:41:00Z">
        <w:r w:rsidRPr="00EB29AC">
          <w:t xml:space="preserve">For securities previously reported at amortized cost on Schedule D-1, if the subsequent statement requires a lower of amortized cost or fair value measurement method, then the reporting entity shall recognize an unrealized loss to the extent fair value is less than amortized cost.  </w:t>
        </w:r>
      </w:ins>
    </w:p>
    <w:p w14:paraId="417062EC" w14:textId="77777777" w:rsidR="009609EC" w:rsidRDefault="009609EC" w:rsidP="009609EC">
      <w:pPr>
        <w:pStyle w:val="ListParagraph"/>
        <w:rPr>
          <w:ins w:id="282" w:author="Gann, Julie" w:date="2022-11-09T12:41:00Z"/>
        </w:rPr>
      </w:pPr>
    </w:p>
    <w:p w14:paraId="0F8FCF1B" w14:textId="05F7CBB5" w:rsidR="009609EC" w:rsidRDefault="009609EC">
      <w:pPr>
        <w:pStyle w:val="ListParagraph"/>
        <w:numPr>
          <w:ilvl w:val="0"/>
          <w:numId w:val="13"/>
        </w:numPr>
        <w:spacing w:after="160" w:line="259" w:lineRule="auto"/>
        <w:ind w:left="2160" w:hanging="720"/>
        <w:jc w:val="both"/>
        <w:rPr>
          <w:ins w:id="283" w:author="Gann, Julie" w:date="2022-11-09T12:41:00Z"/>
        </w:rPr>
      </w:pPr>
      <w:ins w:id="284" w:author="Gann, Julie" w:date="2022-11-09T12:41:00Z">
        <w:r>
          <w:t xml:space="preserve">After application of </w:t>
        </w:r>
      </w:ins>
      <w:ins w:id="285" w:author="Gann, Julie" w:date="2022-11-14T10:48:00Z">
        <w:r w:rsidR="00C2155C">
          <w:t>the transition guida</w:t>
        </w:r>
      </w:ins>
      <w:ins w:id="286" w:author="Gann, Julie" w:date="2022-11-14T10:49:00Z">
        <w:r w:rsidR="00C2155C">
          <w:t>n</w:t>
        </w:r>
      </w:ins>
      <w:ins w:id="287" w:author="Gann, Julie" w:date="2022-11-14T10:48:00Z">
        <w:r w:rsidR="00C2155C">
          <w:t>ce</w:t>
        </w:r>
      </w:ins>
      <w:ins w:id="288" w:author="Gann, Julie" w:date="2022-11-09T12:41:00Z">
        <w:r>
          <w:t xml:space="preserve"> all securities shall reflect either the same reported value as of December 31, 2024 (amortized cost or fair value) or a </w:t>
        </w:r>
        <w:r>
          <w:lastRenderedPageBreak/>
          <w:t xml:space="preserve">lower reported value (if the security is subject to the lower of amortized cost or fair value measurement method). There should be no instances that result with a security having a greater reported value than what was presented on December 31, 2024. Subsequent to transition, securities reported at fair value may incur unrealized gains or losses due to fair value </w:t>
        </w:r>
        <w:proofErr w:type="gramStart"/>
        <w:r>
          <w:t>fluctuations, but</w:t>
        </w:r>
        <w:proofErr w:type="gramEnd"/>
        <w:r>
          <w:t xml:space="preserve"> should never have unrealized gains that result with a book adjusted carrying value that exceeds amortized cost. </w:t>
        </w:r>
      </w:ins>
    </w:p>
    <w:p w14:paraId="1B08EA58" w14:textId="77777777" w:rsidR="009609EC" w:rsidRDefault="009609EC" w:rsidP="009609EC">
      <w:pPr>
        <w:pStyle w:val="ListParagraph"/>
        <w:rPr>
          <w:ins w:id="289" w:author="Gann, Julie" w:date="2022-11-09T12:41:00Z"/>
        </w:rPr>
      </w:pPr>
    </w:p>
    <w:p w14:paraId="4012F9E6" w14:textId="77777777" w:rsidR="009609EC" w:rsidRDefault="009609EC" w:rsidP="0016573F">
      <w:pPr>
        <w:pStyle w:val="ListContinue"/>
        <w:numPr>
          <w:ilvl w:val="0"/>
          <w:numId w:val="8"/>
        </w:numPr>
        <w:tabs>
          <w:tab w:val="clear" w:pos="360"/>
          <w:tab w:val="num" w:pos="0"/>
        </w:tabs>
        <w:rPr>
          <w:ins w:id="290" w:author="Gann, Julie" w:date="2022-11-09T12:41:00Z"/>
        </w:rPr>
      </w:pPr>
      <w:ins w:id="291" w:author="Gann, Julie" w:date="2022-11-09T12:41:00Z">
        <w:r>
          <w:t xml:space="preserve">With this transition guidance, changes in measurement for securities reclassified under the bond definition will be reported as a change in unrealized capital gains (losses) in the first quarter 2025 financial statements (unless sold in the interim with a realized gain or loss) and not as a change in accounting principle. To enable regulators the ability to identify the impact of securities reclassified under the bond definition, the following disclosure for the 2025 first quarter financial statement is required: </w:t>
        </w:r>
      </w:ins>
    </w:p>
    <w:p w14:paraId="3309D4C8" w14:textId="77777777" w:rsidR="009609EC" w:rsidRDefault="009609EC">
      <w:pPr>
        <w:pStyle w:val="ListNumber2"/>
        <w:numPr>
          <w:ilvl w:val="0"/>
          <w:numId w:val="10"/>
        </w:numPr>
        <w:rPr>
          <w:ins w:id="292" w:author="Gann, Julie" w:date="2022-11-09T12:41:00Z"/>
        </w:rPr>
      </w:pPr>
      <w:ins w:id="293" w:author="Gann, Julie" w:date="2022-11-09T12:41:00Z">
        <w:r>
          <w:t>Aggregate book adjusted carrying value for all securities reclassified off Schedule D-1.</w:t>
        </w:r>
      </w:ins>
    </w:p>
    <w:p w14:paraId="1B34C989" w14:textId="12E74CD1" w:rsidR="009609EC" w:rsidRDefault="009609EC">
      <w:pPr>
        <w:pStyle w:val="ListNumber2"/>
        <w:numPr>
          <w:ilvl w:val="0"/>
          <w:numId w:val="10"/>
        </w:numPr>
        <w:rPr>
          <w:ins w:id="294" w:author="Gann, Julie" w:date="2022-11-09T12:41:00Z"/>
        </w:rPr>
      </w:pPr>
      <w:ins w:id="295" w:author="Gann, Julie" w:date="2022-11-09T12:41:00Z">
        <w:r>
          <w:t xml:space="preserve">Aggregate book adjusted carrying value after transition for all securities reclassified off Schedule D-1 that resulted with a change in measurement basis. (This shall be a subset of </w:t>
        </w:r>
      </w:ins>
      <w:ins w:id="296" w:author="Gann, Julie" w:date="2022-11-14T10:49:00Z">
        <w:r w:rsidR="00C533F3">
          <w:t>the aggregate BACV reclassified off Schedule D-1</w:t>
        </w:r>
      </w:ins>
      <w:ins w:id="297" w:author="Gann, Julie" w:date="2022-11-09T12:41:00Z">
        <w:r>
          <w:t xml:space="preserve"> and captures the securities that moved from an amortized cost to a fair value measurement method under the lower of amortized cost or fair value approach.) </w:t>
        </w:r>
      </w:ins>
    </w:p>
    <w:p w14:paraId="53244E2E" w14:textId="77777777" w:rsidR="009609EC" w:rsidRDefault="009609EC">
      <w:pPr>
        <w:pStyle w:val="ListNumber2"/>
        <w:numPr>
          <w:ilvl w:val="0"/>
          <w:numId w:val="10"/>
        </w:numPr>
        <w:rPr>
          <w:ins w:id="298" w:author="Gann, Julie" w:date="2022-11-14T10:46:00Z"/>
        </w:rPr>
      </w:pPr>
      <w:ins w:id="299" w:author="Gann, Julie" w:date="2022-11-09T12:41:00Z">
        <w:r>
          <w:t xml:space="preserve">Aggregate surplus impact for securities reclassified off Schedule D-1. This shall include the difference between book adjusted carrying value as of December 31, </w:t>
        </w:r>
        <w:proofErr w:type="gramStart"/>
        <w:r>
          <w:t>2024</w:t>
        </w:r>
        <w:proofErr w:type="gramEnd"/>
        <w:r>
          <w:t xml:space="preserve"> and book adjusted carrying value after transition for those securities that moved from an amortized cost to a fair value measurement method under the lower of amortized cost or fair value approach. </w:t>
        </w:r>
      </w:ins>
    </w:p>
    <w:p w14:paraId="5052580A" w14:textId="3369C94D" w:rsidR="00B47C93" w:rsidRDefault="00B47C93" w:rsidP="00B47C93">
      <w:pPr>
        <w:pStyle w:val="ListContinue"/>
        <w:numPr>
          <w:ilvl w:val="0"/>
          <w:numId w:val="8"/>
        </w:numPr>
        <w:tabs>
          <w:tab w:val="clear" w:pos="360"/>
          <w:tab w:val="num" w:pos="0"/>
        </w:tabs>
        <w:rPr>
          <w:ins w:id="300" w:author="Gann, Julie" w:date="2022-11-14T10:46:00Z"/>
        </w:rPr>
      </w:pPr>
      <w:ins w:id="301" w:author="Gann, Julie" w:date="2022-11-14T10:46:00Z">
        <w:r>
          <w:t xml:space="preserve">Asset-backed securities that were previously reported as short-term (Schedule DA) or as a cash equivalent (Schedule E2) shall be reclassified to be reported on Schedule D-1-2 on Jan. 1, 2025. </w:t>
        </w:r>
        <w:proofErr w:type="gramStart"/>
        <w:r>
          <w:t>Similar to</w:t>
        </w:r>
        <w:proofErr w:type="gramEnd"/>
        <w:r>
          <w:t xml:space="preserve"> the process detailed above, the securities shall be removed from DA and E2 at amortized cost, with reversal of any unrealized loss prior to the reclassification. The amortized cost shall be reported as “consideration received on disposals’ on Schedule DA – Verification Between Years or Schedule E-2 – Verification Between Years, as applicable based on the prior reporting location. The security shall be recognized as an ABS acquired on Schedule D-3 at amortized cost. Immediate after initial recognition, if the security was required to be held at fair value, under the lower of amortized cost or fair value measurement method, the reporting entity shall recognize an unrealized loss. </w:t>
        </w:r>
      </w:ins>
    </w:p>
    <w:p w14:paraId="6D2B5FB8" w14:textId="4AE04F7B" w:rsidR="00C275F3" w:rsidRPr="00593D8B" w:rsidRDefault="008E3AB9" w:rsidP="00653442">
      <w:pPr>
        <w:pStyle w:val="ListContinue"/>
        <w:numPr>
          <w:ilvl w:val="0"/>
          <w:numId w:val="0"/>
        </w:numPr>
        <w:rPr>
          <w:b/>
          <w:bCs/>
          <w:u w:val="single"/>
        </w:rPr>
      </w:pPr>
      <w:r>
        <w:rPr>
          <w:b/>
          <w:bCs/>
          <w:u w:val="single"/>
        </w:rPr>
        <w:t xml:space="preserve">Investment Examples – </w:t>
      </w:r>
      <w:r w:rsidR="00D23D3B">
        <w:rPr>
          <w:b/>
          <w:bCs/>
          <w:u w:val="single"/>
        </w:rPr>
        <w:t>Securities</w:t>
      </w:r>
      <w:r w:rsidR="00DB5CF3">
        <w:rPr>
          <w:b/>
          <w:bCs/>
          <w:u w:val="single"/>
        </w:rPr>
        <w:t xml:space="preserve"> That Do Not Represent Creditor Relationship Despite Legal Form</w:t>
      </w:r>
    </w:p>
    <w:p w14:paraId="53864A5F" w14:textId="4F32F7B3" w:rsidR="00273F97" w:rsidRDefault="004E6F2B" w:rsidP="00653442">
      <w:pPr>
        <w:pStyle w:val="ListContinue"/>
        <w:numPr>
          <w:ilvl w:val="0"/>
          <w:numId w:val="8"/>
        </w:numPr>
      </w:pPr>
      <w:r>
        <w:tab/>
      </w:r>
      <w:r w:rsidR="008E3AB9">
        <w:t xml:space="preserve">As detailed </w:t>
      </w:r>
      <w:r w:rsidR="00787D29">
        <w:t xml:space="preserve">in </w:t>
      </w:r>
      <w:del w:id="302" w:author="Gann, Julie" w:date="2022-11-14T10:49:00Z">
        <w:r w:rsidR="00787D29" w:rsidRPr="00787D29" w:rsidDel="00414C36">
          <w:rPr>
            <w:highlight w:val="lightGray"/>
          </w:rPr>
          <w:delText xml:space="preserve">paragraph </w:delText>
        </w:r>
        <w:r w:rsidR="0048799C" w:rsidDel="00414C36">
          <w:rPr>
            <w:highlight w:val="lightGray"/>
          </w:rPr>
          <w:delText>1</w:delText>
        </w:r>
        <w:r w:rsidR="001E17D8" w:rsidDel="00414C36">
          <w:rPr>
            <w:highlight w:val="lightGray"/>
          </w:rPr>
          <w:delText xml:space="preserve"> of </w:delText>
        </w:r>
      </w:del>
      <w:r w:rsidR="001E17D8">
        <w:rPr>
          <w:highlight w:val="lightGray"/>
        </w:rPr>
        <w:t>the principles-based bond definition</w:t>
      </w:r>
      <w:r w:rsidR="00787D29" w:rsidRPr="00787D29">
        <w:rPr>
          <w:highlight w:val="lightGray"/>
        </w:rPr>
        <w:t>,</w:t>
      </w:r>
      <w:r w:rsidR="00787D29">
        <w:t xml:space="preserve"> </w:t>
      </w:r>
      <w:r w:rsidR="001F3997">
        <w:t>an</w:t>
      </w:r>
      <w:r w:rsidR="00787D29">
        <w:t xml:space="preserve"> initial determinant in the principles-based bond definition is whether the investment is a security that represents a creditor relationship in substance. </w:t>
      </w:r>
      <w:r w:rsidR="00166BA7">
        <w:t>Examples included</w:t>
      </w:r>
      <w:r w:rsidR="00787D29">
        <w:t xml:space="preserve"> intend to </w:t>
      </w:r>
      <w:r w:rsidR="007755C4">
        <w:t>identify scenarios that do not reflect an in-substance creditor relationship</w:t>
      </w:r>
      <w:r w:rsidR="00787D29">
        <w:t>.</w:t>
      </w:r>
      <w:r w:rsidR="00273F97">
        <w:t xml:space="preserve"> </w:t>
      </w:r>
    </w:p>
    <w:p w14:paraId="03543ED9" w14:textId="122CFE92" w:rsidR="00E1021B" w:rsidRDefault="007A165E" w:rsidP="00653442">
      <w:pPr>
        <w:pStyle w:val="ListParagraph"/>
        <w:numPr>
          <w:ilvl w:val="0"/>
          <w:numId w:val="8"/>
        </w:numPr>
        <w:jc w:val="both"/>
      </w:pPr>
      <w:r>
        <w:rPr>
          <w:u w:val="single"/>
        </w:rPr>
        <w:tab/>
      </w:r>
      <w:r w:rsidR="00F80E32" w:rsidRPr="00E1021B">
        <w:rPr>
          <w:u w:val="single"/>
        </w:rPr>
        <w:t xml:space="preserve">Example </w:t>
      </w:r>
      <w:r w:rsidR="000B6EF5">
        <w:rPr>
          <w:u w:val="single"/>
        </w:rPr>
        <w:t>1</w:t>
      </w:r>
      <w:r w:rsidR="00F80E32" w:rsidRPr="00E1021B">
        <w:rPr>
          <w:u w:val="single"/>
        </w:rPr>
        <w:t xml:space="preserve">: </w:t>
      </w:r>
      <w:r w:rsidR="00D5220E" w:rsidRPr="00E1021B">
        <w:rPr>
          <w:u w:val="single"/>
        </w:rPr>
        <w:t xml:space="preserve">Debt Instrument </w:t>
      </w:r>
      <w:r w:rsidR="00E1021B">
        <w:rPr>
          <w:u w:val="single"/>
        </w:rPr>
        <w:t>f</w:t>
      </w:r>
      <w:r w:rsidR="00D5220E" w:rsidRPr="00E1021B">
        <w:rPr>
          <w:u w:val="single"/>
        </w:rPr>
        <w:t>rom SPV with Large Number of Diversified Equity Interests</w:t>
      </w:r>
      <w:r w:rsidR="00D5220E">
        <w:t xml:space="preserve">: </w:t>
      </w:r>
      <w:r w:rsidR="00E1021B" w:rsidRPr="00097A9C">
        <w:t xml:space="preserve">A </w:t>
      </w:r>
      <w:r w:rsidR="00E1021B">
        <w:t>reporting entity</w:t>
      </w:r>
      <w:r w:rsidR="00E1021B" w:rsidRPr="00097A9C">
        <w:t xml:space="preserve"> invests in </w:t>
      </w:r>
      <w:r w:rsidR="00E1021B">
        <w:t xml:space="preserve">a </w:t>
      </w:r>
      <w:r w:rsidR="00E1021B" w:rsidRPr="00097A9C">
        <w:t xml:space="preserve">debt instrument issued by a SPV that holds </w:t>
      </w:r>
      <w:proofErr w:type="gramStart"/>
      <w:r w:rsidR="00E1021B" w:rsidRPr="00097A9C">
        <w:t>a large number of</w:t>
      </w:r>
      <w:proofErr w:type="gramEnd"/>
      <w:r w:rsidR="00E1021B" w:rsidRPr="00097A9C">
        <w:t xml:space="preserve"> diversified equity </w:t>
      </w:r>
      <w:r w:rsidR="00E1021B">
        <w:t>interests</w:t>
      </w:r>
      <w:r w:rsidR="00E1021B" w:rsidRPr="00097A9C">
        <w:t xml:space="preserve"> with characteristics that support the production of predictable cash flows. The structure contains sufficient overcollateralization and liquidity provisions to ensure the production of adequate cash flows to service both principal and interest payments without significant reliance on refinancing or sale of the underlying equity investments. The debt instrument’s periodic </w:t>
      </w:r>
      <w:r w:rsidR="00E1021B">
        <w:t>principal</w:t>
      </w:r>
      <w:r w:rsidR="00E1021B" w:rsidRPr="00097A9C">
        <w:t xml:space="preserve"> </w:t>
      </w:r>
      <w:r w:rsidR="00E1021B">
        <w:t>or interest payments</w:t>
      </w:r>
      <w:r w:rsidR="00E1021B" w:rsidRPr="00097A9C">
        <w:t>, or both</w:t>
      </w:r>
      <w:r w:rsidR="00E1021B">
        <w:t>,</w:t>
      </w:r>
      <w:r w:rsidR="00E1021B" w:rsidRPr="00097A9C">
        <w:t xml:space="preserve"> contractually vary based on the appreciation or depreciation of the equity interests held in the SPV.</w:t>
      </w:r>
    </w:p>
    <w:p w14:paraId="1D5D1004" w14:textId="77777777" w:rsidR="00E1021B" w:rsidRDefault="00E1021B" w:rsidP="00653442">
      <w:pPr>
        <w:pStyle w:val="ListParagraph"/>
      </w:pPr>
    </w:p>
    <w:p w14:paraId="0C4A2394" w14:textId="632EF0FE" w:rsidR="002920E6" w:rsidRDefault="002920E6" w:rsidP="00653442">
      <w:pPr>
        <w:pStyle w:val="ListParagraph"/>
        <w:numPr>
          <w:ilvl w:val="0"/>
          <w:numId w:val="8"/>
        </w:numPr>
        <w:jc w:val="both"/>
      </w:pPr>
      <w:r>
        <w:tab/>
      </w:r>
      <w:r w:rsidRPr="00ED54F8">
        <w:rPr>
          <w:u w:val="single"/>
        </w:rPr>
        <w:t xml:space="preserve">Example </w:t>
      </w:r>
      <w:r w:rsidR="000B6EF5">
        <w:rPr>
          <w:u w:val="single"/>
        </w:rPr>
        <w:t>1</w:t>
      </w:r>
      <w:r w:rsidR="000B6EF5" w:rsidRPr="00ED54F8">
        <w:rPr>
          <w:u w:val="single"/>
        </w:rPr>
        <w:t xml:space="preserve"> </w:t>
      </w:r>
      <w:r w:rsidR="00ED54F8" w:rsidRPr="00ED54F8">
        <w:rPr>
          <w:u w:val="single"/>
        </w:rPr>
        <w:t>Rationale</w:t>
      </w:r>
      <w:r>
        <w:t xml:space="preserve">: </w:t>
      </w:r>
      <w:r w:rsidRPr="00097A9C">
        <w:t xml:space="preserve">Because the instrument’s </w:t>
      </w:r>
      <w:r>
        <w:t>principal or interest payments</w:t>
      </w:r>
      <w:r w:rsidRPr="00097A9C">
        <w:t>, or both</w:t>
      </w:r>
      <w:r>
        <w:t>,</w:t>
      </w:r>
      <w:r w:rsidRPr="00097A9C">
        <w:t xml:space="preserve"> contractually vary with the appreciation or depreciation of the underlying equity in</w:t>
      </w:r>
      <w:r>
        <w:t>terests</w:t>
      </w:r>
      <w:r w:rsidRPr="00097A9C">
        <w:t xml:space="preserve">, it contains </w:t>
      </w:r>
      <w:r>
        <w:t xml:space="preserve">an </w:t>
      </w:r>
      <w:r w:rsidRPr="00097A9C">
        <w:t xml:space="preserve">equity-like characteristic that </w:t>
      </w:r>
      <w:r>
        <w:t>is</w:t>
      </w:r>
      <w:r w:rsidRPr="00097A9C">
        <w:t xml:space="preserve"> not representative of a creditor relationship. It would be </w:t>
      </w:r>
      <w:r>
        <w:t>inappropriate</w:t>
      </w:r>
      <w:r w:rsidRPr="00097A9C">
        <w:t xml:space="preserve"> to conclude that </w:t>
      </w:r>
      <w:r>
        <w:t xml:space="preserve">a security with </w:t>
      </w:r>
      <w:r w:rsidRPr="00097A9C">
        <w:t xml:space="preserve">any variation </w:t>
      </w:r>
      <w:r>
        <w:t>in</w:t>
      </w:r>
      <w:r w:rsidRPr="00097A9C">
        <w:t xml:space="preserve"> </w:t>
      </w:r>
      <w:r>
        <w:t>principal or interest payments, or both,</w:t>
      </w:r>
      <w:r w:rsidRPr="00097A9C">
        <w:t xml:space="preserve"> due to underlying equity appreciation or depreciation, or an equity-based derivative, is a bond under this standard as </w:t>
      </w:r>
      <w:r>
        <w:t>such security</w:t>
      </w:r>
      <w:r w:rsidRPr="00097A9C">
        <w:t xml:space="preserve"> would </w:t>
      </w:r>
      <w:r>
        <w:t>contain</w:t>
      </w:r>
      <w:r w:rsidRPr="00097A9C">
        <w:t xml:space="preserve"> equity</w:t>
      </w:r>
      <w:r>
        <w:t>-</w:t>
      </w:r>
      <w:r w:rsidRPr="00097A9C">
        <w:t xml:space="preserve">like characteristics. </w:t>
      </w:r>
    </w:p>
    <w:p w14:paraId="49D32AB3" w14:textId="77777777" w:rsidR="004B27B1" w:rsidRDefault="004B27B1" w:rsidP="00653442">
      <w:pPr>
        <w:pStyle w:val="ListParagraph"/>
      </w:pPr>
    </w:p>
    <w:p w14:paraId="3841A7E7" w14:textId="5783EA61" w:rsidR="004B27B1" w:rsidRDefault="004B27B1" w:rsidP="00653442">
      <w:pPr>
        <w:pStyle w:val="ListParagraph"/>
        <w:numPr>
          <w:ilvl w:val="0"/>
          <w:numId w:val="8"/>
        </w:numPr>
        <w:jc w:val="both"/>
      </w:pPr>
      <w:r>
        <w:tab/>
      </w:r>
      <w:r w:rsidRPr="009A3ED8">
        <w:rPr>
          <w:u w:val="single"/>
        </w:rPr>
        <w:t xml:space="preserve">Example </w:t>
      </w:r>
      <w:r w:rsidR="000B6EF5" w:rsidRPr="009A3ED8">
        <w:rPr>
          <w:u w:val="single"/>
        </w:rPr>
        <w:t>2</w:t>
      </w:r>
      <w:r w:rsidRPr="009A3ED8">
        <w:rPr>
          <w:u w:val="single"/>
        </w:rPr>
        <w:t xml:space="preserve">: </w:t>
      </w:r>
      <w:r w:rsidR="00B1184A" w:rsidRPr="009A3ED8">
        <w:rPr>
          <w:u w:val="single"/>
        </w:rPr>
        <w:t xml:space="preserve">Debt Instrument from SPV </w:t>
      </w:r>
      <w:r w:rsidR="00642DFF" w:rsidRPr="009A3ED8">
        <w:rPr>
          <w:u w:val="single"/>
        </w:rPr>
        <w:t>with Few Equity Interests, Not an Issuer Credit Obligation:</w:t>
      </w:r>
      <w:r w:rsidR="00642DFF">
        <w:t xml:space="preserve"> </w:t>
      </w:r>
      <w:r w:rsidR="00BD70D6" w:rsidRPr="00097A9C">
        <w:t xml:space="preserve">A </w:t>
      </w:r>
      <w:r w:rsidR="00BD70D6">
        <w:t>reporting entity</w:t>
      </w:r>
      <w:r w:rsidR="00BD70D6" w:rsidRPr="00097A9C">
        <w:t xml:space="preserve"> invests in a </w:t>
      </w:r>
      <w:r w:rsidR="00BD70D6">
        <w:t>debt instrument</w:t>
      </w:r>
      <w:r w:rsidR="00BD70D6" w:rsidRPr="00097A9C">
        <w:t xml:space="preserve"> issued from a SPV</w:t>
      </w:r>
      <w:r w:rsidR="00BD70D6">
        <w:t xml:space="preserve"> that</w:t>
      </w:r>
      <w:r w:rsidR="00BD70D6" w:rsidRPr="00097A9C">
        <w:t xml:space="preserve"> owns </w:t>
      </w:r>
      <w:r w:rsidR="00CC4C9D">
        <w:t xml:space="preserve">a portfolio </w:t>
      </w:r>
      <w:r w:rsidR="009A3ED8">
        <w:t>of</w:t>
      </w:r>
      <w:r w:rsidR="00BD70D6" w:rsidRPr="00097A9C">
        <w:t xml:space="preserve"> equity in</w:t>
      </w:r>
      <w:r w:rsidR="00BD70D6">
        <w:t>terests</w:t>
      </w:r>
      <w:r w:rsidR="00BD70D6" w:rsidRPr="00097A9C">
        <w:t xml:space="preserve">, and </w:t>
      </w:r>
      <w:r w:rsidR="00BD70D6">
        <w:t xml:space="preserve">the debt instrument </w:t>
      </w:r>
      <w:r w:rsidR="00BD70D6" w:rsidRPr="00097A9C">
        <w:t xml:space="preserve">does not meet the definition of an </w:t>
      </w:r>
      <w:r w:rsidR="00BD70D6">
        <w:t>i</w:t>
      </w:r>
      <w:r w:rsidR="00BD70D6" w:rsidRPr="00097A9C">
        <w:t xml:space="preserve">ssuer </w:t>
      </w:r>
      <w:r w:rsidR="00BD70D6">
        <w:t>c</w:t>
      </w:r>
      <w:r w:rsidR="00BD70D6" w:rsidRPr="00097A9C">
        <w:t xml:space="preserve">redit </w:t>
      </w:r>
      <w:r w:rsidR="00BD70D6">
        <w:t>o</w:t>
      </w:r>
      <w:r w:rsidR="00BD70D6" w:rsidRPr="00097A9C">
        <w:t xml:space="preserve">bligation. </w:t>
      </w:r>
    </w:p>
    <w:p w14:paraId="5F3DC135" w14:textId="77777777" w:rsidR="00BD70D6" w:rsidRDefault="00BD70D6" w:rsidP="00653442">
      <w:pPr>
        <w:pStyle w:val="ListParagraph"/>
        <w:ind w:left="0"/>
        <w:jc w:val="both"/>
      </w:pPr>
    </w:p>
    <w:p w14:paraId="7A51B9BD" w14:textId="6CC75119" w:rsidR="008D1F2F" w:rsidRDefault="008D1F2F" w:rsidP="00736780">
      <w:pPr>
        <w:pStyle w:val="ListParagraph"/>
        <w:numPr>
          <w:ilvl w:val="0"/>
          <w:numId w:val="8"/>
        </w:numPr>
        <w:jc w:val="both"/>
      </w:pPr>
      <w:r>
        <w:tab/>
      </w:r>
      <w:r w:rsidRPr="00B02330">
        <w:rPr>
          <w:u w:val="single"/>
        </w:rPr>
        <w:t xml:space="preserve">Example </w:t>
      </w:r>
      <w:r w:rsidR="000B6EF5" w:rsidRPr="00B02330">
        <w:rPr>
          <w:u w:val="single"/>
        </w:rPr>
        <w:t xml:space="preserve">2 </w:t>
      </w:r>
      <w:r w:rsidR="002915B9" w:rsidRPr="00B02330">
        <w:rPr>
          <w:u w:val="single"/>
        </w:rPr>
        <w:t>Rationale</w:t>
      </w:r>
      <w:r w:rsidR="002915B9">
        <w:t xml:space="preserve">: </w:t>
      </w:r>
      <w:r w:rsidRPr="00097A9C">
        <w:t>Determini</w:t>
      </w:r>
      <w:r>
        <w:t>ng</w:t>
      </w:r>
      <w:r w:rsidRPr="00097A9C">
        <w:t xml:space="preserve"> whether debt in</w:t>
      </w:r>
      <w:r>
        <w:t>strument</w:t>
      </w:r>
      <w:r w:rsidR="00F233A2">
        <w:t xml:space="preserve">s collateralized by equity interests </w:t>
      </w:r>
      <w:r w:rsidR="00AC4C3D">
        <w:t>qualify</w:t>
      </w:r>
      <w:r w:rsidR="00F233A2">
        <w:t xml:space="preserve"> as bonds</w:t>
      </w:r>
      <w:r w:rsidRPr="00097A9C">
        <w:t xml:space="preserve"> </w:t>
      </w:r>
      <w:r w:rsidR="00F233A2">
        <w:t>under this statement</w:t>
      </w:r>
      <w:r w:rsidRPr="00097A9C">
        <w:t xml:space="preserve"> inherently requires significant judgment</w:t>
      </w:r>
      <w:r>
        <w:t xml:space="preserve"> and analysis</w:t>
      </w:r>
      <w:r w:rsidRPr="00097A9C">
        <w:t>. Unlike debt in</w:t>
      </w:r>
      <w:r>
        <w:t>strument</w:t>
      </w:r>
      <w:r w:rsidR="00013BC4">
        <w:t>s</w:t>
      </w:r>
      <w:r w:rsidRPr="00097A9C">
        <w:t xml:space="preserve"> collateralized by assets with contractual cash flows, </w:t>
      </w:r>
      <w:r w:rsidR="00D13C36">
        <w:t xml:space="preserve">or debt instruments collateralized by cash-generating non-financial assets, </w:t>
      </w:r>
      <w:r w:rsidRPr="00097A9C">
        <w:t>debt in</w:t>
      </w:r>
      <w:r>
        <w:t>struments</w:t>
      </w:r>
      <w:r w:rsidRPr="00097A9C">
        <w:t xml:space="preserve"> collateralized by equity </w:t>
      </w:r>
      <w:r>
        <w:t>interests</w:t>
      </w:r>
      <w:r w:rsidRPr="00097A9C">
        <w:t xml:space="preserve"> </w:t>
      </w:r>
      <w:r w:rsidR="00425B42">
        <w:t>may be</w:t>
      </w:r>
      <w:r w:rsidR="00425B42" w:rsidRPr="00097A9C">
        <w:t xml:space="preserve"> </w:t>
      </w:r>
      <w:r w:rsidRPr="00097A9C">
        <w:t>dependent on cash flow distributions that are not contractually required to be made and</w:t>
      </w:r>
      <w:r w:rsidR="00425B42">
        <w:t>/or</w:t>
      </w:r>
      <w:r w:rsidR="008F722F">
        <w:t xml:space="preserve"> may </w:t>
      </w:r>
      <w:r w:rsidRPr="00097A9C">
        <w:t xml:space="preserve">not </w:t>
      </w:r>
      <w:r w:rsidR="008F722F">
        <w:t xml:space="preserve">be </w:t>
      </w:r>
      <w:r w:rsidRPr="00097A9C">
        <w:t xml:space="preserve">controlled by the issuer of the debt. </w:t>
      </w:r>
      <w:r w:rsidR="008F722F">
        <w:t xml:space="preserve">In </w:t>
      </w:r>
      <w:r w:rsidR="0000205B">
        <w:t xml:space="preserve">some </w:t>
      </w:r>
      <w:r w:rsidR="00204107">
        <w:t>instances, sale or refinancing of the underlying equity interests</w:t>
      </w:r>
      <w:r w:rsidR="00A651AC">
        <w:t xml:space="preserve"> may be the only means of generating cash flows to service the debt instruments. </w:t>
      </w:r>
      <w:r w:rsidRPr="00097A9C">
        <w:t xml:space="preserve">As a result, there is a rebuttable presumption that a </w:t>
      </w:r>
      <w:r>
        <w:t>debt instrument</w:t>
      </w:r>
      <w:r w:rsidRPr="00097A9C">
        <w:t xml:space="preserve"> </w:t>
      </w:r>
      <w:r>
        <w:t>collateralized by equity interests</w:t>
      </w:r>
      <w:r w:rsidRPr="00097A9C">
        <w:t xml:space="preserve"> does not </w:t>
      </w:r>
      <w:r w:rsidR="006D7490">
        <w:t>qualify as a bond</w:t>
      </w:r>
      <w:r w:rsidRPr="00097A9C">
        <w:t xml:space="preserve">. Notwithstanding this </w:t>
      </w:r>
      <w:r>
        <w:t xml:space="preserve">rebuttable </w:t>
      </w:r>
      <w:r w:rsidRPr="00097A9C">
        <w:t xml:space="preserve">presumption, it is possible for such </w:t>
      </w:r>
      <w:r>
        <w:t>debt instrument</w:t>
      </w:r>
      <w:r w:rsidR="00A60919">
        <w:t>s</w:t>
      </w:r>
      <w:r w:rsidRPr="00097A9C">
        <w:t xml:space="preserve"> to </w:t>
      </w:r>
      <w:r w:rsidR="00A60919">
        <w:t xml:space="preserve">qualify as bonds, </w:t>
      </w:r>
      <w:r w:rsidRPr="00097A9C">
        <w:t xml:space="preserve">if the characteristics of </w:t>
      </w:r>
      <w:r>
        <w:t xml:space="preserve">the underlying </w:t>
      </w:r>
      <w:r w:rsidRPr="00097A9C">
        <w:t xml:space="preserve">equity </w:t>
      </w:r>
      <w:r>
        <w:t>interests</w:t>
      </w:r>
      <w:r w:rsidRPr="00097A9C">
        <w:t xml:space="preserve"> lend themselves to the production of predictable cash flows and the underlying equity risks have been sufficiently redistributed through the capital structure of the issuer. </w:t>
      </w:r>
      <w:r>
        <w:t>F</w:t>
      </w:r>
      <w:r w:rsidRPr="00097A9C">
        <w:t>actors to consider in making this determination include but are not limited to:</w:t>
      </w:r>
    </w:p>
    <w:p w14:paraId="640D57AB" w14:textId="77777777" w:rsidR="00736780" w:rsidRDefault="00736780" w:rsidP="00736780">
      <w:pPr>
        <w:pStyle w:val="ListParagraph"/>
        <w:ind w:left="1440"/>
        <w:contextualSpacing w:val="0"/>
        <w:jc w:val="both"/>
      </w:pPr>
    </w:p>
    <w:p w14:paraId="7F44BBD3" w14:textId="5405229A" w:rsidR="008D1F2F" w:rsidRPr="00097A9C" w:rsidRDefault="008D1F2F" w:rsidP="00EB74E6">
      <w:pPr>
        <w:pStyle w:val="ListParagraph"/>
        <w:numPr>
          <w:ilvl w:val="1"/>
          <w:numId w:val="8"/>
        </w:numPr>
        <w:spacing w:after="220"/>
        <w:contextualSpacing w:val="0"/>
        <w:jc w:val="both"/>
      </w:pPr>
      <w:r>
        <w:t>N</w:t>
      </w:r>
      <w:r w:rsidRPr="00097A9C">
        <w:t xml:space="preserve">umber and </w:t>
      </w:r>
      <w:r>
        <w:t>d</w:t>
      </w:r>
      <w:r w:rsidRPr="00097A9C">
        <w:t xml:space="preserve">iversification of </w:t>
      </w:r>
      <w:r>
        <w:t>the u</w:t>
      </w:r>
      <w:r w:rsidRPr="00097A9C">
        <w:t xml:space="preserve">nderlying </w:t>
      </w:r>
      <w:r>
        <w:t>equity interests</w:t>
      </w:r>
    </w:p>
    <w:p w14:paraId="0AE67BCD" w14:textId="77777777" w:rsidR="008D1F2F" w:rsidRPr="00097A9C" w:rsidRDefault="008D1F2F" w:rsidP="00EB74E6">
      <w:pPr>
        <w:pStyle w:val="ListParagraph"/>
        <w:numPr>
          <w:ilvl w:val="1"/>
          <w:numId w:val="8"/>
        </w:numPr>
        <w:spacing w:after="220"/>
        <w:contextualSpacing w:val="0"/>
        <w:jc w:val="both"/>
      </w:pPr>
      <w:r w:rsidRPr="00097A9C">
        <w:t>Characteristics of</w:t>
      </w:r>
      <w:r>
        <w:t xml:space="preserve"> the</w:t>
      </w:r>
      <w:r w:rsidRPr="00097A9C">
        <w:t xml:space="preserve"> </w:t>
      </w:r>
      <w:r>
        <w:t>u</w:t>
      </w:r>
      <w:r w:rsidRPr="00097A9C">
        <w:t xml:space="preserve">nderlying </w:t>
      </w:r>
      <w:r>
        <w:t>equity interests</w:t>
      </w:r>
      <w:r w:rsidRPr="00097A9C">
        <w:t xml:space="preserve"> (</w:t>
      </w:r>
      <w:r>
        <w:t>v</w:t>
      </w:r>
      <w:r w:rsidRPr="00097A9C">
        <w:t>intage, asset-types, etc</w:t>
      </w:r>
      <w:r>
        <w:t>.</w:t>
      </w:r>
      <w:r w:rsidRPr="00097A9C">
        <w:t>)</w:t>
      </w:r>
    </w:p>
    <w:p w14:paraId="47281B8C" w14:textId="77777777" w:rsidR="008D1F2F" w:rsidRPr="00097A9C" w:rsidRDefault="008D1F2F" w:rsidP="00EB74E6">
      <w:pPr>
        <w:pStyle w:val="ListParagraph"/>
        <w:numPr>
          <w:ilvl w:val="1"/>
          <w:numId w:val="8"/>
        </w:numPr>
        <w:spacing w:after="220"/>
        <w:contextualSpacing w:val="0"/>
        <w:jc w:val="both"/>
      </w:pPr>
      <w:r w:rsidRPr="00097A9C">
        <w:t xml:space="preserve">Liquidity </w:t>
      </w:r>
      <w:r>
        <w:t>f</w:t>
      </w:r>
      <w:r w:rsidRPr="00097A9C">
        <w:t>acilities</w:t>
      </w:r>
    </w:p>
    <w:p w14:paraId="68B5ACEA" w14:textId="77777777" w:rsidR="008D1F2F" w:rsidRPr="00097A9C" w:rsidRDefault="008D1F2F" w:rsidP="00EB74E6">
      <w:pPr>
        <w:pStyle w:val="ListParagraph"/>
        <w:numPr>
          <w:ilvl w:val="1"/>
          <w:numId w:val="8"/>
        </w:numPr>
        <w:spacing w:after="220"/>
        <w:contextualSpacing w:val="0"/>
        <w:jc w:val="both"/>
      </w:pPr>
      <w:r w:rsidRPr="00097A9C">
        <w:t>Overcollateralization</w:t>
      </w:r>
    </w:p>
    <w:p w14:paraId="1CB76BCB" w14:textId="77777777" w:rsidR="008D1F2F" w:rsidRPr="00097A9C" w:rsidRDefault="008D1F2F" w:rsidP="00EB74E6">
      <w:pPr>
        <w:pStyle w:val="ListParagraph"/>
        <w:numPr>
          <w:ilvl w:val="1"/>
          <w:numId w:val="8"/>
        </w:numPr>
        <w:spacing w:after="220"/>
        <w:contextualSpacing w:val="0"/>
        <w:jc w:val="both"/>
      </w:pPr>
      <w:r w:rsidRPr="00097A9C">
        <w:t>Waiting period for distributions/paydowns to begin</w:t>
      </w:r>
    </w:p>
    <w:p w14:paraId="43AF1BF8" w14:textId="77777777" w:rsidR="008D1F2F" w:rsidRPr="00097A9C" w:rsidRDefault="008D1F2F" w:rsidP="00EB74E6">
      <w:pPr>
        <w:pStyle w:val="ListParagraph"/>
        <w:numPr>
          <w:ilvl w:val="1"/>
          <w:numId w:val="8"/>
        </w:numPr>
        <w:spacing w:after="220"/>
        <w:contextualSpacing w:val="0"/>
        <w:jc w:val="both"/>
      </w:pPr>
      <w:r w:rsidRPr="00097A9C">
        <w:t>Capitalization of interest</w:t>
      </w:r>
    </w:p>
    <w:p w14:paraId="2FD0CF0A" w14:textId="77777777" w:rsidR="008D1F2F" w:rsidRPr="00097A9C" w:rsidRDefault="008D1F2F" w:rsidP="00EB74E6">
      <w:pPr>
        <w:pStyle w:val="ListParagraph"/>
        <w:numPr>
          <w:ilvl w:val="1"/>
          <w:numId w:val="8"/>
        </w:numPr>
        <w:spacing w:after="220"/>
        <w:contextualSpacing w:val="0"/>
        <w:jc w:val="both"/>
      </w:pPr>
      <w:r w:rsidRPr="00097A9C">
        <w:t>Covenants (e.g.</w:t>
      </w:r>
      <w:r>
        <w:t>,</w:t>
      </w:r>
      <w:r w:rsidRPr="00097A9C">
        <w:t xml:space="preserve"> loan-to-value trigger provisions)</w:t>
      </w:r>
    </w:p>
    <w:p w14:paraId="78A37338" w14:textId="77777777" w:rsidR="008D1F2F" w:rsidRDefault="008D1F2F" w:rsidP="00EB74E6">
      <w:pPr>
        <w:pStyle w:val="ListParagraph"/>
        <w:numPr>
          <w:ilvl w:val="1"/>
          <w:numId w:val="8"/>
        </w:numPr>
        <w:spacing w:after="220"/>
        <w:contextualSpacing w:val="0"/>
        <w:jc w:val="both"/>
      </w:pPr>
      <w:r w:rsidRPr="00097A9C">
        <w:t>Reliance on ongoing sponsor commitments</w:t>
      </w:r>
    </w:p>
    <w:p w14:paraId="0DF7711E" w14:textId="2ACCF113" w:rsidR="00C63C9D" w:rsidRDefault="00C63C9D" w:rsidP="00EB74E6">
      <w:pPr>
        <w:pStyle w:val="ListParagraph"/>
        <w:numPr>
          <w:ilvl w:val="1"/>
          <w:numId w:val="8"/>
        </w:numPr>
        <w:spacing w:after="220"/>
        <w:contextualSpacing w:val="0"/>
        <w:jc w:val="both"/>
      </w:pPr>
      <w:r>
        <w:t>Source(s) of expected cash flows to service the debt (i.e., dividend distributions from the underlying collateral vs. sale or refinancing of the underlying collateral)</w:t>
      </w:r>
    </w:p>
    <w:p w14:paraId="31881B37" w14:textId="77777777" w:rsidR="008D1F2F" w:rsidRPr="00097A9C" w:rsidRDefault="008D1F2F" w:rsidP="00653442">
      <w:pPr>
        <w:pStyle w:val="ListParagraph"/>
        <w:ind w:left="0"/>
        <w:jc w:val="both"/>
      </w:pPr>
    </w:p>
    <w:p w14:paraId="4D88C7CC" w14:textId="437AFF53" w:rsidR="008D1F2F" w:rsidRDefault="002915B9" w:rsidP="00653442">
      <w:pPr>
        <w:pStyle w:val="ListParagraph"/>
        <w:numPr>
          <w:ilvl w:val="0"/>
          <w:numId w:val="8"/>
        </w:numPr>
        <w:jc w:val="both"/>
      </w:pPr>
      <w:r>
        <w:tab/>
      </w:r>
      <w:r w:rsidR="00D41574">
        <w:t>While reliance of the debt instrument on sale of underlying equity interests or refinancing at maturity does not preclude the rebuttable presumption from being overcome, it does require that the other characteristics mitigate the inherent reliance on equity valuation risk to support the transformation of underlying equity risk to bond risk. As reliance on sale or refinancing increases, the more compelling the other factors needed to overcome the rebuttable presumption become</w:t>
      </w:r>
      <w:r w:rsidR="008D1F2F" w:rsidRPr="00097A9C">
        <w:t>.</w:t>
      </w:r>
    </w:p>
    <w:p w14:paraId="1365CD81" w14:textId="77777777" w:rsidR="008D1F2F" w:rsidRPr="00097A9C" w:rsidRDefault="008D1F2F" w:rsidP="002915B9">
      <w:pPr>
        <w:pStyle w:val="ListParagraph"/>
        <w:ind w:left="0"/>
        <w:jc w:val="both"/>
      </w:pPr>
    </w:p>
    <w:p w14:paraId="43899306" w14:textId="00AE34CD" w:rsidR="008D1F2F" w:rsidRPr="008D1F2F" w:rsidRDefault="00071012" w:rsidP="008D1F2F">
      <w:pPr>
        <w:pStyle w:val="ListParagraph"/>
        <w:numPr>
          <w:ilvl w:val="0"/>
          <w:numId w:val="8"/>
        </w:numPr>
        <w:jc w:val="both"/>
      </w:pPr>
      <w:r>
        <w:tab/>
      </w:r>
      <w:r w:rsidR="00D22286">
        <w:t xml:space="preserve">Furthermore, this analysis </w:t>
      </w:r>
      <w:r w:rsidR="008D1F2F" w:rsidRPr="00097A9C">
        <w:t xml:space="preserve">should be conducted and documented by a reporting entity at the time such an investment is acquired. The level of documentation and analysis required </w:t>
      </w:r>
      <w:r w:rsidR="003F1FB9">
        <w:t>will</w:t>
      </w:r>
      <w:r w:rsidR="003F1FB9" w:rsidRPr="00097A9C">
        <w:t xml:space="preserve"> </w:t>
      </w:r>
      <w:r w:rsidR="008D1F2F" w:rsidRPr="00097A9C">
        <w:t xml:space="preserve">vary based </w:t>
      </w:r>
      <w:r w:rsidR="008D1F2F" w:rsidRPr="00097A9C">
        <w:lastRenderedPageBreak/>
        <w:t xml:space="preserve">on the characteristics of the individual </w:t>
      </w:r>
      <w:r w:rsidR="008D1F2F">
        <w:t>debt instrument</w:t>
      </w:r>
      <w:r w:rsidR="008D1F2F" w:rsidRPr="00097A9C">
        <w:t>, as well as the level of third-party and/or non-insur</w:t>
      </w:r>
      <w:r w:rsidR="003F1FB9">
        <w:t>ance company</w:t>
      </w:r>
      <w:r w:rsidR="008D1F2F" w:rsidRPr="00097A9C">
        <w:t xml:space="preserve"> market validation to which the issuance has been subjected. For example, a</w:t>
      </w:r>
      <w:r w:rsidR="008D1F2F">
        <w:t xml:space="preserve"> debt instrument</w:t>
      </w:r>
      <w:r w:rsidR="008D1F2F" w:rsidRPr="00097A9C">
        <w:t xml:space="preserve"> </w:t>
      </w:r>
      <w:r w:rsidR="00B21C84">
        <w:t>collateralized</w:t>
      </w:r>
      <w:r w:rsidR="00B21C84" w:rsidRPr="00097A9C">
        <w:t xml:space="preserve"> </w:t>
      </w:r>
      <w:r w:rsidR="008D1F2F" w:rsidRPr="00097A9C">
        <w:t xml:space="preserve">by fewer, less diversified </w:t>
      </w:r>
      <w:r w:rsidR="00B21C84">
        <w:t>equity interests</w:t>
      </w:r>
      <w:r w:rsidR="008D1F2F" w:rsidRPr="00097A9C">
        <w:t xml:space="preserve"> would require more extensive and persuasive documented analysis than </w:t>
      </w:r>
      <w:r w:rsidR="008D1F2F">
        <w:t>one</w:t>
      </w:r>
      <w:r w:rsidR="008D1F2F" w:rsidRPr="00097A9C">
        <w:t xml:space="preserve"> </w:t>
      </w:r>
      <w:r w:rsidR="00B21C84">
        <w:t>collateralized</w:t>
      </w:r>
      <w:r w:rsidR="00B21C84" w:rsidRPr="00097A9C">
        <w:t xml:space="preserve"> </w:t>
      </w:r>
      <w:r w:rsidR="007977F3">
        <w:t xml:space="preserve">by a large and </w:t>
      </w:r>
      <w:r w:rsidR="008D1F2F" w:rsidRPr="00097A9C">
        <w:t xml:space="preserve">diversified </w:t>
      </w:r>
      <w:r w:rsidR="00BC2269">
        <w:t>portfolio of equity interests</w:t>
      </w:r>
      <w:r w:rsidR="008D1F2F" w:rsidRPr="00097A9C">
        <w:t xml:space="preserve">. Likewise, a </w:t>
      </w:r>
      <w:r w:rsidR="008D1F2F">
        <w:t>debt instrument</w:t>
      </w:r>
      <w:r w:rsidR="008D1F2F" w:rsidRPr="00097A9C">
        <w:t xml:space="preserve"> that has been successfully marketed to unrelated and/or non-insur</w:t>
      </w:r>
      <w:r w:rsidR="00BC2269">
        <w:t>ance company</w:t>
      </w:r>
      <w:r w:rsidR="008D1F2F" w:rsidRPr="00097A9C">
        <w:t xml:space="preserve"> investors, may provide enhanced market validation of the</w:t>
      </w:r>
      <w:r w:rsidR="008D1F2F">
        <w:t xml:space="preserve"> </w:t>
      </w:r>
      <w:r w:rsidR="008D1F2F" w:rsidRPr="00097A9C">
        <w:t xml:space="preserve">structure compared to </w:t>
      </w:r>
      <w:r w:rsidR="008D1F2F">
        <w:t>one</w:t>
      </w:r>
      <w:r w:rsidR="008D1F2F" w:rsidRPr="00097A9C">
        <w:t xml:space="preserve"> held only by related party and/or insur</w:t>
      </w:r>
      <w:r w:rsidR="00BC2269">
        <w:t>ance</w:t>
      </w:r>
      <w:r w:rsidR="008D1F2F" w:rsidRPr="00097A9C">
        <w:t xml:space="preserve"> </w:t>
      </w:r>
      <w:r w:rsidR="00BC2269">
        <w:t xml:space="preserve">company </w:t>
      </w:r>
      <w:r w:rsidR="008D1F2F" w:rsidRPr="00097A9C">
        <w:t>investors where capital relief may be the primary motivation for the securitization.</w:t>
      </w:r>
    </w:p>
    <w:p w14:paraId="1DE1170B" w14:textId="555C1971" w:rsidR="00BD70D6" w:rsidRDefault="00BD70D6" w:rsidP="002915B9">
      <w:pPr>
        <w:pStyle w:val="ListParagraph"/>
        <w:ind w:left="0"/>
        <w:jc w:val="both"/>
      </w:pPr>
    </w:p>
    <w:p w14:paraId="0E4F64A8" w14:textId="5CB440B8" w:rsidR="001B316D" w:rsidRPr="00593D8B" w:rsidRDefault="001B316D" w:rsidP="001B316D">
      <w:pPr>
        <w:pStyle w:val="ListContinue"/>
        <w:numPr>
          <w:ilvl w:val="0"/>
          <w:numId w:val="0"/>
        </w:numPr>
        <w:rPr>
          <w:b/>
          <w:bCs/>
          <w:u w:val="single"/>
        </w:rPr>
      </w:pPr>
      <w:r>
        <w:rPr>
          <w:b/>
          <w:bCs/>
          <w:u w:val="single"/>
        </w:rPr>
        <w:t xml:space="preserve">Investment Examples – </w:t>
      </w:r>
      <w:r w:rsidR="00D87E22">
        <w:rPr>
          <w:b/>
          <w:bCs/>
          <w:u w:val="single"/>
        </w:rPr>
        <w:t xml:space="preserve">Analysis of ABS Under </w:t>
      </w:r>
      <w:r w:rsidR="00F06929">
        <w:rPr>
          <w:b/>
          <w:bCs/>
          <w:u w:val="single"/>
        </w:rPr>
        <w:t>the</w:t>
      </w:r>
      <w:r w:rsidR="00677A1E">
        <w:rPr>
          <w:b/>
          <w:bCs/>
          <w:u w:val="single"/>
        </w:rPr>
        <w:t xml:space="preserve"> </w:t>
      </w:r>
      <w:r w:rsidR="00D87E22">
        <w:rPr>
          <w:b/>
          <w:bCs/>
          <w:u w:val="single"/>
        </w:rPr>
        <w:t xml:space="preserve">Meaningful and </w:t>
      </w:r>
      <w:r w:rsidR="00C14607">
        <w:rPr>
          <w:b/>
          <w:bCs/>
          <w:u w:val="single"/>
        </w:rPr>
        <w:t xml:space="preserve">Credit-Enhancement </w:t>
      </w:r>
      <w:r w:rsidR="00D87E22">
        <w:rPr>
          <w:b/>
          <w:bCs/>
          <w:u w:val="single"/>
        </w:rPr>
        <w:t>Concepts</w:t>
      </w:r>
    </w:p>
    <w:p w14:paraId="75488D68" w14:textId="435F80B2" w:rsidR="00DC2679" w:rsidRDefault="00B461F9" w:rsidP="00DC2679">
      <w:pPr>
        <w:pStyle w:val="ListContinue"/>
        <w:numPr>
          <w:ilvl w:val="0"/>
          <w:numId w:val="8"/>
        </w:numPr>
      </w:pPr>
      <w:r>
        <w:tab/>
      </w:r>
      <w:del w:id="303" w:author="Gann, Julie" w:date="2022-11-09T12:59:00Z">
        <w:r w:rsidR="00DC2679" w:rsidDel="00923FF0">
          <w:delText xml:space="preserve">As detailed in </w:delText>
        </w:r>
        <w:r w:rsidR="00DC2679" w:rsidRPr="00787D29" w:rsidDel="00923FF0">
          <w:rPr>
            <w:highlight w:val="lightGray"/>
          </w:rPr>
          <w:delText xml:space="preserve">paragraph </w:delText>
        </w:r>
        <w:r w:rsidR="00DE4CF2" w:rsidDel="00923FF0">
          <w:rPr>
            <w:highlight w:val="lightGray"/>
          </w:rPr>
          <w:delText>3</w:delText>
        </w:r>
        <w:r w:rsidR="001E17D8" w:rsidDel="00923FF0">
          <w:rPr>
            <w:highlight w:val="lightGray"/>
          </w:rPr>
          <w:delText xml:space="preserve">b of the principles-based bond </w:delText>
        </w:r>
        <w:r w:rsidR="00667AC0" w:rsidDel="00923FF0">
          <w:rPr>
            <w:highlight w:val="lightGray"/>
          </w:rPr>
          <w:delText>definition</w:delText>
        </w:r>
        <w:r w:rsidR="00DC2679" w:rsidRPr="00787D29" w:rsidDel="00923FF0">
          <w:rPr>
            <w:highlight w:val="lightGray"/>
          </w:rPr>
          <w:delText>,</w:delText>
        </w:r>
        <w:r w:rsidR="00DC2679" w:rsidDel="00923FF0">
          <w:delText xml:space="preserve"> a</w:delText>
        </w:r>
      </w:del>
      <w:ins w:id="304" w:author="Gann, Julie" w:date="2022-11-09T12:59:00Z">
        <w:r w:rsidR="00923FF0">
          <w:t>A</w:t>
        </w:r>
      </w:ins>
      <w:r w:rsidR="00DC2679">
        <w:t xml:space="preserve">ll asset-backed security structures are required to provide </w:t>
      </w:r>
      <w:r w:rsidR="009A5FAA">
        <w:t>substantive</w:t>
      </w:r>
      <w:r w:rsidR="00DC2679">
        <w:t xml:space="preserve"> credit enhancement to qualify for Schedule D-1 reporting. Furthermore, asset-backed security structures that are backed by non-financial assets must generate meaningful cash flows to service the debt without reliance on the sale or refinancing at the maturity of the investment. </w:t>
      </w:r>
      <w:r w:rsidR="009A4939">
        <w:t xml:space="preserve">Examples 4-7 provide examples of analysis </w:t>
      </w:r>
      <w:r w:rsidR="00EF6B77">
        <w:t xml:space="preserve">under these criteria: </w:t>
      </w:r>
      <w:r w:rsidR="00DC2679">
        <w:t xml:space="preserve"> </w:t>
      </w:r>
    </w:p>
    <w:p w14:paraId="5522E6A5" w14:textId="338720BE" w:rsidR="009D2097" w:rsidRDefault="00B461F9" w:rsidP="009D2097">
      <w:pPr>
        <w:pStyle w:val="ListParagraph"/>
        <w:numPr>
          <w:ilvl w:val="0"/>
          <w:numId w:val="8"/>
        </w:numPr>
        <w:jc w:val="both"/>
      </w:pPr>
      <w:r w:rsidRPr="00152A85">
        <w:rPr>
          <w:u w:val="single"/>
        </w:rPr>
        <w:t xml:space="preserve">Example </w:t>
      </w:r>
      <w:r w:rsidR="006D21CB">
        <w:rPr>
          <w:u w:val="single"/>
        </w:rPr>
        <w:t>4</w:t>
      </w:r>
      <w:r w:rsidRPr="00152A85">
        <w:rPr>
          <w:u w:val="single"/>
        </w:rPr>
        <w:t xml:space="preserve"> – Agency </w:t>
      </w:r>
      <w:r w:rsidR="00EF6B77" w:rsidRPr="00152A85">
        <w:rPr>
          <w:u w:val="single"/>
        </w:rPr>
        <w:t>Mortgage-Backed</w:t>
      </w:r>
      <w:r w:rsidR="00152A85" w:rsidRPr="00152A85">
        <w:rPr>
          <w:u w:val="single"/>
        </w:rPr>
        <w:t xml:space="preserve"> Securities:</w:t>
      </w:r>
      <w:r w:rsidR="00152A85">
        <w:t xml:space="preserve"> </w:t>
      </w:r>
      <w:r w:rsidR="009D2097" w:rsidRPr="00097A9C">
        <w:t xml:space="preserve">A </w:t>
      </w:r>
      <w:r w:rsidR="009D2097">
        <w:t>reporting entity</w:t>
      </w:r>
      <w:r w:rsidR="009D2097" w:rsidRPr="00097A9C">
        <w:t xml:space="preserve"> invests in </w:t>
      </w:r>
      <w:r w:rsidR="009D2097">
        <w:t>debt instruments</w:t>
      </w:r>
      <w:r w:rsidR="009D2097" w:rsidRPr="00097A9C">
        <w:t xml:space="preserve"> issued from a SPV sponsored by the Government National Mortgage Association (GNMA), the Federal National Mortgage Association (FNMA) and the Federal Home Loan Mortgage Corporation (Freddie Mac) (collectively, “Agency or Agencies”). These debt instruments pass through </w:t>
      </w:r>
      <w:r w:rsidR="009D2097">
        <w:t>principal</w:t>
      </w:r>
      <w:r w:rsidR="009D2097" w:rsidRPr="00097A9C">
        <w:t xml:space="preserve"> and </w:t>
      </w:r>
      <w:r w:rsidR="009D2097">
        <w:t>interest payments received</w:t>
      </w:r>
      <w:r w:rsidR="009D2097" w:rsidRPr="00097A9C">
        <w:t xml:space="preserve"> from underlying mortgage</w:t>
      </w:r>
      <w:r w:rsidR="009D2097">
        <w:t xml:space="preserve"> loans</w:t>
      </w:r>
      <w:r w:rsidR="009D2097" w:rsidRPr="00097A9C">
        <w:t xml:space="preserve"> held </w:t>
      </w:r>
      <w:r w:rsidR="009D2097">
        <w:t>by</w:t>
      </w:r>
      <w:r w:rsidR="009D2097" w:rsidRPr="00097A9C">
        <w:t xml:space="preserve"> the SPV to the debtholders proportionally, with principal and interest guaranteed by the Agencies. While there is prepayment and extension risk associated with the repayment of the underlying mortgage</w:t>
      </w:r>
      <w:r w:rsidR="009D2097">
        <w:t xml:space="preserve"> loans</w:t>
      </w:r>
      <w:r w:rsidR="009D2097" w:rsidRPr="00097A9C">
        <w:t>, the credit risk associated with the mortgage</w:t>
      </w:r>
      <w:r w:rsidR="009D2097">
        <w:t xml:space="preserve"> loans</w:t>
      </w:r>
      <w:r w:rsidR="009D2097" w:rsidRPr="00097A9C">
        <w:t xml:space="preserve"> is assumed by the Agenc</w:t>
      </w:r>
      <w:r w:rsidR="009D2097">
        <w:t>ies</w:t>
      </w:r>
      <w:r w:rsidR="009D2097" w:rsidRPr="00097A9C">
        <w:t xml:space="preserve">. </w:t>
      </w:r>
    </w:p>
    <w:p w14:paraId="5965045A" w14:textId="77777777" w:rsidR="00152A85" w:rsidRDefault="00152A85" w:rsidP="00152A85">
      <w:pPr>
        <w:pStyle w:val="ListParagraph"/>
        <w:ind w:left="0"/>
        <w:jc w:val="both"/>
      </w:pPr>
    </w:p>
    <w:p w14:paraId="32D3B8CE" w14:textId="5AD83571" w:rsidR="00166BA7" w:rsidRDefault="006D21CB" w:rsidP="00273F97">
      <w:pPr>
        <w:pStyle w:val="ListContinue"/>
        <w:numPr>
          <w:ilvl w:val="0"/>
          <w:numId w:val="8"/>
        </w:numPr>
      </w:pPr>
      <w:r w:rsidRPr="000917C8">
        <w:rPr>
          <w:u w:val="single"/>
        </w:rPr>
        <w:t>Example 4 Rationale</w:t>
      </w:r>
      <w:r>
        <w:t xml:space="preserve">: </w:t>
      </w:r>
      <w:r w:rsidR="000917C8" w:rsidRPr="00097A9C">
        <w:t xml:space="preserve">Although the </w:t>
      </w:r>
      <w:r w:rsidR="000917C8">
        <w:t>reporting entity</w:t>
      </w:r>
      <w:r w:rsidR="000917C8" w:rsidRPr="00097A9C">
        <w:t xml:space="preserve"> participates on a proportional basis in the </w:t>
      </w:r>
      <w:r w:rsidR="000917C8">
        <w:t>cash flows from</w:t>
      </w:r>
      <w:r w:rsidR="000917C8" w:rsidRPr="00097A9C">
        <w:t xml:space="preserve"> the </w:t>
      </w:r>
      <w:r w:rsidR="000917C8">
        <w:t xml:space="preserve">underlying </w:t>
      </w:r>
      <w:r w:rsidR="000917C8" w:rsidRPr="00097A9C">
        <w:t xml:space="preserve">mortgage loans held by the SPV, the </w:t>
      </w:r>
      <w:r w:rsidR="000917C8">
        <w:t>reporting entity</w:t>
      </w:r>
      <w:r w:rsidR="000917C8" w:rsidRPr="00097A9C">
        <w:t xml:space="preserve"> is in a different economic position than if it owned the </w:t>
      </w:r>
      <w:r w:rsidR="000917C8">
        <w:t xml:space="preserve">underlying </w:t>
      </w:r>
      <w:r w:rsidR="000917C8" w:rsidRPr="00097A9C">
        <w:t>mortgage loans directly because the credit risk has been redistributed and assumed by the Agenc</w:t>
      </w:r>
      <w:r w:rsidR="000917C8">
        <w:t>ies</w:t>
      </w:r>
      <w:r w:rsidR="000917C8" w:rsidRPr="00097A9C">
        <w:t xml:space="preserve">. </w:t>
      </w:r>
      <w:r w:rsidR="00142E02">
        <w:t xml:space="preserve">This is a substantive credit </w:t>
      </w:r>
      <w:r w:rsidR="00165BD9">
        <w:t>enhancement</w:t>
      </w:r>
      <w:r w:rsidR="00142E02">
        <w:t xml:space="preserve"> </w:t>
      </w:r>
      <w:r w:rsidR="00165BD9">
        <w:t>b</w:t>
      </w:r>
      <w:r w:rsidR="000917C8" w:rsidRPr="00097A9C">
        <w:t xml:space="preserve">ecause </w:t>
      </w:r>
      <w:r w:rsidR="00165BD9">
        <w:t>a market participant (i.e., knowledgeable investor transacting at arm’s length</w:t>
      </w:r>
      <w:r w:rsidR="0036606B">
        <w:t>) would conclude</w:t>
      </w:r>
      <w:r w:rsidR="00165BD9">
        <w:t xml:space="preserve"> </w:t>
      </w:r>
      <w:r w:rsidR="000917C8" w:rsidRPr="00097A9C">
        <w:t xml:space="preserve">the Agency guarantee is expected to absorb </w:t>
      </w:r>
      <w:r w:rsidR="0036606B">
        <w:t xml:space="preserve">all </w:t>
      </w:r>
      <w:r w:rsidR="000917C8" w:rsidRPr="00097A9C">
        <w:t>losses</w:t>
      </w:r>
      <w:r w:rsidR="000917C8">
        <w:t xml:space="preserve"> </w:t>
      </w:r>
      <w:r w:rsidR="0036606B">
        <w:t xml:space="preserve">before the debt instrument being evaluated. </w:t>
      </w:r>
      <w:r w:rsidR="00FB4BF5">
        <w:t xml:space="preserve">Therefore, the holder of the debt instrument is in a substantively different economic position than if the holder owned the ABS Issuer’s unguaranteed </w:t>
      </w:r>
      <w:r w:rsidR="00FB4BF5" w:rsidRPr="00173761">
        <w:t>assets directly</w:t>
      </w:r>
      <w:del w:id="305" w:author="Gann, Julie" w:date="2022-11-09T13:00:00Z">
        <w:r w:rsidR="00FB4BF5" w:rsidRPr="00173761" w:rsidDel="00173761">
          <w:delText xml:space="preserve">, </w:delText>
        </w:r>
        <w:r w:rsidR="000917C8" w:rsidRPr="00173761" w:rsidDel="00173761">
          <w:delText>in</w:delText>
        </w:r>
        <w:r w:rsidR="00FB4BF5" w:rsidRPr="00173761" w:rsidDel="00173761">
          <w:delText xml:space="preserve"> accordance with the requirements of</w:delText>
        </w:r>
        <w:r w:rsidR="000917C8" w:rsidRPr="00173761" w:rsidDel="00173761">
          <w:delText xml:space="preserve"> </w:delText>
        </w:r>
      </w:del>
      <w:del w:id="306" w:author="Gann, Julie" w:date="2022-11-09T12:59:00Z">
        <w:r w:rsidR="000917C8" w:rsidRPr="00173761" w:rsidDel="00923FF0">
          <w:delText>paragraph 3b</w:delText>
        </w:r>
        <w:r w:rsidR="001E17D8" w:rsidRPr="00173761" w:rsidDel="00923FF0">
          <w:delText xml:space="preserve"> of </w:delText>
        </w:r>
      </w:del>
      <w:del w:id="307" w:author="Gann, Julie" w:date="2022-11-09T13:00:00Z">
        <w:r w:rsidR="001E17D8" w:rsidRPr="00173761" w:rsidDel="00173761">
          <w:delText>the principles-based bond definition</w:delText>
        </w:r>
      </w:del>
      <w:r w:rsidR="000917C8" w:rsidRPr="00173761">
        <w:t>.</w:t>
      </w:r>
      <w:r w:rsidR="00FB4BF5" w:rsidRPr="00173761">
        <w:t xml:space="preserve"> When guarantees do not cover 100% of principal and interest as the Agency guarantees do in </w:t>
      </w:r>
      <w:r w:rsidR="009F0BEE" w:rsidRPr="00173761">
        <w:t xml:space="preserve">this example, it is still appropriate to determine if the guarantee is substantive in accordance with the requirements </w:t>
      </w:r>
      <w:del w:id="308" w:author="Gann, Julie" w:date="2022-11-09T13:00:00Z">
        <w:r w:rsidR="009F0BEE" w:rsidRPr="00173761" w:rsidDel="00173761">
          <w:delText>in paragraph 3b</w:delText>
        </w:r>
        <w:r w:rsidR="00C5172C" w:rsidRPr="00173761" w:rsidDel="00173761">
          <w:delText xml:space="preserve"> </w:delText>
        </w:r>
      </w:del>
      <w:r w:rsidR="00C5172C" w:rsidRPr="00173761">
        <w:t>of the principles-based bond definition</w:t>
      </w:r>
      <w:r w:rsidR="009F0BEE" w:rsidRPr="00173761">
        <w:t xml:space="preserve"> to</w:t>
      </w:r>
      <w:r w:rsidR="009F0BEE">
        <w:t xml:space="preserve"> determine if the holder is in a substantively different economic position than if the holder held the ABS Issuer’s assets directly. </w:t>
      </w:r>
    </w:p>
    <w:p w14:paraId="0B5FD3AF" w14:textId="69E03EDB" w:rsidR="00064377" w:rsidRDefault="005B295E" w:rsidP="00064377">
      <w:pPr>
        <w:pStyle w:val="ListContinue"/>
        <w:numPr>
          <w:ilvl w:val="0"/>
          <w:numId w:val="8"/>
        </w:numPr>
      </w:pPr>
      <w:r w:rsidRPr="00064377">
        <w:rPr>
          <w:u w:val="single"/>
        </w:rPr>
        <w:t>Example  5</w:t>
      </w:r>
      <w:r w:rsidR="008D1553">
        <w:rPr>
          <w:u w:val="single"/>
        </w:rPr>
        <w:t xml:space="preserve"> </w:t>
      </w:r>
      <w:r w:rsidRPr="00064377">
        <w:rPr>
          <w:u w:val="single"/>
        </w:rPr>
        <w:t xml:space="preserve">- </w:t>
      </w:r>
      <w:del w:id="309" w:author="Gann, Julie" w:date="2022-11-09T13:01:00Z">
        <w:r w:rsidRPr="00064377" w:rsidDel="00E20BC4">
          <w:rPr>
            <w:u w:val="single"/>
          </w:rPr>
          <w:delText xml:space="preserve">Lease in SPV with </w:delText>
        </w:r>
        <w:r w:rsidR="008D1553" w:rsidDel="00E20BC4">
          <w:rPr>
            <w:u w:val="single"/>
          </w:rPr>
          <w:delText xml:space="preserve">50% </w:delText>
        </w:r>
        <w:r w:rsidRPr="00064377" w:rsidDel="00E20BC4">
          <w:rPr>
            <w:u w:val="single"/>
          </w:rPr>
          <w:delText>Balloon Payment</w:delText>
        </w:r>
      </w:del>
      <w:ins w:id="310" w:author="Gann, Julie" w:date="2022-11-09T13:01:00Z">
        <w:r w:rsidR="00E20BC4">
          <w:rPr>
            <w:u w:val="single"/>
          </w:rPr>
          <w:t>Debt Instrument Issued by an SPV</w:t>
        </w:r>
      </w:ins>
      <w:r>
        <w:t xml:space="preserve">: </w:t>
      </w:r>
      <w:r w:rsidR="00064377" w:rsidRPr="00097A9C">
        <w:t xml:space="preserve">A </w:t>
      </w:r>
      <w:r w:rsidR="00064377">
        <w:t>reporting entity</w:t>
      </w:r>
      <w:r w:rsidR="00064377" w:rsidRPr="00097A9C">
        <w:t xml:space="preserve"> invested in a debt </w:t>
      </w:r>
      <w:r w:rsidR="00064377">
        <w:t xml:space="preserve">instrument </w:t>
      </w:r>
      <w:r w:rsidR="00064377" w:rsidRPr="00097A9C">
        <w:t xml:space="preserve">issued </w:t>
      </w:r>
      <w:r w:rsidR="00064377">
        <w:t>by</w:t>
      </w:r>
      <w:r w:rsidR="00064377" w:rsidRPr="00097A9C">
        <w:t xml:space="preserve"> a SPV</w:t>
      </w:r>
      <w:ins w:id="311" w:author="Gann, Julie" w:date="2022-11-09T13:03:00Z">
        <w:r w:rsidR="006A72A7">
          <w:t xml:space="preserve">. </w:t>
        </w:r>
        <w:r w:rsidR="006A72A7" w:rsidRPr="00CC58C3">
          <w:t xml:space="preserve">Payments under the instrument are secured by a note, a legal assignment from the borrower of a lease for real property and an assignment of the lease payments from an operating entity tenant. Additional security is provided by a mortgage on the leased property (the “underlying collateral”). The leased property is owned by the borrower under the note -- the SPV does not have any ownership interest in the underlying collateral, though it has legal recourse to it through the mortgage. The tenant makes </w:t>
        </w:r>
        <w:proofErr w:type="gramStart"/>
        <w:r w:rsidR="006A72A7" w:rsidRPr="00CC58C3">
          <w:t>contractually-fixed</w:t>
        </w:r>
        <w:proofErr w:type="gramEnd"/>
        <w:r w:rsidR="006A72A7" w:rsidRPr="00CC58C3">
          <w:t xml:space="preserve"> payments over the life of the lease to the borrower, who has assigned both the lease and the lease payments to the SPV as security for the debt. </w:t>
        </w:r>
      </w:ins>
      <w:r w:rsidR="00064377" w:rsidRPr="00097A9C">
        <w:t xml:space="preserve"> </w:t>
      </w:r>
      <w:del w:id="312" w:author="Gann, Julie" w:date="2022-11-09T13:04:00Z">
        <w:r w:rsidR="00064377" w:rsidRPr="00097A9C" w:rsidDel="006A72A7">
          <w:delText>that owns equipment</w:delText>
        </w:r>
        <w:r w:rsidR="00064377" w:rsidDel="006A72A7">
          <w:delText xml:space="preserve"> which is leased to an equipment operator. </w:delText>
        </w:r>
        <w:r w:rsidR="00064377" w:rsidRPr="00097A9C" w:rsidDel="006A72A7">
          <w:delText xml:space="preserve">The equipment operator makes lease payments to the SPV, which are passed through to service the SPV’s debt obligation. </w:delText>
        </w:r>
      </w:del>
      <w:r w:rsidR="00064377" w:rsidRPr="00097A9C">
        <w:t xml:space="preserve">While the debt is outstanding, </w:t>
      </w:r>
      <w:ins w:id="313" w:author="Gann, Julie" w:date="2022-11-09T13:04:00Z">
        <w:r w:rsidR="00271905">
          <w:t>the lease, the lease payment, and the mortgage all serve as security</w:t>
        </w:r>
      </w:ins>
      <w:del w:id="314" w:author="Gann, Julie" w:date="2022-11-09T13:04:00Z">
        <w:r w:rsidR="00064377" w:rsidRPr="00097A9C" w:rsidDel="00271905">
          <w:delText xml:space="preserve">the equipment </w:delText>
        </w:r>
        <w:r w:rsidR="00064377" w:rsidDel="00271905">
          <w:delText>and lease are</w:delText>
        </w:r>
        <w:r w:rsidR="00064377" w:rsidRPr="00097A9C" w:rsidDel="00271905">
          <w:delText xml:space="preserve"> held in trust and pledged as collateral</w:delText>
        </w:r>
      </w:del>
      <w:r w:rsidR="00064377" w:rsidRPr="00097A9C">
        <w:t xml:space="preserve"> for the debtholders. </w:t>
      </w:r>
      <w:r w:rsidR="00064377">
        <w:t xml:space="preserve">Should a default occur, the </w:t>
      </w:r>
      <w:r w:rsidR="00064377" w:rsidRPr="00097A9C">
        <w:t xml:space="preserve">debtholders can foreclose on </w:t>
      </w:r>
      <w:r w:rsidR="00064377">
        <w:t xml:space="preserve">and liquidate </w:t>
      </w:r>
      <w:r w:rsidR="00064377" w:rsidRPr="00097A9C">
        <w:t xml:space="preserve">the </w:t>
      </w:r>
      <w:del w:id="315" w:author="Gann, Julie" w:date="2022-11-09T13:04:00Z">
        <w:r w:rsidR="00064377" w:rsidDel="00A70B38">
          <w:delText xml:space="preserve">equipment </w:delText>
        </w:r>
      </w:del>
      <w:ins w:id="316" w:author="Gann, Julie" w:date="2022-11-09T13:04:00Z">
        <w:r w:rsidR="00A70B38">
          <w:t xml:space="preserve">real property </w:t>
        </w:r>
      </w:ins>
      <w:r w:rsidR="00064377">
        <w:t xml:space="preserve">as well as </w:t>
      </w:r>
      <w:r w:rsidR="00064377" w:rsidRPr="00097A9C">
        <w:t xml:space="preserve">submit an unsecured lease claim in the lessee’s bankruptcy </w:t>
      </w:r>
      <w:r w:rsidR="00064377" w:rsidRPr="00097A9C">
        <w:lastRenderedPageBreak/>
        <w:t xml:space="preserve">for any </w:t>
      </w:r>
      <w:r w:rsidR="00064377">
        <w:t xml:space="preserve">defaulted </w:t>
      </w:r>
      <w:r w:rsidR="00064377" w:rsidRPr="00097A9C">
        <w:t>lease payment</w:t>
      </w:r>
      <w:r w:rsidR="00064377">
        <w:t>s</w:t>
      </w:r>
      <w:r w:rsidR="00064377" w:rsidRPr="00097A9C">
        <w:t xml:space="preserve">. </w:t>
      </w:r>
      <w:r w:rsidR="00064377">
        <w:t xml:space="preserve">The loan-to-value </w:t>
      </w:r>
      <w:ins w:id="317" w:author="Gann, Julie" w:date="2022-11-09T13:05:00Z">
        <w:r w:rsidR="00A70B38">
          <w:t xml:space="preserve">(as a percentage of property value) </w:t>
        </w:r>
      </w:ins>
      <w:r w:rsidR="00064377">
        <w:t xml:space="preserve">at origination is </w:t>
      </w:r>
      <w:del w:id="318" w:author="Gann, Julie" w:date="2022-11-09T13:05:00Z">
        <w:r w:rsidR="00064377" w:rsidDel="00A70B38">
          <w:delText>7</w:delText>
        </w:r>
      </w:del>
      <w:ins w:id="319" w:author="Gann, Julie" w:date="2022-11-09T13:05:00Z">
        <w:r w:rsidR="00A70B38">
          <w:t>10</w:t>
        </w:r>
      </w:ins>
      <w:r w:rsidR="00064377">
        <w:t>0%.</w:t>
      </w:r>
    </w:p>
    <w:p w14:paraId="58B81027" w14:textId="61FFFA0E" w:rsidR="00064377" w:rsidRDefault="00064377" w:rsidP="008D1553">
      <w:pPr>
        <w:pStyle w:val="ListContinue"/>
        <w:numPr>
          <w:ilvl w:val="0"/>
          <w:numId w:val="8"/>
        </w:numPr>
      </w:pPr>
      <w:r w:rsidRPr="00097A9C">
        <w:t xml:space="preserve">The existing lease payments are sufficient to cover all interest payments and all scheduled debt amortization payments over the </w:t>
      </w:r>
      <w:r>
        <w:t>life</w:t>
      </w:r>
      <w:r w:rsidRPr="00097A9C">
        <w:t xml:space="preserve"> of the </w:t>
      </w:r>
      <w:r>
        <w:t>debt instrument</w:t>
      </w:r>
      <w:r w:rsidRPr="00097A9C">
        <w:t xml:space="preserve">. However, at </w:t>
      </w:r>
      <w:r>
        <w:t xml:space="preserve">debt </w:t>
      </w:r>
      <w:r w:rsidRPr="00097A9C">
        <w:t xml:space="preserve">maturity, there is a balloon payment due, totaling 50% of the original outstanding </w:t>
      </w:r>
      <w:r>
        <w:t xml:space="preserve">debt </w:t>
      </w:r>
      <w:r w:rsidRPr="00097A9C">
        <w:t xml:space="preserve">principal amount. The corresponding lease has no balloon payment due at lease maturity, so the SPV will either need to refinance the debt or sell the underlying </w:t>
      </w:r>
      <w:del w:id="320" w:author="Gann, Julie" w:date="2022-11-09T13:05:00Z">
        <w:r w:rsidRPr="00097A9C" w:rsidDel="00A70B38">
          <w:delText>equipment</w:delText>
        </w:r>
        <w:r w:rsidDel="00A70B38">
          <w:delText xml:space="preserve"> </w:delText>
        </w:r>
      </w:del>
      <w:ins w:id="321" w:author="Gann, Julie" w:date="2022-11-09T13:05:00Z">
        <w:r w:rsidR="00A70B38">
          <w:t xml:space="preserve">collateral </w:t>
        </w:r>
      </w:ins>
      <w:r w:rsidRPr="00097A9C">
        <w:t xml:space="preserve">to service the final debt balloon payment. </w:t>
      </w:r>
      <w:ins w:id="322" w:author="Gann, Julie" w:date="2022-11-09T13:06:00Z">
        <w:r w:rsidR="00E02220" w:rsidRPr="00402AC8">
          <w:t>The property has a high probability of appreciating in value over the term, however ignoring any potential for appreciation, the 50% loan-to-value at maturity is the expected figure at the end of the debt term based solely on scheduled amortization payments</w:t>
        </w:r>
        <w:r w:rsidR="00E02220">
          <w:t xml:space="preserve">. </w:t>
        </w:r>
      </w:ins>
      <w:del w:id="323" w:author="Gann, Julie" w:date="2022-11-09T13:06:00Z">
        <w:r w:rsidDel="00E02220">
          <w:delText>The loan-to-value</w:delText>
        </w:r>
        <w:r w:rsidRPr="00097A9C" w:rsidDel="00E02220">
          <w:delText xml:space="preserve"> at maturity is expected to </w:delText>
        </w:r>
        <w:r w:rsidDel="00E02220">
          <w:delText>decline</w:delText>
        </w:r>
        <w:r w:rsidRPr="00097A9C" w:rsidDel="00E02220">
          <w:delText xml:space="preserve"> to 40% </w:delText>
        </w:r>
        <w:r w:rsidDel="00E02220">
          <w:delText>considering</w:delText>
        </w:r>
        <w:r w:rsidRPr="00097A9C" w:rsidDel="00E02220">
          <w:delText xml:space="preserve"> </w:delText>
        </w:r>
        <w:r w:rsidDel="00E02220">
          <w:delText xml:space="preserve">the </w:delText>
        </w:r>
        <w:r w:rsidRPr="00097A9C" w:rsidDel="00E02220">
          <w:delText xml:space="preserve">scheduled principal amortization payments </w:delText>
        </w:r>
        <w:r w:rsidDel="00E02220">
          <w:delText>net of</w:delText>
        </w:r>
        <w:r w:rsidRPr="00097A9C" w:rsidDel="00E02220">
          <w:delText xml:space="preserve"> the expected </w:delText>
        </w:r>
        <w:r w:rsidDel="00E02220">
          <w:delText xml:space="preserve">economic </w:delText>
        </w:r>
        <w:r w:rsidRPr="00097A9C" w:rsidDel="00E02220">
          <w:delText xml:space="preserve">depreciation </w:delText>
        </w:r>
        <w:r w:rsidDel="00E02220">
          <w:delText xml:space="preserve">in the equipment value </w:delText>
        </w:r>
        <w:r w:rsidRPr="00097A9C" w:rsidDel="00E02220">
          <w:delText>over the term</w:delText>
        </w:r>
        <w:r w:rsidDel="00E02220">
          <w:delText xml:space="preserve"> of the debt</w:delText>
        </w:r>
        <w:r w:rsidRPr="00097A9C" w:rsidDel="00E02220">
          <w:delText>.</w:delText>
        </w:r>
        <w:r w:rsidDel="00E02220">
          <w:delText xml:space="preserve"> </w:delText>
        </w:r>
      </w:del>
      <w:r>
        <w:t xml:space="preserve">The </w:t>
      </w:r>
      <w:del w:id="324" w:author="Gann, Julie" w:date="2022-11-09T13:06:00Z">
        <w:r w:rsidDel="00E02220">
          <w:delText xml:space="preserve">equipment </w:delText>
        </w:r>
      </w:del>
      <w:ins w:id="325" w:author="Gann, Julie" w:date="2022-11-09T13:06:00Z">
        <w:r w:rsidR="00E02220">
          <w:t xml:space="preserve">real property </w:t>
        </w:r>
      </w:ins>
      <w:r>
        <w:t xml:space="preserve">is expected to be subject to some market value volatility and periods of lower liquidity at certain points in time but has a predictable value range and ready market over a longer </w:t>
      </w:r>
      <w:proofErr w:type="gramStart"/>
      <w:r>
        <w:t>period of time</w:t>
      </w:r>
      <w:proofErr w:type="gramEnd"/>
      <w:r>
        <w:t xml:space="preserve">, such that the </w:t>
      </w:r>
      <w:del w:id="326" w:author="Gann, Julie" w:date="2022-11-09T13:06:00Z">
        <w:r w:rsidDel="00E02220">
          <w:delText xml:space="preserve">equipment </w:delText>
        </w:r>
      </w:del>
      <w:ins w:id="327" w:author="Gann, Julie" w:date="2022-11-09T13:06:00Z">
        <w:r w:rsidR="00E02220">
          <w:t xml:space="preserve">property </w:t>
        </w:r>
      </w:ins>
      <w:r>
        <w:t>could be liquidated over a reasonable period of time, if necessary.</w:t>
      </w:r>
    </w:p>
    <w:p w14:paraId="2555DC47" w14:textId="3428CD8B" w:rsidR="00CB4752" w:rsidRDefault="008D1553" w:rsidP="00CB4752">
      <w:pPr>
        <w:pStyle w:val="ListContinue"/>
        <w:numPr>
          <w:ilvl w:val="0"/>
          <w:numId w:val="8"/>
        </w:numPr>
      </w:pPr>
      <w:r w:rsidRPr="00CB4752">
        <w:rPr>
          <w:u w:val="single"/>
        </w:rPr>
        <w:t>Example 5 Rationale</w:t>
      </w:r>
      <w:r>
        <w:t xml:space="preserve">: </w:t>
      </w:r>
      <w:r w:rsidR="00CB4752" w:rsidRPr="00097A9C">
        <w:t xml:space="preserve">The </w:t>
      </w:r>
      <w:del w:id="328" w:author="Gann, Julie" w:date="2022-11-09T13:06:00Z">
        <w:r w:rsidR="00CB4752" w:rsidRPr="00097A9C" w:rsidDel="00E02220">
          <w:delText xml:space="preserve">equipment </w:delText>
        </w:r>
      </w:del>
      <w:ins w:id="329" w:author="Gann, Julie" w:date="2022-11-09T13:06:00Z">
        <w:r w:rsidR="00E02220">
          <w:t>lease</w:t>
        </w:r>
        <w:r w:rsidR="00E02220" w:rsidRPr="00097A9C">
          <w:t xml:space="preserve"> </w:t>
        </w:r>
      </w:ins>
      <w:r w:rsidR="00CB4752" w:rsidRPr="00097A9C">
        <w:t xml:space="preserve">is a </w:t>
      </w:r>
      <w:r w:rsidR="00CB4752">
        <w:t xml:space="preserve">cash generating </w:t>
      </w:r>
      <w:r w:rsidR="00CB4752" w:rsidRPr="00097A9C">
        <w:t xml:space="preserve">non-financial asset which is expected to generate a meaningful </w:t>
      </w:r>
      <w:r w:rsidR="00CB4752">
        <w:t>level</w:t>
      </w:r>
      <w:r w:rsidR="00CB4752" w:rsidRPr="00097A9C">
        <w:t xml:space="preserve"> of cash flows for the repayment of the bonds </w:t>
      </w:r>
      <w:del w:id="330" w:author="Gann, Julie" w:date="2022-11-09T13:07:00Z">
        <w:r w:rsidR="00CB4752" w:rsidRPr="00097A9C" w:rsidDel="00E96271">
          <w:delText>via the existing lease that</w:delText>
        </w:r>
      </w:del>
      <w:ins w:id="331" w:author="Gann, Julie" w:date="2022-11-09T13:07:00Z">
        <w:r w:rsidR="00E96271">
          <w:t>which</w:t>
        </w:r>
      </w:ins>
      <w:r w:rsidR="00CB4752" w:rsidRPr="00097A9C">
        <w:t xml:space="preserve"> covers all interest payments and 50% of </w:t>
      </w:r>
      <w:r w:rsidR="00CB4752">
        <w:t xml:space="preserve">the </w:t>
      </w:r>
      <w:r w:rsidR="00CB4752" w:rsidRPr="00097A9C">
        <w:t xml:space="preserve">principal payments. </w:t>
      </w:r>
      <w:ins w:id="332" w:author="Gann, Julie" w:date="2022-11-09T13:07:00Z">
        <w:r w:rsidR="00DC1AB8" w:rsidRPr="00CC58C3">
          <w:t>The level of reliance on the collateral value for sale or refinancing is just over the cutoff for using the practical expedient (&lt;50%), so a full analysis is required.</w:t>
        </w:r>
        <w:r w:rsidR="00DC1AB8">
          <w:t xml:space="preserve"> </w:t>
        </w:r>
      </w:ins>
      <w:r w:rsidR="00CB4752">
        <w:t xml:space="preserve">In reaching </w:t>
      </w:r>
      <w:del w:id="333" w:author="Gann, Julie" w:date="2022-11-09T13:07:00Z">
        <w:r w:rsidR="00CB4752" w:rsidDel="00DC1AB8">
          <w:delText xml:space="preserve">this </w:delText>
        </w:r>
      </w:del>
      <w:ins w:id="334" w:author="Gann, Julie" w:date="2022-11-09T13:07:00Z">
        <w:r w:rsidR="00DC1AB8">
          <w:t xml:space="preserve">its </w:t>
        </w:r>
      </w:ins>
      <w:r w:rsidR="00CB4752">
        <w:t xml:space="preserve">determination, the reporting entity considered the predictable nature of the cash flows, which are contractually fixed for the life of the debt instrument, as well as the ability of the </w:t>
      </w:r>
      <w:ins w:id="335" w:author="Gann, Julie" w:date="2022-11-09T13:07:00Z">
        <w:r w:rsidR="007A0145">
          <w:t xml:space="preserve">underlying </w:t>
        </w:r>
      </w:ins>
      <w:r w:rsidR="00CB4752">
        <w:t xml:space="preserve">collateral value to provide for the balloon payment through sale or refinancing </w:t>
      </w:r>
      <w:proofErr w:type="gramStart"/>
      <w:r w:rsidR="00CB4752">
        <w:t>in light of</w:t>
      </w:r>
      <w:proofErr w:type="gramEnd"/>
      <w:r w:rsidR="00CB4752">
        <w:t xml:space="preserve"> its characteristics. While the </w:t>
      </w:r>
      <w:del w:id="336" w:author="Gann, Julie" w:date="2022-11-09T13:07:00Z">
        <w:r w:rsidR="00CB4752" w:rsidDel="007A0145">
          <w:delText xml:space="preserve">equipment </w:delText>
        </w:r>
      </w:del>
      <w:ins w:id="337" w:author="Gann, Julie" w:date="2022-11-09T13:07:00Z">
        <w:r w:rsidR="007A0145">
          <w:t xml:space="preserve">real </w:t>
        </w:r>
      </w:ins>
      <w:ins w:id="338" w:author="Gann, Julie" w:date="2022-11-09T13:11:00Z">
        <w:r w:rsidR="008E3B2E">
          <w:t>property</w:t>
        </w:r>
      </w:ins>
      <w:ins w:id="339" w:author="Gann, Julie" w:date="2022-11-09T13:07:00Z">
        <w:r w:rsidR="007A0145">
          <w:t xml:space="preserve"> </w:t>
        </w:r>
      </w:ins>
      <w:r w:rsidR="00CB4752">
        <w:t>may have some market value volatility and periods of lower liquidity at points in time, the cash flows produced by the lease were concluded to reduce the loan balance to a level (</w:t>
      </w:r>
      <w:del w:id="340" w:author="Gann, Julie" w:date="2022-11-09T13:08:00Z">
        <w:r w:rsidR="00CB4752" w:rsidDel="007A0145">
          <w:delText>4</w:delText>
        </w:r>
      </w:del>
      <w:ins w:id="341" w:author="Gann, Julie" w:date="2022-11-09T13:08:00Z">
        <w:r w:rsidR="007A0145">
          <w:t>5</w:t>
        </w:r>
      </w:ins>
      <w:r w:rsidR="00CB4752">
        <w:t xml:space="preserve">0% loan-to-value) that would be able to be recovered by sale or refinancing </w:t>
      </w:r>
      <w:ins w:id="342" w:author="Gann, Julie" w:date="2022-11-09T13:08:00Z">
        <w:r w:rsidR="007A0145">
          <w:t>at the maturity of the loan</w:t>
        </w:r>
      </w:ins>
      <w:del w:id="343" w:author="Gann, Julie" w:date="2022-11-09T13:08:00Z">
        <w:r w:rsidR="00CB4752" w:rsidDel="007A0145">
          <w:delText>even if it were to mature at such point in time</w:delText>
        </w:r>
      </w:del>
      <w:r w:rsidR="00CB4752">
        <w:t>.</w:t>
      </w:r>
    </w:p>
    <w:p w14:paraId="42D4E3EF" w14:textId="1C621AE6" w:rsidR="00CB4752" w:rsidRDefault="00CB4752" w:rsidP="00E75DDE">
      <w:pPr>
        <w:pStyle w:val="ListContinue"/>
        <w:numPr>
          <w:ilvl w:val="0"/>
          <w:numId w:val="8"/>
        </w:numPr>
        <w:spacing w:line="256" w:lineRule="auto"/>
      </w:pPr>
      <w:r>
        <w:t xml:space="preserve">The reporting entity also determined that the structure provides </w:t>
      </w:r>
      <w:r w:rsidR="00804DE1">
        <w:t>substantive</w:t>
      </w:r>
      <w:r w:rsidR="00804DE1" w:rsidRPr="00097A9C">
        <w:t xml:space="preserve"> </w:t>
      </w:r>
      <w:r>
        <w:t xml:space="preserve">credit enhancement </w:t>
      </w:r>
      <w:r w:rsidR="00804DE1">
        <w:t xml:space="preserve">in the form of overcollateralization </w:t>
      </w:r>
      <w:r>
        <w:t xml:space="preserve">to conclude that investors are in a different economic position than </w:t>
      </w:r>
      <w:r w:rsidRPr="00DA1A87">
        <w:t xml:space="preserve">holding the </w:t>
      </w:r>
      <w:del w:id="344" w:author="Gann, Julie" w:date="2022-11-09T13:11:00Z">
        <w:r w:rsidRPr="00DA1A87" w:rsidDel="008E3B2E">
          <w:delText xml:space="preserve">equipment </w:delText>
        </w:r>
      </w:del>
      <w:ins w:id="345" w:author="Gann, Julie" w:date="2022-11-09T13:11:00Z">
        <w:r w:rsidR="008E3B2E" w:rsidRPr="00DA1A87">
          <w:t xml:space="preserve">real property </w:t>
        </w:r>
      </w:ins>
      <w:r w:rsidRPr="00DA1A87">
        <w:t>directly</w:t>
      </w:r>
      <w:r w:rsidR="00804DE1" w:rsidRPr="00DA1A87">
        <w:t xml:space="preserve">, in accordance with the requirements of </w:t>
      </w:r>
      <w:del w:id="346" w:author="Gann, Julie" w:date="2022-11-09T13:12:00Z">
        <w:r w:rsidR="00804DE1" w:rsidRPr="00DA1A87" w:rsidDel="008E3B2E">
          <w:delText>paragraph 3.b</w:delText>
        </w:r>
        <w:r w:rsidR="00C5172C" w:rsidRPr="00DA1A87" w:rsidDel="008E3B2E">
          <w:delText xml:space="preserve"> of </w:delText>
        </w:r>
      </w:del>
      <w:r w:rsidR="00C5172C" w:rsidRPr="00DA1A87">
        <w:t>the principles-based bond definition</w:t>
      </w:r>
      <w:r w:rsidRPr="00DA1A87">
        <w:t>. In reaching</w:t>
      </w:r>
      <w:r>
        <w:t xml:space="preserve"> this conclusion</w:t>
      </w:r>
      <w:r w:rsidRPr="00097A9C">
        <w:t xml:space="preserve">, </w:t>
      </w:r>
      <w:r>
        <w:t xml:space="preserve">the reporting entity noted that </w:t>
      </w:r>
      <w:ins w:id="347" w:author="Gann, Julie" w:date="2022-11-09T13:12:00Z">
        <w:r w:rsidR="008E3B2E">
          <w:t xml:space="preserve">although </w:t>
        </w:r>
      </w:ins>
      <w:r>
        <w:t xml:space="preserve">the debt instrument starts with a </w:t>
      </w:r>
      <w:del w:id="348" w:author="Gann, Julie" w:date="2022-11-09T13:12:00Z">
        <w:r w:rsidDel="008E3B2E">
          <w:delText>70</w:delText>
        </w:r>
      </w:del>
      <w:ins w:id="349" w:author="Gann, Julie" w:date="2022-11-09T13:12:00Z">
        <w:r w:rsidR="008E3B2E">
          <w:t>100</w:t>
        </w:r>
      </w:ins>
      <w:r>
        <w:t>% loan-to-value</w:t>
      </w:r>
      <w:ins w:id="350" w:author="Gann, Julie" w:date="2022-11-09T13:12:00Z">
        <w:r w:rsidR="008E3B2E">
          <w:t xml:space="preserve"> (not including the value of the contractually </w:t>
        </w:r>
        <w:r w:rsidR="00DE1313">
          <w:t>required lease payments)</w:t>
        </w:r>
      </w:ins>
      <w:r>
        <w:t xml:space="preserve">, </w:t>
      </w:r>
      <w:ins w:id="351" w:author="Gann, Julie" w:date="2022-11-09T13:13:00Z">
        <w:r w:rsidR="00F22983" w:rsidRPr="00402AC8">
          <w:t>contractual fixed payments from the lease provide additional security such that the reporting entity is in a different economic position than owning the property directly. Lease cash flows are sufficient to cover the payment of all interest and 50% of the outstanding principal over the term of the lease</w:t>
        </w:r>
        <w:r w:rsidR="00F22983">
          <w:t>.</w:t>
        </w:r>
      </w:ins>
      <w:del w:id="352" w:author="Gann, Julie" w:date="2022-11-09T13:13:00Z">
        <w:r w:rsidDel="00F22983">
          <w:delText xml:space="preserve">which continues to improve over the life of the debt </w:delText>
        </w:r>
        <w:r w:rsidRPr="00097A9C" w:rsidDel="00F22983">
          <w:delText>as the loan balance amortizes more quickly than the expected economic depreciation on the underlying equipment.</w:delText>
        </w:r>
        <w:r w:rsidDel="00F22983">
          <w:delText xml:space="preserve"> </w:delText>
        </w:r>
      </w:del>
      <w:ins w:id="353" w:author="Gann, Julie" w:date="2022-11-09T13:13:00Z">
        <w:r w:rsidR="00F22983">
          <w:t xml:space="preserve"> </w:t>
        </w:r>
      </w:ins>
      <w:r>
        <w:t xml:space="preserve">In the context of the predictable nature of the cash flows and collateral value range over time, the reporting entity concluded </w:t>
      </w:r>
      <w:r w:rsidR="00804DE1">
        <w:t>that a market participant</w:t>
      </w:r>
      <w:r w:rsidR="00D1475A">
        <w:t xml:space="preserve"> (i.e., a knowledgeable investor transacting at arm’s length) would consider </w:t>
      </w:r>
      <w:r>
        <w:t xml:space="preserve">this level of overcollateralization </w:t>
      </w:r>
      <w:r w:rsidR="00D1475A">
        <w:t xml:space="preserve">to put the investor in a substantially different economic position than owning the </w:t>
      </w:r>
      <w:r w:rsidR="000A04B3">
        <w:t>underlying</w:t>
      </w:r>
      <w:r w:rsidR="00D1475A">
        <w:t xml:space="preserve"> </w:t>
      </w:r>
      <w:del w:id="354" w:author="Gann, Julie" w:date="2022-11-09T13:13:00Z">
        <w:r w:rsidR="00D1475A" w:rsidDel="001754B7">
          <w:delText xml:space="preserve">equipment </w:delText>
        </w:r>
      </w:del>
      <w:ins w:id="355" w:author="Gann, Julie" w:date="2022-11-09T13:13:00Z">
        <w:r w:rsidR="001754B7">
          <w:t>property</w:t>
        </w:r>
      </w:ins>
      <w:ins w:id="356" w:author="Gann, Julie" w:date="2022-11-09T13:14:00Z">
        <w:r w:rsidR="00563FD8">
          <w:t xml:space="preserve"> </w:t>
        </w:r>
      </w:ins>
      <w:ins w:id="357" w:author="Gann, Julie" w:date="2022-11-09T13:13:00Z">
        <w:r w:rsidR="001754B7">
          <w:t xml:space="preserve"> </w:t>
        </w:r>
      </w:ins>
      <w:r w:rsidR="00D1475A">
        <w:t xml:space="preserve">directly. </w:t>
      </w:r>
    </w:p>
    <w:p w14:paraId="54608F8B" w14:textId="7AAEB561" w:rsidR="000917C8" w:rsidRDefault="00CB4752" w:rsidP="00CB4752">
      <w:pPr>
        <w:pStyle w:val="ListContinue"/>
        <w:numPr>
          <w:ilvl w:val="0"/>
          <w:numId w:val="8"/>
        </w:numPr>
      </w:pPr>
      <w:r>
        <w:t xml:space="preserve">For the purposes of determining whether there is </w:t>
      </w:r>
      <w:r w:rsidR="005E700A">
        <w:t xml:space="preserve">substantive </w:t>
      </w:r>
      <w:r>
        <w:t xml:space="preserve">overcollateralization, it is appropriate to consider any expected economic depreciation, if it is reasonably expected, but it is not appropriate to consider any expected economic appreciation. </w:t>
      </w:r>
      <w:r w:rsidR="004D53ED">
        <w:t>Note that a debt instrument with a loan-to</w:t>
      </w:r>
      <w:r w:rsidR="004F6B00">
        <w:t>-</w:t>
      </w:r>
      <w:r w:rsidR="004D53ED">
        <w:t xml:space="preserve">value that is expected to decrease over time is not necessarily deemed to have substantive overcollateralization. </w:t>
      </w:r>
    </w:p>
    <w:p w14:paraId="32647D7B" w14:textId="1B71438D" w:rsidR="00B15EAF" w:rsidRPr="00906A77" w:rsidRDefault="00203BE2" w:rsidP="00B15EAF">
      <w:pPr>
        <w:pStyle w:val="ListContinue"/>
        <w:numPr>
          <w:ilvl w:val="0"/>
          <w:numId w:val="8"/>
        </w:numPr>
        <w:spacing w:line="256" w:lineRule="auto"/>
      </w:pPr>
      <w:r w:rsidRPr="00B15EAF">
        <w:rPr>
          <w:u w:val="single"/>
        </w:rPr>
        <w:t xml:space="preserve">Example 6 – </w:t>
      </w:r>
      <w:del w:id="358" w:author="Gann, Julie" w:date="2022-11-09T13:16:00Z">
        <w:r w:rsidRPr="00B15EAF" w:rsidDel="0086669F">
          <w:rPr>
            <w:u w:val="single"/>
          </w:rPr>
          <w:delText>Lease in SPV</w:delText>
        </w:r>
      </w:del>
      <w:ins w:id="359" w:author="Gann, Julie" w:date="2022-11-09T13:16:00Z">
        <w:r w:rsidR="0086669F">
          <w:rPr>
            <w:u w:val="single"/>
          </w:rPr>
          <w:t>Debt Instrument Issued by an SPV</w:t>
        </w:r>
      </w:ins>
      <w:r w:rsidRPr="00B15EAF">
        <w:rPr>
          <w:u w:val="single"/>
        </w:rPr>
        <w:t xml:space="preserve"> With Lease Term Less than Debt Instrument</w:t>
      </w:r>
      <w:r w:rsidR="00F534B2">
        <w:t xml:space="preserve">: </w:t>
      </w:r>
      <w:r w:rsidR="00B15EAF">
        <w:t xml:space="preserve">A reporting entity invested in a debt instrument with the same characteristics as described </w:t>
      </w:r>
      <w:r w:rsidR="00B15EAF" w:rsidRPr="00906A77">
        <w:t>in Example 5, except that the existing</w:t>
      </w:r>
      <w:del w:id="360" w:author="Gann, Julie" w:date="2022-11-09T13:16:00Z">
        <w:r w:rsidR="00B15EAF" w:rsidRPr="00906A77" w:rsidDel="000B7ED7">
          <w:delText xml:space="preserve"> equipment</w:delText>
        </w:r>
      </w:del>
      <w:r w:rsidR="00B15EAF" w:rsidRPr="00906A77">
        <w:t xml:space="preserve"> lease at the time of origination has a contractual term that is </w:t>
      </w:r>
      <w:r w:rsidR="00B15EAF" w:rsidRPr="00906A77">
        <w:lastRenderedPageBreak/>
        <w:t xml:space="preserve">shorter than that of the debt instrument. It is expected with a high degree of probability that the lease will be renewed, and a substantial leasing market exists to replace the lessee should they not renew. However, in the unlikely circumstance that the </w:t>
      </w:r>
      <w:del w:id="361" w:author="Gann, Julie" w:date="2022-11-09T13:17:00Z">
        <w:r w:rsidR="00B15EAF" w:rsidRPr="00906A77" w:rsidDel="008954DA">
          <w:delText xml:space="preserve">equipment </w:delText>
        </w:r>
      </w:del>
      <w:ins w:id="362" w:author="Gann, Julie" w:date="2022-11-09T13:17:00Z">
        <w:r w:rsidR="008954DA">
          <w:t>property</w:t>
        </w:r>
        <w:r w:rsidR="008954DA" w:rsidRPr="00906A77">
          <w:t xml:space="preserve"> </w:t>
        </w:r>
      </w:ins>
      <w:r w:rsidR="00B15EAF" w:rsidRPr="00906A77">
        <w:t xml:space="preserve">cannot be re-leased, there would not be enough cash flows to service the scheduled principal and interest payments, and the </w:t>
      </w:r>
      <w:del w:id="363" w:author="Gann, Julie" w:date="2022-11-09T13:17:00Z">
        <w:r w:rsidR="00B15EAF" w:rsidRPr="00906A77" w:rsidDel="008954DA">
          <w:delText xml:space="preserve">equipment </w:delText>
        </w:r>
      </w:del>
      <w:ins w:id="364" w:author="Gann, Julie" w:date="2022-11-09T13:17:00Z">
        <w:r w:rsidR="008954DA">
          <w:t>property</w:t>
        </w:r>
        <w:r w:rsidR="008954DA" w:rsidRPr="00906A77">
          <w:t xml:space="preserve"> </w:t>
        </w:r>
      </w:ins>
      <w:r w:rsidR="00B15EAF" w:rsidRPr="00906A77">
        <w:t>would have to be liquidated to pay off the debt upon default.</w:t>
      </w:r>
    </w:p>
    <w:p w14:paraId="626B0C5B" w14:textId="63392EB2" w:rsidR="00DA2FCF" w:rsidRDefault="00476AED" w:rsidP="00DA2FCF">
      <w:pPr>
        <w:pStyle w:val="ListContinue"/>
        <w:numPr>
          <w:ilvl w:val="0"/>
          <w:numId w:val="8"/>
        </w:numPr>
        <w:spacing w:line="256" w:lineRule="auto"/>
      </w:pPr>
      <w:r w:rsidRPr="00906A77">
        <w:rPr>
          <w:u w:val="single"/>
        </w:rPr>
        <w:t>Example 6 – Rationale</w:t>
      </w:r>
      <w:r w:rsidRPr="00906A77">
        <w:t xml:space="preserve">: </w:t>
      </w:r>
      <w:r w:rsidR="00DA2FCF" w:rsidRPr="00906A77">
        <w:t xml:space="preserve">All details of this example, including the expected collateral cash flows, are consistent with those in Example 5, except that the cash flows in Example </w:t>
      </w:r>
      <w:r w:rsidR="00625FF0" w:rsidRPr="00906A77">
        <w:t>5</w:t>
      </w:r>
      <w:r w:rsidR="00DA2FCF" w:rsidRPr="00906A77">
        <w:t xml:space="preserve"> are</w:t>
      </w:r>
      <w:r w:rsidR="00DA2FCF">
        <w:t xml:space="preserve"> contractually fixed for the duration of the debt while the cash flows in </w:t>
      </w:r>
      <w:r w:rsidR="00625FF0">
        <w:t>this example</w:t>
      </w:r>
      <w:r w:rsidR="00DA2FCF">
        <w:t xml:space="preserve"> are subject to re-leasing risk. Notwithstanding the involvement of re-leasing risk, the reporting entity concluded that the ability to re-lease the </w:t>
      </w:r>
      <w:del w:id="365" w:author="Gann, Julie" w:date="2022-11-09T13:18:00Z">
        <w:r w:rsidR="00DA2FCF" w:rsidDel="00D165B4">
          <w:delText xml:space="preserve">equipment </w:delText>
        </w:r>
      </w:del>
      <w:ins w:id="366" w:author="Gann, Julie" w:date="2022-11-09T13:18:00Z">
        <w:r w:rsidR="00633DF1">
          <w:t>property</w:t>
        </w:r>
        <w:r w:rsidR="00D165B4">
          <w:t xml:space="preserve"> </w:t>
        </w:r>
      </w:ins>
      <w:r w:rsidR="00DA2FCF">
        <w:t xml:space="preserve">was highly predictable and supported the conclusion that the </w:t>
      </w:r>
      <w:del w:id="367" w:author="Gann, Julie" w:date="2022-11-09T13:18:00Z">
        <w:r w:rsidR="00DA2FCF" w:rsidDel="00633DF1">
          <w:delText xml:space="preserve">equipment </w:delText>
        </w:r>
      </w:del>
      <w:ins w:id="368" w:author="Gann, Julie" w:date="2022-11-09T13:18:00Z">
        <w:r w:rsidR="00633DF1">
          <w:t xml:space="preserve">underlying collateral </w:t>
        </w:r>
      </w:ins>
      <w:r w:rsidR="00DA2FCF">
        <w:t>was expected to produce meaningful cash flows to service the debt.</w:t>
      </w:r>
    </w:p>
    <w:p w14:paraId="25245576" w14:textId="23C13E87" w:rsidR="00DA2FCF" w:rsidRDefault="00DA2FCF" w:rsidP="00DA2FCF">
      <w:pPr>
        <w:pStyle w:val="ListContinue"/>
        <w:numPr>
          <w:ilvl w:val="0"/>
          <w:numId w:val="8"/>
        </w:numPr>
        <w:spacing w:line="256" w:lineRule="auto"/>
      </w:pPr>
      <w:r>
        <w:t>This distinction is to highlight that the expected cash flows of a cash-generating non-financial asset may or may not be contractually fixed for the term of the bond. Certain securitized cash flow streams may not by their nature lend themselves to long-term contracts (e.g., single-family home rentals), but may nevertheless lend themselves to the production of predictable cash flows. While the non-contractual nature of the cash flows is an important consideration in determining whether a non-financial asset is expected to produce meaningful cash flows to service the debt, it does not, in and of itself, preclude a reporting entity from concluding that the assets are expected to produce meaningful cash flows.</w:t>
      </w:r>
    </w:p>
    <w:p w14:paraId="78C8723A" w14:textId="47888F0B" w:rsidR="0048255A" w:rsidRPr="00EF207F" w:rsidRDefault="001D057E" w:rsidP="00E75DDE">
      <w:pPr>
        <w:pStyle w:val="ListContinue"/>
        <w:numPr>
          <w:ilvl w:val="0"/>
          <w:numId w:val="8"/>
        </w:numPr>
        <w:spacing w:line="256" w:lineRule="auto"/>
      </w:pPr>
      <w:r w:rsidRPr="0048255A">
        <w:rPr>
          <w:u w:val="single"/>
        </w:rPr>
        <w:t>Example 7 - Lease in SPV with 80% Balloon Payment</w:t>
      </w:r>
      <w:r w:rsidR="00C84850" w:rsidRPr="0048255A">
        <w:rPr>
          <w:u w:val="single"/>
        </w:rPr>
        <w:t xml:space="preserve">: </w:t>
      </w:r>
      <w:r w:rsidR="0048255A" w:rsidRPr="00EF207F">
        <w:t>A reporting entity invested in a debt instrument issued by a SPV that owns equipment which is leased to an equipment operator. The equipment operator makes lease payments to the SPV, which are passed through to service the SPV’s debt obligation. While the debt is outstanding, the equipment and lease are held in trust and pledged as collateral for the debtholders. Should a default occur, the debtholders can foreclose on and liquidate the equipment as well as submit an unsecured lease claim in the lessee’s bankruptcy for any defaulted lease payments. The loan-to-value at origination is 70%.</w:t>
      </w:r>
    </w:p>
    <w:p w14:paraId="3CD3217E" w14:textId="0588F1D4" w:rsidR="0048255A" w:rsidRDefault="0048255A" w:rsidP="0048255A">
      <w:pPr>
        <w:pStyle w:val="ListContinue"/>
        <w:numPr>
          <w:ilvl w:val="0"/>
          <w:numId w:val="8"/>
        </w:numPr>
        <w:spacing w:line="256" w:lineRule="auto"/>
      </w:pPr>
      <w:r w:rsidRPr="00EF207F">
        <w:t xml:space="preserve">The existing lease payments are sufficient to cover all interest payments and all scheduled debt amortization payments over the life of the debt instrument. However, at maturity, there is a balloon payment due, totaling 80% of the original outstanding principal amount. The corresponding lease has no balloon payment due at lease maturity, so the SPV will either need to refinance the debt or sell the underlying equipment to service the final debt balloon payment. The loan-to-value at maturity is expected to increase to 95% considering the scheduled principal amortization payments net of the expected economic depreciation in the equipment value over the term of the debt. The equipment is expected to be subject to some market value volatility and periods of lower liquidity at certain points in </w:t>
      </w:r>
      <w:proofErr w:type="gramStart"/>
      <w:r w:rsidRPr="00EF207F">
        <w:t>time, but</w:t>
      </w:r>
      <w:proofErr w:type="gramEnd"/>
      <w:r w:rsidRPr="00EF207F">
        <w:t xml:space="preserve"> has a predictable value range and ready market over a longer period of time, such that the equipment could be liquidated over a reasonable period of time, if necessary.</w:t>
      </w:r>
    </w:p>
    <w:p w14:paraId="4862D4E9" w14:textId="3023295F" w:rsidR="00EB7016" w:rsidRDefault="0048255A" w:rsidP="00EB7016">
      <w:pPr>
        <w:pStyle w:val="ListContinue"/>
        <w:numPr>
          <w:ilvl w:val="0"/>
          <w:numId w:val="8"/>
        </w:numPr>
        <w:spacing w:line="256" w:lineRule="auto"/>
      </w:pPr>
      <w:r w:rsidRPr="00037C6C">
        <w:rPr>
          <w:u w:val="single"/>
        </w:rPr>
        <w:t>Example 7 Rationale</w:t>
      </w:r>
      <w:r>
        <w:t xml:space="preserve">: </w:t>
      </w:r>
      <w:r w:rsidR="00EB7016" w:rsidRPr="00097A9C">
        <w:t xml:space="preserve">The equipment is a </w:t>
      </w:r>
      <w:r w:rsidR="00EB7016" w:rsidRPr="00EC51D4">
        <w:t>cash generating non</w:t>
      </w:r>
      <w:r w:rsidR="00EB7016" w:rsidRPr="00097A9C">
        <w:t xml:space="preserve">-financial asset which is </w:t>
      </w:r>
      <w:r w:rsidR="00EB7016">
        <w:t xml:space="preserve">not </w:t>
      </w:r>
      <w:r w:rsidR="00EB7016" w:rsidRPr="00097A9C">
        <w:t xml:space="preserve">expected to generate a meaningful </w:t>
      </w:r>
      <w:r w:rsidR="00EB7016">
        <w:t>level</w:t>
      </w:r>
      <w:r w:rsidR="00EB7016" w:rsidRPr="00097A9C">
        <w:t xml:space="preserve"> of cash flows for the repayment of the bonds via the existing lease that covers all interest payments and </w:t>
      </w:r>
      <w:r w:rsidR="00EB7016">
        <w:t>2</w:t>
      </w:r>
      <w:r w:rsidR="00EB7016" w:rsidRPr="00097A9C">
        <w:t xml:space="preserve">0% of principal payments. </w:t>
      </w:r>
      <w:r w:rsidR="00EB7016">
        <w:t>In reaching this determination, the reporting entity considered that, while the cash flows being produced are predictable, the ability to recover the principal of the debt investment is almost entirely reliant on the equipment retaining sufficient value to sell or refinance to satisfy the debt</w:t>
      </w:r>
    </w:p>
    <w:p w14:paraId="0A355427" w14:textId="10878090" w:rsidR="00EB7016" w:rsidRDefault="00EB7016" w:rsidP="00EB7016">
      <w:pPr>
        <w:pStyle w:val="ListContinue"/>
        <w:numPr>
          <w:ilvl w:val="0"/>
          <w:numId w:val="8"/>
        </w:numPr>
        <w:spacing w:line="256" w:lineRule="auto"/>
      </w:pPr>
      <w:r>
        <w:t xml:space="preserve">The reporting entity also determined that the structure lacks </w:t>
      </w:r>
      <w:r w:rsidR="0056095D">
        <w:t>a substantive</w:t>
      </w:r>
      <w:r w:rsidR="0056095D" w:rsidRPr="00097A9C">
        <w:t xml:space="preserve"> </w:t>
      </w:r>
      <w:r>
        <w:t>credit enhancement to conclude that investors are in a different economic position than holding the equipment directly</w:t>
      </w:r>
      <w:r w:rsidR="0047461B">
        <w:t xml:space="preserve">, in accordance with the requirements </w:t>
      </w:r>
      <w:r w:rsidR="0047461B" w:rsidRPr="00633DF1">
        <w:t xml:space="preserve">of </w:t>
      </w:r>
      <w:del w:id="369" w:author="Gann, Julie" w:date="2022-11-09T13:19:00Z">
        <w:r w:rsidR="0047461B" w:rsidRPr="00633DF1" w:rsidDel="00633DF1">
          <w:delText>paragraph 3.b</w:delText>
        </w:r>
        <w:r w:rsidR="00906A77" w:rsidRPr="00633DF1" w:rsidDel="00633DF1">
          <w:delText xml:space="preserve"> of </w:delText>
        </w:r>
      </w:del>
      <w:r w:rsidR="00906A77" w:rsidRPr="00633DF1">
        <w:t>the principles-based bond definition</w:t>
      </w:r>
      <w:r w:rsidRPr="00633DF1">
        <w:t xml:space="preserve">. In </w:t>
      </w:r>
      <w:r w:rsidRPr="00633DF1">
        <w:lastRenderedPageBreak/>
        <w:t>reaching this conclusion, the reporting entity noted that the debt starts with a 70% loan</w:t>
      </w:r>
      <w:r>
        <w:t xml:space="preserve">-to-value, but the overcollateralization is expected to deteriorate over the term of the debt </w:t>
      </w:r>
      <w:r w:rsidRPr="00097A9C">
        <w:t xml:space="preserve">as the </w:t>
      </w:r>
      <w:r>
        <w:t xml:space="preserve">equipment economically depreciates </w:t>
      </w:r>
      <w:r w:rsidRPr="00097A9C">
        <w:t xml:space="preserve">more quickly than the </w:t>
      </w:r>
      <w:r>
        <w:t xml:space="preserve">debt amortizes. This results in a high loan-to-value (i.e., 95%) at maturity, relative to the market value volatility of the underlying collateral. Despite the predictable nature of the cash flows, the reporting entity concluded that the debt instrument lacked a </w:t>
      </w:r>
      <w:r w:rsidR="00674986">
        <w:t xml:space="preserve">substantive </w:t>
      </w:r>
      <w:r>
        <w:t xml:space="preserve">level of overcollateralization </w:t>
      </w:r>
      <w:r w:rsidR="00674986">
        <w:t>to conclude that the investor is in a different economic position than owning the underlying equipment directly. It was determined that the level of overcollateralization, as determined by a market participant (i.e., a knowledgeable investor transacting at arm’s length)</w:t>
      </w:r>
      <w:r w:rsidR="00F5367C">
        <w:t xml:space="preserve">, is nominal. </w:t>
      </w:r>
      <w:r>
        <w:t>Therefore, the reporting entity concluded that it was in a substanti</w:t>
      </w:r>
      <w:r w:rsidR="00F5367C">
        <w:t>vely</w:t>
      </w:r>
      <w:r>
        <w:t xml:space="preserve"> similar position as if it owned the equipment directly.</w:t>
      </w:r>
    </w:p>
    <w:p w14:paraId="3AEA22D3" w14:textId="4F9CEE4F" w:rsidR="00EB7016" w:rsidRDefault="00EB7016" w:rsidP="00EB7016">
      <w:pPr>
        <w:pStyle w:val="ListContinue"/>
        <w:numPr>
          <w:ilvl w:val="0"/>
          <w:numId w:val="8"/>
        </w:numPr>
        <w:spacing w:line="256" w:lineRule="auto"/>
      </w:pPr>
      <w:r>
        <w:t xml:space="preserve">For the purposes of determining whether there is </w:t>
      </w:r>
      <w:r w:rsidR="00F5367C">
        <w:t xml:space="preserve">substantive </w:t>
      </w:r>
      <w:r>
        <w:t xml:space="preserve">overcollateralization, it is appropriate to consider any expected economic depreciation, if it is reasonably expected, but it is not appropriate to factor in any expected economic appreciation. </w:t>
      </w:r>
      <w:r w:rsidR="00C74CEC">
        <w:t xml:space="preserve">Note that a debt instrument with a loan-to-value that is expected to increase over time is not necessarily deemed to have nominal overcollateralization. </w:t>
      </w:r>
    </w:p>
    <w:p w14:paraId="25E24795" w14:textId="19E5A14E" w:rsidR="00141CE1" w:rsidRDefault="00A73B70" w:rsidP="008A741C">
      <w:pPr>
        <w:rPr>
          <w:b/>
          <w:bCs/>
          <w:u w:val="single"/>
        </w:rPr>
      </w:pPr>
      <w:bookmarkStart w:id="370" w:name="_Toc446497911"/>
      <w:r w:rsidRPr="001F1A3B">
        <w:rPr>
          <w:b/>
          <w:bCs/>
          <w:u w:val="single"/>
        </w:rPr>
        <w:t>Reflecting the Principles-Based Bond Proposal in SSAP</w:t>
      </w:r>
    </w:p>
    <w:p w14:paraId="1CC0FA31" w14:textId="77777777" w:rsidR="008A741C" w:rsidRPr="001F1A3B" w:rsidRDefault="008A741C" w:rsidP="008A741C">
      <w:pPr>
        <w:rPr>
          <w:b/>
          <w:bCs/>
          <w:u w:val="single"/>
        </w:rPr>
      </w:pPr>
    </w:p>
    <w:p w14:paraId="725F718B" w14:textId="526F28DC" w:rsidR="00912262" w:rsidRPr="001F1A3B" w:rsidRDefault="00B824C9" w:rsidP="00A73B70">
      <w:pPr>
        <w:pStyle w:val="ListContinue"/>
        <w:numPr>
          <w:ilvl w:val="0"/>
          <w:numId w:val="8"/>
        </w:numPr>
        <w:spacing w:line="256" w:lineRule="auto"/>
      </w:pPr>
      <w:r w:rsidRPr="001F1A3B">
        <w:t xml:space="preserve">This issue </w:t>
      </w:r>
      <w:r w:rsidR="00995C1F" w:rsidRPr="001F1A3B">
        <w:t xml:space="preserve">paper proposes that </w:t>
      </w:r>
      <w:r w:rsidR="003607F4" w:rsidRPr="001F1A3B">
        <w:t xml:space="preserve">statutory accounting principles reflect </w:t>
      </w:r>
      <w:r w:rsidR="00995C1F" w:rsidRPr="001F1A3B">
        <w:t xml:space="preserve">the principles-based bond concepts </w:t>
      </w:r>
      <w:r w:rsidR="003607F4" w:rsidRPr="001F1A3B">
        <w:t xml:space="preserve">and the specific accounting guidance for bonds </w:t>
      </w:r>
      <w:r w:rsidR="005014CF" w:rsidRPr="001F1A3B">
        <w:t>(issuer obligations) and asset backed securities be captured</w:t>
      </w:r>
      <w:r w:rsidR="004A0F8D" w:rsidRPr="001F1A3B">
        <w:t xml:space="preserve"> as substantive revisions to two existing SSAPs</w:t>
      </w:r>
      <w:r w:rsidR="00912262" w:rsidRPr="001F1A3B">
        <w:t xml:space="preserve">: </w:t>
      </w:r>
    </w:p>
    <w:p w14:paraId="7582C861" w14:textId="5FD6DEE2" w:rsidR="004D4FBA" w:rsidRPr="001F1A3B" w:rsidRDefault="00035673" w:rsidP="00912262">
      <w:pPr>
        <w:pStyle w:val="ListContinue"/>
        <w:numPr>
          <w:ilvl w:val="1"/>
          <w:numId w:val="8"/>
        </w:numPr>
        <w:spacing w:line="256" w:lineRule="auto"/>
      </w:pPr>
      <w:r w:rsidRPr="001F1A3B">
        <w:t>SSAP No. 26R--Bonds</w:t>
      </w:r>
    </w:p>
    <w:p w14:paraId="037F5F5A" w14:textId="0A3B9021" w:rsidR="00FE58CE" w:rsidRPr="001F1A3B" w:rsidRDefault="00035673" w:rsidP="00912262">
      <w:pPr>
        <w:pStyle w:val="ListContinue"/>
        <w:numPr>
          <w:ilvl w:val="1"/>
          <w:numId w:val="8"/>
        </w:numPr>
        <w:spacing w:line="256" w:lineRule="auto"/>
      </w:pPr>
      <w:r w:rsidRPr="001F1A3B">
        <w:t>SSAP No. 43R—</w:t>
      </w:r>
      <w:ins w:id="371" w:author="Gann, Julie" w:date="2022-11-09T13:20:00Z">
        <w:r w:rsidR="00B2533F">
          <w:t xml:space="preserve">Asset-Backed Securities (renamed from </w:t>
        </w:r>
      </w:ins>
      <w:r w:rsidRPr="001F1A3B">
        <w:t>Loan-Backed and Structured Securities</w:t>
      </w:r>
      <w:ins w:id="372" w:author="Gann, Julie" w:date="2022-11-09T13:20:00Z">
        <w:r w:rsidR="00B2533F">
          <w:t>)</w:t>
        </w:r>
      </w:ins>
    </w:p>
    <w:p w14:paraId="2DE88FD1" w14:textId="5E445F0C" w:rsidR="00B44F08" w:rsidRPr="001F1A3B" w:rsidDel="00342006" w:rsidRDefault="00035673" w:rsidP="00523836">
      <w:pPr>
        <w:pStyle w:val="ListContinue"/>
        <w:numPr>
          <w:ilvl w:val="0"/>
          <w:numId w:val="8"/>
        </w:numPr>
        <w:spacing w:line="256" w:lineRule="auto"/>
        <w:rPr>
          <w:del w:id="373" w:author="Gann, Julie" w:date="2022-11-09T13:26:00Z"/>
        </w:rPr>
      </w:pPr>
      <w:del w:id="374" w:author="Gann, Julie" w:date="2022-11-09T13:26:00Z">
        <w:r w:rsidRPr="001F1A3B" w:rsidDel="00342006">
          <w:delText xml:space="preserve">Although there will be </w:delText>
        </w:r>
        <w:r w:rsidR="00524A6F" w:rsidRPr="001F1A3B" w:rsidDel="00342006">
          <w:delText>new statutory accounting concepts added</w:delText>
        </w:r>
        <w:r w:rsidRPr="001F1A3B" w:rsidDel="00342006">
          <w:delText xml:space="preserve"> to these SSAPs,</w:delText>
        </w:r>
        <w:r w:rsidR="00E37CF2" w:rsidRPr="001F1A3B" w:rsidDel="00342006">
          <w:delText xml:space="preserve"> certain aspects of the SSAPs will be </w:delText>
        </w:r>
        <w:r w:rsidR="00434DD9" w:rsidRPr="001F1A3B" w:rsidDel="00342006">
          <w:delText xml:space="preserve">retained and unchanged. </w:delText>
        </w:r>
        <w:r w:rsidR="0010686B" w:rsidRPr="001F1A3B" w:rsidDel="00342006">
          <w:delText>With t</w:delText>
        </w:r>
        <w:r w:rsidR="00523836" w:rsidRPr="001F1A3B" w:rsidDel="00342006">
          <w:delText>his</w:delText>
        </w:r>
        <w:r w:rsidR="0010686B" w:rsidRPr="001F1A3B" w:rsidDel="00342006">
          <w:delText xml:space="preserve"> approach, all of the relevant guidance will be </w:delText>
        </w:r>
        <w:r w:rsidR="00434DD9" w:rsidRPr="001F1A3B" w:rsidDel="00342006">
          <w:delText>in the original SSAPs for these investment types</w:delText>
        </w:r>
        <w:r w:rsidR="00523836" w:rsidRPr="001F1A3B" w:rsidDel="00342006">
          <w:delText xml:space="preserve">, </w:delText>
        </w:r>
        <w:r w:rsidR="002E69A5" w:rsidRPr="001F1A3B" w:rsidDel="00342006">
          <w:delText xml:space="preserve">which will allow the continuation of prior references when discussing these investment structures. </w:delText>
        </w:r>
      </w:del>
    </w:p>
    <w:p w14:paraId="428025D5" w14:textId="0F2BB5D7" w:rsidR="00523836" w:rsidRDefault="00523836" w:rsidP="00523836">
      <w:pPr>
        <w:pStyle w:val="ListContinue"/>
        <w:numPr>
          <w:ilvl w:val="0"/>
          <w:numId w:val="8"/>
        </w:numPr>
        <w:spacing w:line="256" w:lineRule="auto"/>
        <w:rPr>
          <w:ins w:id="375" w:author="Gann, Julie" w:date="2022-11-09T13:34:00Z"/>
        </w:rPr>
      </w:pPr>
      <w:del w:id="376" w:author="Gann, Julie" w:date="2022-11-09T13:26:00Z">
        <w:r w:rsidRPr="001F1A3B" w:rsidDel="00342006">
          <w:delText xml:space="preserve">In addition to the revisions to SSAP No. 26R and SSAP No. 43R, </w:delText>
        </w:r>
        <w:r w:rsidR="00692B52" w:rsidRPr="001F1A3B" w:rsidDel="00342006">
          <w:delText xml:space="preserve">additional </w:delText>
        </w:r>
        <w:r w:rsidR="00524A6F" w:rsidRPr="001F1A3B" w:rsidDel="00342006">
          <w:delText>new statutory accounting concepts</w:delText>
        </w:r>
        <w:r w:rsidR="00692B52" w:rsidRPr="001F1A3B" w:rsidDel="00342006">
          <w:delText xml:space="preserve"> are expected to detail the accounting and reporting for structures that do not qualify as bonds. </w:delText>
        </w:r>
      </w:del>
      <w:ins w:id="377" w:author="Gann, Julie" w:date="2022-11-09T13:26:00Z">
        <w:r w:rsidR="00985628">
          <w:t>For SSAP No. 26R, the revisions capture the full bond definition</w:t>
        </w:r>
        <w:r w:rsidR="00FC2C0B">
          <w:t xml:space="preserve">, determining whether a security qualifies as either an issuer credit obligation or an asset backed security. </w:t>
        </w:r>
      </w:ins>
      <w:ins w:id="378" w:author="Gann, Julie" w:date="2022-11-09T13:27:00Z">
        <w:r w:rsidR="00187F0E">
          <w:t>The accounting guidance for issuer credit obligations is retained within SSAP No. 26R and is not changed with the i</w:t>
        </w:r>
      </w:ins>
      <w:ins w:id="379" w:author="Gann, Julie" w:date="2022-11-09T13:28:00Z">
        <w:r w:rsidR="00187F0E">
          <w:t xml:space="preserve">nclusion of the bond definition. </w:t>
        </w:r>
        <w:r w:rsidR="00EB3EB2">
          <w:t>Other revisions include transition guidance</w:t>
        </w:r>
        <w:r w:rsidR="009E287D">
          <w:t>, to reclassify debt securities that do not qualify as bonds from</w:t>
        </w:r>
      </w:ins>
      <w:ins w:id="380" w:author="Gann, Julie" w:date="2022-11-09T13:29:00Z">
        <w:r w:rsidR="009E287D">
          <w:t xml:space="preserve"> Schedule D-1 to the subsequent schedule and to delete the glossary as no longer necessary. </w:t>
        </w:r>
      </w:ins>
    </w:p>
    <w:p w14:paraId="4B84D1F6" w14:textId="77777777" w:rsidR="00545166" w:rsidRDefault="00FE7A17" w:rsidP="00523836">
      <w:pPr>
        <w:pStyle w:val="ListContinue"/>
        <w:numPr>
          <w:ilvl w:val="0"/>
          <w:numId w:val="8"/>
        </w:numPr>
        <w:spacing w:line="256" w:lineRule="auto"/>
        <w:rPr>
          <w:ins w:id="381" w:author="Gann, Julie" w:date="2022-11-09T13:47:00Z"/>
        </w:rPr>
      </w:pPr>
      <w:ins w:id="382" w:author="Gann, Julie" w:date="2022-11-09T13:34:00Z">
        <w:r>
          <w:t xml:space="preserve">For SSAP No. 43R, </w:t>
        </w:r>
        <w:r w:rsidR="00E70106">
          <w:t xml:space="preserve">revisions have been proposed to </w:t>
        </w:r>
      </w:ins>
      <w:ins w:id="383" w:author="Gann, Julie" w:date="2022-11-09T13:35:00Z">
        <w:r w:rsidR="00CF1575">
          <w:t>reorder and streamline the existing guidance. Although the broad measurement concepts and requirements to assess cash flows</w:t>
        </w:r>
        <w:r w:rsidR="0070461F">
          <w:t xml:space="preserve"> have not changed, </w:t>
        </w:r>
      </w:ins>
      <w:ins w:id="384" w:author="Gann, Julie" w:date="2022-11-09T13:36:00Z">
        <w:r w:rsidR="00082CAE">
          <w:t>the guidance specific to</w:t>
        </w:r>
      </w:ins>
      <w:ins w:id="385" w:author="Gann, Julie" w:date="2022-11-09T13:37:00Z">
        <w:r w:rsidR="00DC4796">
          <w:t xml:space="preserve"> whether collection of cash flows is probable, not probable, </w:t>
        </w:r>
        <w:r w:rsidR="00C612E6">
          <w:t>or pertains to a beneficial interest has been eli</w:t>
        </w:r>
      </w:ins>
      <w:ins w:id="386" w:author="Gann, Julie" w:date="2022-11-09T13:38:00Z">
        <w:r w:rsidR="00C612E6">
          <w:t xml:space="preserve">minated. Instead, the guidance has been rewritten to provide consistent guidance </w:t>
        </w:r>
        <w:r w:rsidR="005369C1">
          <w:t xml:space="preserve">for the assessment of cash flows and considering the impact of prepayments. </w:t>
        </w:r>
      </w:ins>
      <w:ins w:id="387" w:author="Gann, Julie" w:date="2022-11-09T13:39:00Z">
        <w:r w:rsidR="007B0C63">
          <w:t>These revisions are not e</w:t>
        </w:r>
      </w:ins>
      <w:ins w:id="388" w:author="Gann, Julie" w:date="2022-11-09T13:38:00Z">
        <w:r w:rsidR="005369C1">
          <w:t xml:space="preserve">xpected to </w:t>
        </w:r>
        <w:r w:rsidR="007B0C63">
          <w:t xml:space="preserve">result in </w:t>
        </w:r>
      </w:ins>
      <w:ins w:id="389" w:author="Gann, Julie" w:date="2022-11-09T13:39:00Z">
        <w:r w:rsidR="007B0C63">
          <w:t xml:space="preserve">significant deviations from past practice, </w:t>
        </w:r>
        <w:r w:rsidR="0073567F">
          <w:t>as the resulting guidance is believed to be reflective of</w:t>
        </w:r>
      </w:ins>
      <w:ins w:id="390" w:author="Gann, Julie" w:date="2022-11-09T13:40:00Z">
        <w:r w:rsidR="00D30E6A">
          <w:t xml:space="preserve"> prominent past industry interpretations. Clarifi</w:t>
        </w:r>
        <w:r w:rsidR="00074F29">
          <w:t xml:space="preserve">cations have been included </w:t>
        </w:r>
      </w:ins>
      <w:ins w:id="391" w:author="Gann, Julie" w:date="2022-11-09T13:41:00Z">
        <w:r w:rsidR="00074F29">
          <w:t xml:space="preserve">to ensure recognition of an other-than-temporary impairment </w:t>
        </w:r>
        <w:r w:rsidR="002002E4">
          <w:t>whenever a security is in an impaired state (fair value is less than amortized cost</w:t>
        </w:r>
      </w:ins>
      <w:ins w:id="392" w:author="Gann, Julie" w:date="2022-11-09T13:42:00Z">
        <w:r w:rsidR="00595586">
          <w:t xml:space="preserve">, </w:t>
        </w:r>
        <w:proofErr w:type="gramStart"/>
        <w:r w:rsidR="00595586">
          <w:t>regardless</w:t>
        </w:r>
        <w:proofErr w:type="gramEnd"/>
        <w:r w:rsidR="00595586">
          <w:t xml:space="preserve"> if an unrealized loss has been recognized</w:t>
        </w:r>
      </w:ins>
      <w:ins w:id="393" w:author="Gann, Julie" w:date="2022-11-09T13:41:00Z">
        <w:r w:rsidR="002002E4">
          <w:t xml:space="preserve">) and there is an adverse change </w:t>
        </w:r>
        <w:r w:rsidR="00595586">
          <w:t>in cash flows expect</w:t>
        </w:r>
      </w:ins>
      <w:ins w:id="394" w:author="Gann, Julie" w:date="2022-11-09T13:42:00Z">
        <w:r w:rsidR="00595586">
          <w:t xml:space="preserve">ed to be collected. </w:t>
        </w:r>
      </w:ins>
      <w:ins w:id="395" w:author="Gann, Julie" w:date="2022-11-09T13:39:00Z">
        <w:r w:rsidR="007B0C63">
          <w:t xml:space="preserve"> </w:t>
        </w:r>
      </w:ins>
      <w:ins w:id="396" w:author="Gann, Julie" w:date="2022-11-09T13:44:00Z">
        <w:r w:rsidR="00587C56">
          <w:t>Other revisions include transition</w:t>
        </w:r>
      </w:ins>
      <w:ins w:id="397" w:author="Gann, Julie" w:date="2022-11-09T13:45:00Z">
        <w:r w:rsidR="00587C56">
          <w:t xml:space="preserve"> guidance</w:t>
        </w:r>
        <w:r w:rsidR="00EC36F1">
          <w:t xml:space="preserve"> to reclassify debt securities that do </w:t>
        </w:r>
        <w:r w:rsidR="00EC36F1">
          <w:lastRenderedPageBreak/>
          <w:t xml:space="preserve">not qualify as bonds from Schedule D-1 to the subsequent schedule as well as to </w:t>
        </w:r>
      </w:ins>
      <w:ins w:id="398" w:author="Gann, Julie" w:date="2022-11-09T13:46:00Z">
        <w:r w:rsidR="00EC36F1">
          <w:t xml:space="preserve">incorporate </w:t>
        </w:r>
      </w:ins>
      <w:ins w:id="399" w:author="Gann, Julie" w:date="2022-11-09T13:45:00Z">
        <w:r w:rsidR="00EC36F1">
          <w:t xml:space="preserve">guidance that prohibits </w:t>
        </w:r>
      </w:ins>
      <w:ins w:id="400" w:author="Gann, Julie" w:date="2022-11-09T13:46:00Z">
        <w:r w:rsidR="00EC36F1">
          <w:t>reporting ABS as cash equivalents / short-term investments and transition to reclassify any securities reported as such as of the effectiv</w:t>
        </w:r>
      </w:ins>
      <w:ins w:id="401" w:author="Gann, Julie" w:date="2022-11-09T13:47:00Z">
        <w:r w:rsidR="00EC36F1">
          <w:t>e date</w:t>
        </w:r>
      </w:ins>
      <w:ins w:id="402" w:author="Gann, Julie" w:date="2022-11-09T13:46:00Z">
        <w:r w:rsidR="00EC36F1">
          <w:t>.</w:t>
        </w:r>
      </w:ins>
    </w:p>
    <w:p w14:paraId="0870813F" w14:textId="63FA9906" w:rsidR="00FE7A17" w:rsidRPr="001F1A3B" w:rsidRDefault="00545166" w:rsidP="00A01870">
      <w:pPr>
        <w:pStyle w:val="ListContinue"/>
        <w:numPr>
          <w:ilvl w:val="0"/>
          <w:numId w:val="8"/>
        </w:numPr>
        <w:spacing w:after="0" w:line="257" w:lineRule="auto"/>
      </w:pPr>
      <w:ins w:id="403" w:author="Gann, Julie" w:date="2022-11-09T13:47:00Z">
        <w:r>
          <w:t xml:space="preserve">In addition to SSAP No. 26R and SSAP No. 43R, </w:t>
        </w:r>
        <w:r w:rsidRPr="00414C36">
          <w:rPr>
            <w:highlight w:val="lightGray"/>
          </w:rPr>
          <w:t xml:space="preserve">Exhibit </w:t>
        </w:r>
      </w:ins>
      <w:ins w:id="404" w:author="Gann, Julie" w:date="2022-11-09T13:48:00Z">
        <w:r w:rsidRPr="00414C36">
          <w:rPr>
            <w:highlight w:val="lightGray"/>
          </w:rPr>
          <w:t>___,</w:t>
        </w:r>
        <w:r>
          <w:t xml:space="preserve"> details </w:t>
        </w:r>
        <w:r w:rsidR="009706ED">
          <w:t xml:space="preserve">“revisions to other SSAPs.” This section identifies all SSAPs that have modified guidance, including revisions to </w:t>
        </w:r>
        <w:r w:rsidR="009706ED" w:rsidRPr="00786D87">
          <w:rPr>
            <w:i/>
            <w:iCs/>
          </w:rPr>
          <w:t>SSAP No. 2</w:t>
        </w:r>
        <w:r w:rsidR="00A31B77" w:rsidRPr="00786D87">
          <w:rPr>
            <w:i/>
            <w:iCs/>
          </w:rPr>
          <w:t>R—Cash, Cash Equivalents, Drafts and Short-Term Inve</w:t>
        </w:r>
      </w:ins>
      <w:ins w:id="405" w:author="Gann, Julie" w:date="2022-11-09T13:49:00Z">
        <w:r w:rsidR="00A31B77" w:rsidRPr="00786D87">
          <w:rPr>
            <w:i/>
            <w:iCs/>
          </w:rPr>
          <w:t>stments</w:t>
        </w:r>
        <w:r w:rsidR="00A31B77">
          <w:t xml:space="preserve"> to restrict ABS from being in scope</w:t>
        </w:r>
        <w:r w:rsidR="00786D87">
          <w:t xml:space="preserve"> and </w:t>
        </w:r>
        <w:r w:rsidR="00786D87" w:rsidRPr="00786D87">
          <w:rPr>
            <w:i/>
            <w:iCs/>
          </w:rPr>
          <w:t>SSAP No. 21R—Other Admitted Assets</w:t>
        </w:r>
        <w:r w:rsidR="00786D87">
          <w:t xml:space="preserve">, which details the guidance for debt securities that do not qualify as bonds. </w:t>
        </w:r>
      </w:ins>
      <w:ins w:id="406" w:author="Gann, Julie" w:date="2022-11-09T13:46:00Z">
        <w:r w:rsidR="00EC36F1">
          <w:t xml:space="preserve"> </w:t>
        </w:r>
      </w:ins>
    </w:p>
    <w:p w14:paraId="4A10245A" w14:textId="39AAD5E1" w:rsidR="00866F79" w:rsidRDefault="00866F79" w:rsidP="00D01669">
      <w:pPr>
        <w:pStyle w:val="ListContinue"/>
        <w:numPr>
          <w:ilvl w:val="0"/>
          <w:numId w:val="0"/>
        </w:numPr>
        <w:spacing w:after="0" w:line="257" w:lineRule="auto"/>
        <w:rPr>
          <w:b/>
        </w:rPr>
      </w:pPr>
    </w:p>
    <w:p w14:paraId="5FC8C4C0" w14:textId="4734A7BD" w:rsidR="00891C9A" w:rsidRPr="005C24EB" w:rsidRDefault="00BA62FB" w:rsidP="00891C9A">
      <w:pPr>
        <w:pStyle w:val="Heading3"/>
      </w:pPr>
      <w:r w:rsidRPr="005C24EB">
        <w:t xml:space="preserve">History of </w:t>
      </w:r>
      <w:del w:id="407" w:author="Gann, Julie" w:date="2022-11-14T10:53:00Z">
        <w:r w:rsidRPr="005C24EB" w:rsidDel="00312977">
          <w:delText xml:space="preserve">the </w:delText>
        </w:r>
      </w:del>
      <w:r w:rsidR="005102BA" w:rsidRPr="005C24EB">
        <w:t xml:space="preserve">Definition / Scope </w:t>
      </w:r>
      <w:r w:rsidRPr="005C24EB">
        <w:t>Development of S</w:t>
      </w:r>
      <w:r w:rsidR="0095172B" w:rsidRPr="005C24EB">
        <w:t>SAP No. 43R</w:t>
      </w:r>
      <w:ins w:id="408" w:author="Gann, Julie" w:date="2022-11-14T10:53:00Z">
        <w:r w:rsidR="00312977">
          <w:t xml:space="preserve"> – Before the Principles-Based Definition</w:t>
        </w:r>
      </w:ins>
    </w:p>
    <w:p w14:paraId="513A6C54" w14:textId="033BFFC8" w:rsidR="007F636B" w:rsidRPr="008B664A" w:rsidRDefault="007F636B" w:rsidP="007F636B">
      <w:pPr>
        <w:pStyle w:val="ListContinue"/>
        <w:numPr>
          <w:ilvl w:val="0"/>
          <w:numId w:val="0"/>
        </w:numPr>
        <w:rPr>
          <w:i/>
          <w:iCs/>
          <w:szCs w:val="22"/>
        </w:rPr>
      </w:pPr>
      <w:r w:rsidRPr="008B664A">
        <w:rPr>
          <w:i/>
          <w:iCs/>
          <w:szCs w:val="22"/>
        </w:rPr>
        <w:t>The following section details the historical development of SSAP No. 43R</w:t>
      </w:r>
      <w:ins w:id="409" w:author="Gann, Julie" w:date="2022-11-14T10:52:00Z">
        <w:r w:rsidR="00B368A1">
          <w:rPr>
            <w:i/>
            <w:iCs/>
            <w:szCs w:val="22"/>
          </w:rPr>
          <w:t xml:space="preserve"> along with the prior benefits for reporting investments in scope of SSAP No. 43R</w:t>
        </w:r>
        <w:r w:rsidR="00312977">
          <w:rPr>
            <w:i/>
            <w:iCs/>
            <w:szCs w:val="22"/>
          </w:rPr>
          <w:t xml:space="preserve"> and key issues </w:t>
        </w:r>
      </w:ins>
      <w:ins w:id="410" w:author="Gann, Julie" w:date="2022-11-14T10:53:00Z">
        <w:r w:rsidR="00312977">
          <w:rPr>
            <w:i/>
            <w:iCs/>
            <w:szCs w:val="22"/>
          </w:rPr>
          <w:t>from the prior guidance</w:t>
        </w:r>
      </w:ins>
      <w:r w:rsidRPr="008B664A">
        <w:rPr>
          <w:i/>
          <w:iCs/>
          <w:szCs w:val="22"/>
        </w:rPr>
        <w:t>.</w:t>
      </w:r>
      <w:r w:rsidR="001974E9" w:rsidRPr="008B664A">
        <w:rPr>
          <w:i/>
          <w:iCs/>
          <w:szCs w:val="22"/>
        </w:rPr>
        <w:t xml:space="preserve"> Due to </w:t>
      </w:r>
      <w:r w:rsidR="007008BC" w:rsidRPr="008B664A">
        <w:rPr>
          <w:i/>
          <w:iCs/>
          <w:szCs w:val="22"/>
        </w:rPr>
        <w:t xml:space="preserve">various revisions that have been reflected since its original adoption, this information is </w:t>
      </w:r>
      <w:r w:rsidR="008B664A" w:rsidRPr="008B664A">
        <w:rPr>
          <w:i/>
          <w:iCs/>
          <w:szCs w:val="22"/>
        </w:rPr>
        <w:t xml:space="preserve">retained for historical reference on the SSAP No. 43R guidance prior to the reflection of the principles-based bond proposal. </w:t>
      </w:r>
      <w:r w:rsidR="001974E9" w:rsidRPr="008B664A">
        <w:rPr>
          <w:i/>
          <w:iCs/>
          <w:szCs w:val="22"/>
        </w:rPr>
        <w:t xml:space="preserve"> </w:t>
      </w:r>
    </w:p>
    <w:p w14:paraId="3EDD8F87" w14:textId="54B04084" w:rsidR="0095172B" w:rsidRPr="005C24EB" w:rsidRDefault="0095172B" w:rsidP="001F62B8">
      <w:pPr>
        <w:pStyle w:val="ListContinue"/>
        <w:numPr>
          <w:ilvl w:val="0"/>
          <w:numId w:val="8"/>
        </w:numPr>
        <w:tabs>
          <w:tab w:val="clear" w:pos="360"/>
          <w:tab w:val="num" w:pos="0"/>
        </w:tabs>
        <w:rPr>
          <w:szCs w:val="22"/>
        </w:rPr>
      </w:pPr>
      <w:r w:rsidRPr="005C24EB">
        <w:rPr>
          <w:i/>
          <w:iCs/>
          <w:szCs w:val="22"/>
        </w:rPr>
        <w:t>SSAP No. 43—Loan-backed and Structured Securities</w:t>
      </w:r>
      <w:r w:rsidRPr="005C24EB">
        <w:rPr>
          <w:szCs w:val="22"/>
        </w:rPr>
        <w:t xml:space="preserve"> was originally </w:t>
      </w:r>
      <w:r w:rsidR="00DB46B0" w:rsidRPr="005C24EB">
        <w:rPr>
          <w:szCs w:val="22"/>
        </w:rPr>
        <w:t>effective</w:t>
      </w:r>
      <w:r w:rsidRPr="005C24EB">
        <w:rPr>
          <w:szCs w:val="22"/>
        </w:rPr>
        <w:t xml:space="preserve"> with the SAP codification and resulted with separate guidance for</w:t>
      </w:r>
      <w:r w:rsidR="00CB4061" w:rsidRPr="005C24EB">
        <w:rPr>
          <w:szCs w:val="22"/>
        </w:rPr>
        <w:t xml:space="preserve"> “bonds” (in SSAP No. 26) and </w:t>
      </w:r>
      <w:r w:rsidRPr="005C24EB">
        <w:rPr>
          <w:szCs w:val="22"/>
        </w:rPr>
        <w:t>“loan-backed and structured securities”</w:t>
      </w:r>
      <w:r w:rsidR="007F6A90" w:rsidRPr="005C24EB">
        <w:rPr>
          <w:szCs w:val="22"/>
        </w:rPr>
        <w:t xml:space="preserve"> (in SSAP No. 43)</w:t>
      </w:r>
      <w:r w:rsidR="00496065" w:rsidRPr="005C24EB">
        <w:rPr>
          <w:szCs w:val="22"/>
        </w:rPr>
        <w:t xml:space="preserve">. (The </w:t>
      </w:r>
      <w:r w:rsidR="00CB4061" w:rsidRPr="005C24EB">
        <w:rPr>
          <w:szCs w:val="22"/>
        </w:rPr>
        <w:t xml:space="preserve">initial guidance indicated that </w:t>
      </w:r>
      <w:r w:rsidR="00DB46B0" w:rsidRPr="005C24EB">
        <w:rPr>
          <w:szCs w:val="22"/>
        </w:rPr>
        <w:t>investments in scope</w:t>
      </w:r>
      <w:r w:rsidRPr="005C24EB">
        <w:rPr>
          <w:szCs w:val="22"/>
        </w:rPr>
        <w:t xml:space="preserve"> </w:t>
      </w:r>
      <w:r w:rsidR="00CB4061" w:rsidRPr="005C24EB">
        <w:rPr>
          <w:szCs w:val="22"/>
        </w:rPr>
        <w:t xml:space="preserve">of SSAP No. 43 </w:t>
      </w:r>
      <w:r w:rsidRPr="005C24EB">
        <w:rPr>
          <w:szCs w:val="22"/>
        </w:rPr>
        <w:t xml:space="preserve">met the definition of a bond in </w:t>
      </w:r>
      <w:r w:rsidRPr="005C24EB">
        <w:rPr>
          <w:i/>
          <w:iCs/>
          <w:szCs w:val="22"/>
        </w:rPr>
        <w:t>SSAP No. 26—Bonds, excluding Loan-backed and Structured Securities</w:t>
      </w:r>
      <w:r w:rsidRPr="005C24EB">
        <w:rPr>
          <w:szCs w:val="22"/>
        </w:rPr>
        <w:t>.</w:t>
      </w:r>
      <w:r w:rsidR="00496065" w:rsidRPr="005C24EB">
        <w:rPr>
          <w:szCs w:val="22"/>
        </w:rPr>
        <w:t>)</w:t>
      </w:r>
      <w:r w:rsidRPr="005C24EB">
        <w:rPr>
          <w:szCs w:val="22"/>
        </w:rPr>
        <w:t xml:space="preserve"> Although most of the guidance between </w:t>
      </w:r>
      <w:r w:rsidR="00F47F8E" w:rsidRPr="005C24EB">
        <w:rPr>
          <w:szCs w:val="22"/>
        </w:rPr>
        <w:t xml:space="preserve">the original </w:t>
      </w:r>
      <w:r w:rsidRPr="005C24EB">
        <w:rPr>
          <w:szCs w:val="22"/>
        </w:rPr>
        <w:t>SSAP No. 26 and SSAP No. 43</w:t>
      </w:r>
      <w:r w:rsidR="00F47F8E" w:rsidRPr="005C24EB">
        <w:rPr>
          <w:szCs w:val="22"/>
        </w:rPr>
        <w:t xml:space="preserve"> was the same, the guidance in SSAP No. 43 recognized the need to</w:t>
      </w:r>
      <w:r w:rsidR="00E51F90" w:rsidRPr="005C24EB">
        <w:rPr>
          <w:szCs w:val="22"/>
        </w:rPr>
        <w:t xml:space="preserve"> review (at least quarterly) </w:t>
      </w:r>
      <w:r w:rsidR="00F47F8E" w:rsidRPr="005C24EB">
        <w:rPr>
          <w:szCs w:val="22"/>
        </w:rPr>
        <w:t>the assumption</w:t>
      </w:r>
      <w:r w:rsidR="00E51F90" w:rsidRPr="005C24EB">
        <w:rPr>
          <w:szCs w:val="22"/>
        </w:rPr>
        <w:t>s</w:t>
      </w:r>
      <w:r w:rsidR="00F47F8E" w:rsidRPr="005C24EB">
        <w:rPr>
          <w:szCs w:val="22"/>
        </w:rPr>
        <w:t xml:space="preserve"> and resulting cash flows of </w:t>
      </w:r>
      <w:r w:rsidR="00E51F90" w:rsidRPr="005C24EB">
        <w:rPr>
          <w:szCs w:val="22"/>
        </w:rPr>
        <w:t>the underlying loans</w:t>
      </w:r>
      <w:r w:rsidR="00F47F8E" w:rsidRPr="005C24EB">
        <w:rPr>
          <w:szCs w:val="22"/>
        </w:rPr>
        <w:t xml:space="preserve">, as changes </w:t>
      </w:r>
      <w:r w:rsidR="00E51F90" w:rsidRPr="005C24EB">
        <w:rPr>
          <w:szCs w:val="22"/>
        </w:rPr>
        <w:t xml:space="preserve">in assumptions </w:t>
      </w:r>
      <w:r w:rsidR="00500AC2">
        <w:rPr>
          <w:szCs w:val="22"/>
        </w:rPr>
        <w:t>c</w:t>
      </w:r>
      <w:r w:rsidR="00F47F8E" w:rsidRPr="005C24EB">
        <w:rPr>
          <w:szCs w:val="22"/>
        </w:rPr>
        <w:t xml:space="preserve">ould </w:t>
      </w:r>
      <w:r w:rsidR="00BF5425" w:rsidRPr="005C24EB">
        <w:rPr>
          <w:szCs w:val="22"/>
        </w:rPr>
        <w:t>necessitate</w:t>
      </w:r>
      <w:r w:rsidR="00F47F8E" w:rsidRPr="005C24EB">
        <w:rPr>
          <w:szCs w:val="22"/>
        </w:rPr>
        <w:t xml:space="preserve"> a recalculation of the effective yield</w:t>
      </w:r>
      <w:r w:rsidR="00500AC2">
        <w:rPr>
          <w:szCs w:val="22"/>
        </w:rPr>
        <w:t xml:space="preserve"> or other-than-temporary impairment</w:t>
      </w:r>
      <w:r w:rsidR="00F47F8E" w:rsidRPr="005C24EB">
        <w:rPr>
          <w:szCs w:val="22"/>
        </w:rPr>
        <w:t xml:space="preserve">. </w:t>
      </w:r>
    </w:p>
    <w:p w14:paraId="3CC29E5A" w14:textId="2F5419BA" w:rsidR="007F6A90" w:rsidRPr="005C24EB" w:rsidRDefault="00A5469F" w:rsidP="001F62B8">
      <w:pPr>
        <w:pStyle w:val="ListContinue"/>
        <w:numPr>
          <w:ilvl w:val="0"/>
          <w:numId w:val="8"/>
        </w:numPr>
        <w:tabs>
          <w:tab w:val="clear" w:pos="360"/>
          <w:tab w:val="num" w:pos="0"/>
        </w:tabs>
        <w:rPr>
          <w:szCs w:val="22"/>
        </w:rPr>
      </w:pPr>
      <w:r w:rsidRPr="005C24EB">
        <w:rPr>
          <w:szCs w:val="22"/>
        </w:rPr>
        <w:t xml:space="preserve">The original issue paper to SSAP No. 43 </w:t>
      </w:r>
      <w:r w:rsidR="007F6A90" w:rsidRPr="005C24EB">
        <w:rPr>
          <w:szCs w:val="22"/>
        </w:rPr>
        <w:t xml:space="preserve">(Issue Paper No. 43) </w:t>
      </w:r>
      <w:r w:rsidRPr="005C24EB">
        <w:rPr>
          <w:szCs w:val="22"/>
        </w:rPr>
        <w:t xml:space="preserve">cited guidance originally contained in Chapter 1, </w:t>
      </w:r>
      <w:r w:rsidRPr="005C24EB">
        <w:rPr>
          <w:i/>
          <w:iCs/>
          <w:szCs w:val="22"/>
        </w:rPr>
        <w:t>Bonds and Loaned Backed and Structured Securities</w:t>
      </w:r>
      <w:r w:rsidRPr="005C24EB">
        <w:rPr>
          <w:szCs w:val="22"/>
        </w:rPr>
        <w:t xml:space="preserve">, </w:t>
      </w:r>
      <w:r w:rsidR="007F6A90" w:rsidRPr="005C24EB">
        <w:rPr>
          <w:szCs w:val="22"/>
        </w:rPr>
        <w:t>from</w:t>
      </w:r>
      <w:r w:rsidRPr="005C24EB">
        <w:rPr>
          <w:szCs w:val="22"/>
        </w:rPr>
        <w:t xml:space="preserve"> the </w:t>
      </w:r>
      <w:r w:rsidRPr="005C24EB">
        <w:rPr>
          <w:i/>
          <w:iCs/>
          <w:szCs w:val="22"/>
        </w:rPr>
        <w:t>Accounting Practices and Procedures Manual of the Life and Accident and Health Insurance Companies</w:t>
      </w:r>
      <w:r w:rsidRPr="005C24EB">
        <w:rPr>
          <w:szCs w:val="22"/>
        </w:rPr>
        <w:t xml:space="preserve">. The issue paper </w:t>
      </w:r>
      <w:r w:rsidR="007F6A90" w:rsidRPr="005C24EB">
        <w:rPr>
          <w:szCs w:val="22"/>
        </w:rPr>
        <w:t>identified</w:t>
      </w:r>
      <w:r w:rsidRPr="005C24EB">
        <w:rPr>
          <w:szCs w:val="22"/>
        </w:rPr>
        <w:t xml:space="preserve"> that the </w:t>
      </w:r>
      <w:r w:rsidRPr="005C24EB">
        <w:rPr>
          <w:i/>
          <w:iCs/>
          <w:szCs w:val="22"/>
        </w:rPr>
        <w:t xml:space="preserve">Accounting Practices and Procedures Manual for Property and Casualty Insurance Companies </w:t>
      </w:r>
      <w:r w:rsidRPr="005C24EB">
        <w:rPr>
          <w:szCs w:val="22"/>
        </w:rPr>
        <w:t xml:space="preserve">contained similar guidance. </w:t>
      </w:r>
      <w:r w:rsidR="00DB46B0" w:rsidRPr="005C24EB">
        <w:rPr>
          <w:szCs w:val="22"/>
        </w:rPr>
        <w:t xml:space="preserve">In this </w:t>
      </w:r>
      <w:r w:rsidR="007F6A90" w:rsidRPr="005C24EB">
        <w:rPr>
          <w:szCs w:val="22"/>
        </w:rPr>
        <w:t>Issue Paper No. 43</w:t>
      </w:r>
      <w:r w:rsidR="00DB46B0" w:rsidRPr="005C24EB">
        <w:rPr>
          <w:szCs w:val="22"/>
        </w:rPr>
        <w:t xml:space="preserve">, and the original SSAP No. 43, loan-backed securities </w:t>
      </w:r>
      <w:r w:rsidR="004B24C6" w:rsidRPr="005C24EB">
        <w:rPr>
          <w:szCs w:val="22"/>
        </w:rPr>
        <w:t>were</w:t>
      </w:r>
      <w:r w:rsidR="00DB46B0" w:rsidRPr="005C24EB">
        <w:rPr>
          <w:szCs w:val="22"/>
        </w:rPr>
        <w:t xml:space="preserve"> defined as “pass-through certificates, collateralized mortgage obligations (CMOs) and other securitized loans…”</w:t>
      </w:r>
      <w:r w:rsidR="007F6A90" w:rsidRPr="005C24EB">
        <w:rPr>
          <w:szCs w:val="22"/>
        </w:rPr>
        <w:t xml:space="preserve"> Th</w:t>
      </w:r>
      <w:r w:rsidR="00AD5657" w:rsidRPr="005C24EB">
        <w:rPr>
          <w:szCs w:val="22"/>
        </w:rPr>
        <w:t>e</w:t>
      </w:r>
      <w:r w:rsidR="007F6A90" w:rsidRPr="005C24EB">
        <w:rPr>
          <w:szCs w:val="22"/>
        </w:rPr>
        <w:t xml:space="preserve"> reference to “securitized loans” </w:t>
      </w:r>
      <w:r w:rsidR="00AD5657" w:rsidRPr="005C24EB">
        <w:rPr>
          <w:szCs w:val="22"/>
        </w:rPr>
        <w:t>was</w:t>
      </w:r>
      <w:r w:rsidR="007F6A90" w:rsidRPr="005C24EB">
        <w:rPr>
          <w:szCs w:val="22"/>
        </w:rPr>
        <w:t xml:space="preserve"> a key aspect of this original definition. </w:t>
      </w:r>
    </w:p>
    <w:p w14:paraId="486BC472" w14:textId="16E9B765" w:rsidR="007F5DEA" w:rsidRPr="005C24EB" w:rsidRDefault="007F5DEA" w:rsidP="001F62B8">
      <w:pPr>
        <w:pStyle w:val="ListContinue"/>
        <w:numPr>
          <w:ilvl w:val="0"/>
          <w:numId w:val="8"/>
        </w:numPr>
        <w:tabs>
          <w:tab w:val="clear" w:pos="360"/>
          <w:tab w:val="num" w:pos="0"/>
        </w:tabs>
        <w:rPr>
          <w:szCs w:val="22"/>
        </w:rPr>
      </w:pPr>
      <w:r w:rsidRPr="005C24EB">
        <w:rPr>
          <w:szCs w:val="22"/>
        </w:rPr>
        <w:t xml:space="preserve">Original definition / scope guidance for SSAP No. 43: </w:t>
      </w:r>
    </w:p>
    <w:p w14:paraId="1F2D5AD6" w14:textId="41DF4A66" w:rsidR="007F5DEA" w:rsidRPr="005C24EB" w:rsidRDefault="007F5DEA" w:rsidP="007F5DEA">
      <w:pPr>
        <w:pStyle w:val="ListContinue"/>
        <w:numPr>
          <w:ilvl w:val="0"/>
          <w:numId w:val="0"/>
        </w:numPr>
        <w:ind w:left="720"/>
        <w:rPr>
          <w:rFonts w:ascii="Arial" w:hAnsi="Arial" w:cs="Arial"/>
          <w:sz w:val="20"/>
        </w:rPr>
      </w:pPr>
      <w:r w:rsidRPr="005C24EB">
        <w:rPr>
          <w:rFonts w:ascii="Arial" w:hAnsi="Arial" w:cs="Arial"/>
          <w:sz w:val="20"/>
        </w:rPr>
        <w:t xml:space="preserve">2. </w:t>
      </w:r>
      <w:r w:rsidR="00357141" w:rsidRPr="005C24EB">
        <w:rPr>
          <w:rFonts w:ascii="Arial" w:hAnsi="Arial" w:cs="Arial"/>
          <w:sz w:val="20"/>
        </w:rPr>
        <w:tab/>
      </w:r>
      <w:r w:rsidRPr="005C24EB">
        <w:rPr>
          <w:rFonts w:ascii="Arial" w:hAnsi="Arial" w:cs="Arial"/>
          <w:sz w:val="20"/>
        </w:rPr>
        <w:t xml:space="preserve">Loan-backed securities are defined as pass-through certificates, collateralized mortgage obligations (CMOs), and other securitized loans not included in structured securities, as defined below, for which the payment of interest and/or principal is directly proportional to the interest and/or principal received by the issuer from the mortgage pool or other underlying securities. </w:t>
      </w:r>
    </w:p>
    <w:p w14:paraId="59D67239" w14:textId="31452A79" w:rsidR="00357141" w:rsidRPr="005C24EB" w:rsidRDefault="00357141" w:rsidP="007F5DEA">
      <w:pPr>
        <w:pStyle w:val="ListContinue"/>
        <w:numPr>
          <w:ilvl w:val="0"/>
          <w:numId w:val="0"/>
        </w:numPr>
        <w:ind w:left="720"/>
        <w:rPr>
          <w:rFonts w:ascii="Arial" w:hAnsi="Arial" w:cs="Arial"/>
          <w:sz w:val="20"/>
        </w:rPr>
      </w:pPr>
      <w:r w:rsidRPr="005C24EB">
        <w:rPr>
          <w:rFonts w:ascii="Arial" w:hAnsi="Arial" w:cs="Arial"/>
          <w:sz w:val="20"/>
        </w:rPr>
        <w:t>3.</w:t>
      </w:r>
      <w:r w:rsidRPr="005C24EB">
        <w:rPr>
          <w:rFonts w:ascii="Arial" w:hAnsi="Arial" w:cs="Arial"/>
          <w:sz w:val="20"/>
        </w:rPr>
        <w:tab/>
        <w:t xml:space="preserve">Structured securities are defined as loan-backed securities which have been divided into two or more classes for which the payment of interest and/or principal of any class of securities has been allocated in a manner which is not proportional to interest and/or principal received by the issuer from the mortgage pool or other underlying securities. </w:t>
      </w:r>
    </w:p>
    <w:p w14:paraId="457B3CAC" w14:textId="5C07868D" w:rsidR="00357141" w:rsidRPr="005C24EB" w:rsidRDefault="00357141" w:rsidP="007F5DEA">
      <w:pPr>
        <w:pStyle w:val="ListContinue"/>
        <w:numPr>
          <w:ilvl w:val="0"/>
          <w:numId w:val="0"/>
        </w:numPr>
        <w:ind w:left="720"/>
        <w:rPr>
          <w:rFonts w:ascii="Arial" w:hAnsi="Arial" w:cs="Arial"/>
          <w:sz w:val="20"/>
        </w:rPr>
      </w:pPr>
      <w:r w:rsidRPr="005C24EB">
        <w:rPr>
          <w:rFonts w:ascii="Arial" w:hAnsi="Arial" w:cs="Arial"/>
          <w:sz w:val="20"/>
        </w:rPr>
        <w:t>4.</w:t>
      </w:r>
      <w:r w:rsidRPr="005C24EB">
        <w:rPr>
          <w:rFonts w:ascii="Arial" w:hAnsi="Arial" w:cs="Arial"/>
          <w:sz w:val="20"/>
        </w:rPr>
        <w:tab/>
        <w:t xml:space="preserve">Loan-backed securities are issued by special-purpose </w:t>
      </w:r>
      <w:r w:rsidR="00D964C2" w:rsidRPr="005C24EB">
        <w:rPr>
          <w:rFonts w:ascii="Arial" w:hAnsi="Arial" w:cs="Arial"/>
          <w:sz w:val="20"/>
        </w:rPr>
        <w:t xml:space="preserve">trusts (issuer) established by a sponsoring parent organization. Mortgage loans or other securities securing the loan-backed obligation are acquired by the issuer and pledged to an independent trustee under the issuer’s obligation has been fully satisfied. The investor can only look to the issuer’s assets (primarily the trusteed assets or third parties such as insurers or guarantors) for repayment of the obligation. As a result, the sponsor and its other affiliates may have no financial obligation under the instrument, </w:t>
      </w:r>
      <w:r w:rsidR="00D964C2" w:rsidRPr="005C24EB">
        <w:rPr>
          <w:rFonts w:ascii="Arial" w:hAnsi="Arial" w:cs="Arial"/>
          <w:sz w:val="20"/>
        </w:rPr>
        <w:lastRenderedPageBreak/>
        <w:t xml:space="preserve">although one of those entities may retain the responsibility for servicing the underlying mortgage loans. Some sponsors do guarantee the performance of the underlying loans. </w:t>
      </w:r>
    </w:p>
    <w:p w14:paraId="27C1AD1C" w14:textId="0A5FE2F7" w:rsidR="00556CC4" w:rsidRPr="005C24EB" w:rsidRDefault="00556CC4" w:rsidP="007F5DEA">
      <w:pPr>
        <w:pStyle w:val="ListContinue"/>
        <w:numPr>
          <w:ilvl w:val="0"/>
          <w:numId w:val="0"/>
        </w:numPr>
        <w:ind w:left="720"/>
        <w:rPr>
          <w:rFonts w:ascii="Arial" w:hAnsi="Arial" w:cs="Arial"/>
          <w:sz w:val="20"/>
        </w:rPr>
      </w:pPr>
      <w:r w:rsidRPr="005C24EB">
        <w:rPr>
          <w:rFonts w:ascii="Arial" w:hAnsi="Arial" w:cs="Arial"/>
          <w:sz w:val="20"/>
        </w:rPr>
        <w:t>5.</w:t>
      </w:r>
      <w:r w:rsidRPr="005C24EB">
        <w:rPr>
          <w:rFonts w:ascii="Arial" w:hAnsi="Arial" w:cs="Arial"/>
          <w:sz w:val="20"/>
        </w:rPr>
        <w:tab/>
        <w:t xml:space="preserve">Loan-backed securities meet the definition of assets as defined in </w:t>
      </w:r>
      <w:r w:rsidRPr="005C24EB">
        <w:rPr>
          <w:rFonts w:ascii="Arial" w:hAnsi="Arial" w:cs="Arial"/>
          <w:i/>
          <w:iCs/>
          <w:sz w:val="20"/>
        </w:rPr>
        <w:t xml:space="preserve">SSAP No. 4—Assets and </w:t>
      </w:r>
      <w:proofErr w:type="spellStart"/>
      <w:r w:rsidRPr="005C24EB">
        <w:rPr>
          <w:rFonts w:ascii="Arial" w:hAnsi="Arial" w:cs="Arial"/>
          <w:i/>
          <w:iCs/>
          <w:sz w:val="20"/>
        </w:rPr>
        <w:t>Nonadmitted</w:t>
      </w:r>
      <w:proofErr w:type="spellEnd"/>
      <w:r w:rsidRPr="005C24EB">
        <w:rPr>
          <w:rFonts w:ascii="Arial" w:hAnsi="Arial" w:cs="Arial"/>
          <w:i/>
          <w:iCs/>
          <w:sz w:val="20"/>
        </w:rPr>
        <w:t xml:space="preserve"> Assets</w:t>
      </w:r>
      <w:r w:rsidRPr="005C24EB">
        <w:rPr>
          <w:rFonts w:ascii="Arial" w:hAnsi="Arial" w:cs="Arial"/>
          <w:sz w:val="20"/>
        </w:rPr>
        <w:t xml:space="preserve"> and are admitted asset to the extent they conform to the requirements of this statement. </w:t>
      </w:r>
    </w:p>
    <w:p w14:paraId="79F21C7F" w14:textId="2B627047" w:rsidR="00F03833" w:rsidRPr="005C24EB" w:rsidRDefault="00F03833" w:rsidP="001F62B8">
      <w:pPr>
        <w:pStyle w:val="ListContinue"/>
        <w:numPr>
          <w:ilvl w:val="0"/>
          <w:numId w:val="8"/>
        </w:numPr>
        <w:tabs>
          <w:tab w:val="clear" w:pos="360"/>
          <w:tab w:val="num" w:pos="0"/>
        </w:tabs>
        <w:rPr>
          <w:b/>
          <w:bCs/>
        </w:rPr>
      </w:pPr>
      <w:r w:rsidRPr="005C24EB">
        <w:rPr>
          <w:szCs w:val="22"/>
        </w:rPr>
        <w:t xml:space="preserve">In agenda item 2007-26, </w:t>
      </w:r>
      <w:r w:rsidRPr="005C24EB">
        <w:rPr>
          <w:i/>
          <w:iCs/>
        </w:rPr>
        <w:t xml:space="preserve">FAS 156:  Accounting for Servicing of Financial Assets an amendment of FASB Statement No. 140, </w:t>
      </w:r>
      <w:r w:rsidRPr="005C24EB">
        <w:t xml:space="preserve">the Working Group adopted with modification FAS 156 in </w:t>
      </w:r>
      <w:r w:rsidRPr="005C24EB">
        <w:rPr>
          <w:i/>
          <w:iCs/>
        </w:rPr>
        <w:t>SSAP No. 91R—Accounting for Transfers and Servicing of Financial Assets and Extinguishments of Liabilities</w:t>
      </w:r>
      <w:r w:rsidRPr="005C24EB">
        <w:t xml:space="preserve">, revising the terminology for “retained interests” to “interests that continue to be held by the transferor.” This action also clarified that beneficial interests from the sale of loan-backed and structured securities shall be accounted for in accordance with SSAP No. 43. This initial adoption identified that the holder of a beneficial interest in securitized financial assets should recognize the excess of all cash flows attributed to the beneficial interest estimated at the acquisition date over the initial investment as interest income over the life of the beneficial interest using the effective yield method. </w:t>
      </w:r>
    </w:p>
    <w:p w14:paraId="2FD0FA98" w14:textId="0431FAC3" w:rsidR="00F03833" w:rsidRPr="005C24EB" w:rsidRDefault="00061A3D" w:rsidP="001F62B8">
      <w:pPr>
        <w:pStyle w:val="ListContinue"/>
        <w:numPr>
          <w:ilvl w:val="0"/>
          <w:numId w:val="8"/>
        </w:numPr>
        <w:tabs>
          <w:tab w:val="clear" w:pos="360"/>
          <w:tab w:val="num" w:pos="0"/>
        </w:tabs>
        <w:rPr>
          <w:szCs w:val="22"/>
        </w:rPr>
      </w:pPr>
      <w:r w:rsidRPr="005C24EB">
        <w:rPr>
          <w:szCs w:val="22"/>
        </w:rPr>
        <w:t xml:space="preserve">In 2009, the Working Group adopted a </w:t>
      </w:r>
      <w:proofErr w:type="gramStart"/>
      <w:r w:rsidRPr="005C24EB">
        <w:rPr>
          <w:szCs w:val="22"/>
        </w:rPr>
        <w:t>substantively-revised</w:t>
      </w:r>
      <w:proofErr w:type="gramEnd"/>
      <w:r w:rsidRPr="005C24EB">
        <w:rPr>
          <w:szCs w:val="22"/>
        </w:rPr>
        <w:t xml:space="preserve"> SSAP No. 43R (effective Sep</w:t>
      </w:r>
      <w:r w:rsidR="00AA3CE5" w:rsidRPr="005C24EB">
        <w:rPr>
          <w:szCs w:val="22"/>
        </w:rPr>
        <w:t>t</w:t>
      </w:r>
      <w:r w:rsidR="00D93571">
        <w:rPr>
          <w:szCs w:val="22"/>
        </w:rPr>
        <w:t>ember</w:t>
      </w:r>
      <w:r w:rsidRPr="005C24EB">
        <w:rPr>
          <w:szCs w:val="22"/>
        </w:rPr>
        <w:t xml:space="preserve"> 30, 2009). The focus of the substantive revisions </w:t>
      </w:r>
      <w:r w:rsidR="00422AF6" w:rsidRPr="005C24EB">
        <w:rPr>
          <w:szCs w:val="22"/>
        </w:rPr>
        <w:t>was</w:t>
      </w:r>
      <w:r w:rsidRPr="005C24EB">
        <w:rPr>
          <w:szCs w:val="22"/>
        </w:rPr>
        <w:t xml:space="preserve"> to revise the valuation and impairment requirements based on the cash flows expected to be collected for the securities, rather than fair value. Although the focus of the </w:t>
      </w:r>
      <w:r w:rsidR="00AA3CE5" w:rsidRPr="005C24EB">
        <w:rPr>
          <w:szCs w:val="22"/>
        </w:rPr>
        <w:t>revisions</w:t>
      </w:r>
      <w:r w:rsidRPr="005C24EB">
        <w:rPr>
          <w:szCs w:val="22"/>
        </w:rPr>
        <w:t xml:space="preserve"> was inclusion of impairment guidance based on </w:t>
      </w:r>
      <w:r w:rsidR="00AA3CE5" w:rsidRPr="005C24EB">
        <w:rPr>
          <w:szCs w:val="22"/>
        </w:rPr>
        <w:t>whether</w:t>
      </w:r>
      <w:r w:rsidRPr="005C24EB">
        <w:rPr>
          <w:szCs w:val="22"/>
        </w:rPr>
        <w:t xml:space="preserve"> an entity ha</w:t>
      </w:r>
      <w:r w:rsidR="00AA3CE5" w:rsidRPr="005C24EB">
        <w:rPr>
          <w:szCs w:val="22"/>
        </w:rPr>
        <w:t>s</w:t>
      </w:r>
      <w:r w:rsidRPr="005C24EB">
        <w:rPr>
          <w:szCs w:val="22"/>
        </w:rPr>
        <w:t xml:space="preserve"> an intent to sell, whether </w:t>
      </w:r>
      <w:r w:rsidR="00AA3CE5" w:rsidRPr="005C24EB">
        <w:rPr>
          <w:szCs w:val="22"/>
        </w:rPr>
        <w:t>an</w:t>
      </w:r>
      <w:r w:rsidRPr="005C24EB">
        <w:rPr>
          <w:szCs w:val="22"/>
        </w:rPr>
        <w:t xml:space="preserve"> entity </w:t>
      </w:r>
      <w:r w:rsidR="00BF5425" w:rsidRPr="005C24EB">
        <w:rPr>
          <w:szCs w:val="22"/>
        </w:rPr>
        <w:t>does</w:t>
      </w:r>
      <w:r w:rsidRPr="005C24EB">
        <w:rPr>
          <w:szCs w:val="22"/>
        </w:rPr>
        <w:t xml:space="preserve"> not have the intent and ability to hold </w:t>
      </w:r>
      <w:r w:rsidR="00AA3CE5" w:rsidRPr="005C24EB">
        <w:rPr>
          <w:szCs w:val="22"/>
        </w:rPr>
        <w:t>a</w:t>
      </w:r>
      <w:r w:rsidRPr="005C24EB">
        <w:rPr>
          <w:szCs w:val="22"/>
        </w:rPr>
        <w:t xml:space="preserve"> security, and when there is a non-interest related decline if there is no intent to sell and the entity has the intent and ability to hold, </w:t>
      </w:r>
      <w:r w:rsidR="00971D67" w:rsidRPr="005C24EB">
        <w:rPr>
          <w:szCs w:val="22"/>
        </w:rPr>
        <w:t>the revisions resulted in a significant rewrite of the guidance in SSAP No. 43R</w:t>
      </w:r>
      <w:r w:rsidR="00AA3CE5" w:rsidRPr="005C24EB">
        <w:rPr>
          <w:szCs w:val="22"/>
        </w:rPr>
        <w:t>, including the guidance for beneficial interests. This guidance expanded the prior scope inclusion f</w:t>
      </w:r>
      <w:r w:rsidR="00BF5425" w:rsidRPr="005C24EB">
        <w:rPr>
          <w:szCs w:val="22"/>
        </w:rPr>
        <w:t>rom</w:t>
      </w:r>
      <w:r w:rsidR="00AA3CE5" w:rsidRPr="005C24EB">
        <w:rPr>
          <w:szCs w:val="22"/>
        </w:rPr>
        <w:t xml:space="preserve"> </w:t>
      </w:r>
      <w:r w:rsidR="00BF5425" w:rsidRPr="005C24EB">
        <w:rPr>
          <w:szCs w:val="22"/>
        </w:rPr>
        <w:t>“</w:t>
      </w:r>
      <w:r w:rsidR="00AA3CE5" w:rsidRPr="005C24EB">
        <w:rPr>
          <w:szCs w:val="22"/>
        </w:rPr>
        <w:t>beneficial interests from the sale of LBSS,</w:t>
      </w:r>
      <w:r w:rsidR="00BF5425" w:rsidRPr="005C24EB">
        <w:rPr>
          <w:szCs w:val="22"/>
        </w:rPr>
        <w:t>”</w:t>
      </w:r>
      <w:r w:rsidR="00AA3CE5" w:rsidRPr="005C24EB">
        <w:rPr>
          <w:szCs w:val="22"/>
        </w:rPr>
        <w:t xml:space="preserve"> to include “purchased beneficial interests in securitized financial assets.” </w:t>
      </w:r>
    </w:p>
    <w:p w14:paraId="149FF59C" w14:textId="16A13286" w:rsidR="0014530F" w:rsidRPr="005C24EB" w:rsidRDefault="0014530F" w:rsidP="001F62B8">
      <w:pPr>
        <w:pStyle w:val="ListContinue"/>
        <w:numPr>
          <w:ilvl w:val="0"/>
          <w:numId w:val="8"/>
        </w:numPr>
        <w:tabs>
          <w:tab w:val="clear" w:pos="360"/>
          <w:tab w:val="num" w:pos="0"/>
        </w:tabs>
        <w:rPr>
          <w:szCs w:val="22"/>
        </w:rPr>
      </w:pPr>
      <w:r w:rsidRPr="005C24EB">
        <w:t xml:space="preserve">In agenda item </w:t>
      </w:r>
      <w:bookmarkStart w:id="411" w:name="_Hlk27568805"/>
      <w:r w:rsidRPr="005C24EB">
        <w:t>2010-12, Clarify Definitions of Loan-Backed and Structured Securities</w:t>
      </w:r>
      <w:bookmarkEnd w:id="411"/>
      <w:r w:rsidRPr="005C24EB">
        <w:t xml:space="preserve">, the Working Group received a </w:t>
      </w:r>
      <w:r w:rsidR="001630FA" w:rsidRPr="005C24EB">
        <w:t>regulator-</w:t>
      </w:r>
      <w:r w:rsidRPr="005C24EB">
        <w:t xml:space="preserve">sponsored, </w:t>
      </w:r>
      <w:proofErr w:type="spellStart"/>
      <w:r w:rsidRPr="005C24EB">
        <w:t>nonsubstantive</w:t>
      </w:r>
      <w:proofErr w:type="spellEnd"/>
      <w:r w:rsidRPr="005C24EB">
        <w:t xml:space="preserve"> Form A with a proposal to revise the definitions of a </w:t>
      </w:r>
      <w:r w:rsidR="007F6A90" w:rsidRPr="005C24EB">
        <w:t>loan-backed and structured security (LBSS)</w:t>
      </w:r>
      <w:r w:rsidRPr="005C24EB">
        <w:t xml:space="preserve">. </w:t>
      </w:r>
      <w:r w:rsidR="001630FA" w:rsidRPr="005C24EB">
        <w:t>As a result of this proposal, the</w:t>
      </w:r>
      <w:r w:rsidRPr="005C24EB">
        <w:t xml:space="preserve"> definition </w:t>
      </w:r>
      <w:r w:rsidR="001630FA" w:rsidRPr="005C24EB">
        <w:t>w</w:t>
      </w:r>
      <w:r w:rsidRPr="005C24EB">
        <w:t>as revised to eliminate the</w:t>
      </w:r>
      <w:r w:rsidR="007F6A90" w:rsidRPr="005C24EB">
        <w:t xml:space="preserve"> reference to “securitized loans” and instead </w:t>
      </w:r>
      <w:r w:rsidRPr="005C24EB">
        <w:t>refer to “securitized assets.” These revisions were adopted with an effective date of Jan</w:t>
      </w:r>
      <w:r w:rsidR="00D93571">
        <w:t>uary</w:t>
      </w:r>
      <w:r w:rsidR="00D93571" w:rsidRPr="005C24EB">
        <w:t xml:space="preserve"> </w:t>
      </w:r>
      <w:r w:rsidRPr="005C24EB">
        <w:t xml:space="preserve">1, 2011. </w:t>
      </w:r>
    </w:p>
    <w:p w14:paraId="64CBD0C5" w14:textId="6BA27E46" w:rsidR="005944C5" w:rsidRPr="005C24EB" w:rsidRDefault="00AD5657" w:rsidP="001F62B8">
      <w:pPr>
        <w:pStyle w:val="ListContinue"/>
        <w:numPr>
          <w:ilvl w:val="1"/>
          <w:numId w:val="8"/>
        </w:numPr>
        <w:rPr>
          <w:szCs w:val="22"/>
        </w:rPr>
      </w:pPr>
      <w:r w:rsidRPr="005C24EB">
        <w:t xml:space="preserve">Although the agenda item simply identifies that this item was exposed </w:t>
      </w:r>
      <w:r w:rsidR="00496065" w:rsidRPr="005C24EB">
        <w:t>i</w:t>
      </w:r>
      <w:r w:rsidRPr="005C24EB">
        <w:t xml:space="preserve">n August 2010, and then adopted </w:t>
      </w:r>
      <w:r w:rsidR="00E07F0A" w:rsidRPr="005C24EB">
        <w:t xml:space="preserve">after a single exposure </w:t>
      </w:r>
      <w:r w:rsidRPr="005C24EB">
        <w:t xml:space="preserve">in October 2010, with an effective date of </w:t>
      </w:r>
      <w:r w:rsidR="000410F4">
        <w:t>January</w:t>
      </w:r>
      <w:r w:rsidRPr="005C24EB">
        <w:t xml:space="preserve"> 1, 2011, there were significant comments received during the exposure period. </w:t>
      </w:r>
      <w:r w:rsidR="005944C5" w:rsidRPr="005C24EB">
        <w:t xml:space="preserve">In short summary, these comments highlighted that the scope of the changes were intended to move fixed-income assets that had been accounted for as bonds under SSAP No. 26 to SSAP No. 43R as LBSS. Particularly, the comments noted concerns with the movement of equipment trust certificates and credit tenant loans from the accounting provisions of SSAP No. 26 to the accounting rules of SSAP No. 43R. These comments stated that “instruments with radically different sources of cash flows and risk characteristics utilize trust structures, and not all should be classified as loan-backed.”  </w:t>
      </w:r>
      <w:r w:rsidR="00496065" w:rsidRPr="005C24EB">
        <w:t xml:space="preserve">There were no changes incorporated to the proposed guidance </w:t>
      </w:r>
      <w:proofErr w:type="gramStart"/>
      <w:r w:rsidR="00496065" w:rsidRPr="005C24EB">
        <w:t>as a result of</w:t>
      </w:r>
      <w:proofErr w:type="gramEnd"/>
      <w:r w:rsidR="00496065" w:rsidRPr="005C24EB">
        <w:t xml:space="preserve"> these comments, and the revisions were adopted as exposed. </w:t>
      </w:r>
    </w:p>
    <w:p w14:paraId="335819B4" w14:textId="4418992D" w:rsidR="008E4E96" w:rsidRPr="005C24EB" w:rsidRDefault="008E4E96" w:rsidP="001F62B8">
      <w:pPr>
        <w:pStyle w:val="ListContinue"/>
        <w:numPr>
          <w:ilvl w:val="0"/>
          <w:numId w:val="8"/>
        </w:numPr>
        <w:tabs>
          <w:tab w:val="clear" w:pos="360"/>
          <w:tab w:val="num" w:pos="0"/>
        </w:tabs>
        <w:rPr>
          <w:szCs w:val="22"/>
        </w:rPr>
      </w:pPr>
      <w:r w:rsidRPr="005C24EB">
        <w:rPr>
          <w:szCs w:val="22"/>
        </w:rPr>
        <w:t>In 2019, revisions to the definition and scope section were also adopted to clarify the identification of affiliate/related party transactions (</w:t>
      </w:r>
      <w:r w:rsidR="002D4E6B">
        <w:rPr>
          <w:szCs w:val="22"/>
        </w:rPr>
        <w:t>a</w:t>
      </w:r>
      <w:r w:rsidR="002D4E6B" w:rsidRPr="005C24EB">
        <w:rPr>
          <w:szCs w:val="22"/>
        </w:rPr>
        <w:t xml:space="preserve">genda </w:t>
      </w:r>
      <w:r w:rsidRPr="005C24EB">
        <w:rPr>
          <w:szCs w:val="22"/>
        </w:rPr>
        <w:t xml:space="preserve">Item 2019-03) as well as to explicitly capture mortgage-referenced securities issued from a government sponsored enterprise in scope of SSAP No. 43R (Agenda Item 2018-17). The inclusion of mortgage-referenced securities was a distinct departure from the “trust” structure required in determining inclusion within scope of SSAP No. 43R, but was incorporated as the securities </w:t>
      </w:r>
      <w:r w:rsidR="008228DD" w:rsidRPr="005C24EB">
        <w:rPr>
          <w:szCs w:val="22"/>
        </w:rPr>
        <w:t>(</w:t>
      </w:r>
      <w:r w:rsidRPr="005C24EB">
        <w:rPr>
          <w:szCs w:val="22"/>
        </w:rPr>
        <w:t>with the referenced pool of assets</w:t>
      </w:r>
      <w:r w:rsidR="008228DD" w:rsidRPr="005C24EB">
        <w:rPr>
          <w:szCs w:val="22"/>
        </w:rPr>
        <w:t>),</w:t>
      </w:r>
      <w:r w:rsidRPr="005C24EB">
        <w:rPr>
          <w:szCs w:val="22"/>
        </w:rPr>
        <w:t xml:space="preserve"> functions similarly to the securities held in trust and the referenced pool of assets can be assessed for the underlying credit risk</w:t>
      </w:r>
    </w:p>
    <w:p w14:paraId="242BED07" w14:textId="01D3FF6C" w:rsidR="00556CC4" w:rsidRPr="005C24EB" w:rsidRDefault="008E4E96" w:rsidP="001F62B8">
      <w:pPr>
        <w:pStyle w:val="ListContinue"/>
        <w:numPr>
          <w:ilvl w:val="0"/>
          <w:numId w:val="8"/>
        </w:numPr>
        <w:tabs>
          <w:tab w:val="clear" w:pos="360"/>
          <w:tab w:val="num" w:pos="0"/>
        </w:tabs>
        <w:rPr>
          <w:szCs w:val="22"/>
        </w:rPr>
      </w:pPr>
      <w:r w:rsidRPr="005C24EB">
        <w:lastRenderedPageBreak/>
        <w:t>Between</w:t>
      </w:r>
      <w:r w:rsidR="005102BA" w:rsidRPr="005C24EB">
        <w:t xml:space="preserve"> the adoption of agenda item 2010-12</w:t>
      </w:r>
      <w:r w:rsidRPr="005C24EB">
        <w:t xml:space="preserve"> and the items adopted in 2019,</w:t>
      </w:r>
      <w:r w:rsidR="005102BA" w:rsidRPr="005C24EB">
        <w:t xml:space="preserve"> there </w:t>
      </w:r>
      <w:r w:rsidR="008228DD" w:rsidRPr="005C24EB">
        <w:t>were</w:t>
      </w:r>
      <w:r w:rsidR="005102BA" w:rsidRPr="005C24EB">
        <w:t xml:space="preserve"> several revisions to SSAP No. 43R, but those revisions </w:t>
      </w:r>
      <w:r w:rsidR="008228DD" w:rsidRPr="005C24EB">
        <w:t>did</w:t>
      </w:r>
      <w:r w:rsidR="005102BA" w:rsidRPr="005C24EB">
        <w:t xml:space="preserve"> not impact the definition / scope of the statement. Those revisions included </w:t>
      </w:r>
      <w:r w:rsidR="00556CC4" w:rsidRPr="005C24EB">
        <w:t>changes</w:t>
      </w:r>
      <w:r w:rsidR="005102BA" w:rsidRPr="005C24EB">
        <w:t xml:space="preserve"> to </w:t>
      </w:r>
      <w:r w:rsidR="00556CC4" w:rsidRPr="005C24EB">
        <w:t xml:space="preserve">incorporate </w:t>
      </w:r>
      <w:r w:rsidR="005102BA" w:rsidRPr="005C24EB">
        <w:t>price-point NAIC designations, guidance for interim financials for RMBC/CMBS, clarification of disclosures, updating Q/A guidance, and guidance for prepayment fees.</w:t>
      </w:r>
    </w:p>
    <w:p w14:paraId="215B827B" w14:textId="38EF62B4" w:rsidR="00556CC4" w:rsidRPr="005C24EB" w:rsidRDefault="00556CC4" w:rsidP="001F62B8">
      <w:pPr>
        <w:pStyle w:val="ListContinue"/>
        <w:numPr>
          <w:ilvl w:val="0"/>
          <w:numId w:val="8"/>
        </w:numPr>
        <w:tabs>
          <w:tab w:val="clear" w:pos="360"/>
          <w:tab w:val="num" w:pos="0"/>
        </w:tabs>
        <w:rPr>
          <w:szCs w:val="22"/>
        </w:rPr>
      </w:pPr>
      <w:r w:rsidRPr="005C24EB">
        <w:t>Definition of loan-backed and structured securities in the “As of March 20</w:t>
      </w:r>
      <w:r w:rsidR="00AD2EF5" w:rsidRPr="005C24EB">
        <w:t>20</w:t>
      </w:r>
      <w:r w:rsidRPr="005C24EB">
        <w:t xml:space="preserve">” AP&amp;P Manual: </w:t>
      </w:r>
    </w:p>
    <w:p w14:paraId="5F579C1E" w14:textId="458759EC" w:rsidR="00AD2EF5" w:rsidRPr="005C24EB" w:rsidRDefault="00AD2EF5">
      <w:pPr>
        <w:pStyle w:val="ListContinue"/>
        <w:numPr>
          <w:ilvl w:val="0"/>
          <w:numId w:val="9"/>
        </w:numPr>
        <w:ind w:firstLine="0"/>
        <w:rPr>
          <w:rFonts w:ascii="Arial" w:hAnsi="Arial" w:cs="Arial"/>
          <w:sz w:val="20"/>
        </w:rPr>
      </w:pPr>
      <w:r w:rsidRPr="005C24EB">
        <w:rPr>
          <w:rFonts w:ascii="Arial" w:hAnsi="Arial" w:cs="Arial"/>
          <w:sz w:val="20"/>
        </w:rPr>
        <w:t>Loan-backed securities are defined as securitized assets not included in structured securities, as defined below, for which the payment of interest and/or principal is directly proportional to the payments received by the issuer from the underlying assets, including but not limited to pass-through securities, lease-backed securities, and equipment trust certificates.</w:t>
      </w:r>
    </w:p>
    <w:p w14:paraId="75C4B3A7" w14:textId="77777777" w:rsidR="00AD2EF5" w:rsidRPr="005C24EB" w:rsidRDefault="00AD2EF5">
      <w:pPr>
        <w:pStyle w:val="ListContinue"/>
        <w:numPr>
          <w:ilvl w:val="0"/>
          <w:numId w:val="9"/>
        </w:numPr>
        <w:ind w:firstLine="0"/>
        <w:rPr>
          <w:rFonts w:ascii="Arial" w:hAnsi="Arial" w:cs="Arial"/>
          <w:sz w:val="20"/>
        </w:rPr>
      </w:pPr>
      <w:r w:rsidRPr="005C24EB">
        <w:rPr>
          <w:rFonts w:ascii="Arial" w:hAnsi="Arial" w:cs="Arial"/>
          <w:sz w:val="20"/>
        </w:rPr>
        <w:t>Structured securities are defined as loan-backed securities which have been divided into two or more classes for which the payment of interest and/or principal of any class of securities has been allocated in a manner which is not proportional to payments received by the issuer from the underlying assets.</w:t>
      </w:r>
    </w:p>
    <w:p w14:paraId="746136F7" w14:textId="5A547977" w:rsidR="00AD2EF5" w:rsidRPr="005C24EB" w:rsidRDefault="00AD2EF5">
      <w:pPr>
        <w:pStyle w:val="ListContinue"/>
        <w:numPr>
          <w:ilvl w:val="0"/>
          <w:numId w:val="9"/>
        </w:numPr>
        <w:ind w:firstLine="0"/>
        <w:rPr>
          <w:rFonts w:ascii="Arial" w:hAnsi="Arial" w:cs="Arial"/>
          <w:sz w:val="20"/>
        </w:rPr>
      </w:pPr>
      <w:r w:rsidRPr="005C24EB">
        <w:rPr>
          <w:rFonts w:ascii="Arial" w:hAnsi="Arial" w:cs="Arial"/>
          <w:sz w:val="20"/>
        </w:rPr>
        <w:t xml:space="preserve">Loan-backed securities are issued by special-purpose corporations or trusts (issuer) established by a sponsoring organization. The assets securing the loan-backed obligation are acquired by the issuer and pledged to an independent trustee until the issuer’s obligation has been fully satisfied. The investor only has direct recourse to the issuer’s </w:t>
      </w:r>
      <w:proofErr w:type="gramStart"/>
      <w:r w:rsidRPr="005C24EB">
        <w:rPr>
          <w:rFonts w:ascii="Arial" w:hAnsi="Arial" w:cs="Arial"/>
          <w:sz w:val="20"/>
        </w:rPr>
        <w:t>assets, but</w:t>
      </w:r>
      <w:proofErr w:type="gramEnd"/>
      <w:r w:rsidRPr="005C24EB">
        <w:rPr>
          <w:rFonts w:ascii="Arial" w:hAnsi="Arial" w:cs="Arial"/>
          <w:sz w:val="20"/>
        </w:rPr>
        <w:t xml:space="preserve"> may have secondary recourse to third parties through insurance or guarantee for repayment of the obligation. As a result, the sponsor and its other affiliates may have no financial obligation under the instrument, although one of those entities may retain the responsibility for servicing the underlying assets. Some sponsors do guarantee the performance of the underlying assets.</w:t>
      </w:r>
    </w:p>
    <w:p w14:paraId="5086860F" w14:textId="1A8B96D9" w:rsidR="00AD2EF5" w:rsidRPr="005C24EB" w:rsidRDefault="00AD2EF5" w:rsidP="00AD2EF5">
      <w:pPr>
        <w:pStyle w:val="ListContinue"/>
        <w:numPr>
          <w:ilvl w:val="0"/>
          <w:numId w:val="0"/>
        </w:numPr>
        <w:ind w:left="2160" w:hanging="720"/>
        <w:rPr>
          <w:rFonts w:ascii="Arial" w:hAnsi="Arial" w:cs="Arial"/>
          <w:sz w:val="20"/>
        </w:rPr>
      </w:pPr>
      <w:r w:rsidRPr="005C24EB">
        <w:rPr>
          <w:rFonts w:ascii="Arial" w:hAnsi="Arial" w:cs="Arial"/>
          <w:sz w:val="20"/>
        </w:rPr>
        <w:t>a.</w:t>
      </w:r>
      <w:r w:rsidRPr="005C24EB">
        <w:rPr>
          <w:rFonts w:ascii="Arial" w:hAnsi="Arial" w:cs="Arial"/>
          <w:sz w:val="20"/>
        </w:rPr>
        <w:tab/>
        <w:t xml:space="preserve">In </w:t>
      </w:r>
      <w:r w:rsidRPr="005C24EB">
        <w:rPr>
          <w:rFonts w:ascii="Arial" w:hAnsi="Arial" w:cs="Arial"/>
          <w:iCs/>
          <w:sz w:val="20"/>
        </w:rPr>
        <w:t>determining</w:t>
      </w:r>
      <w:r w:rsidRPr="005C24EB">
        <w:rPr>
          <w:rFonts w:ascii="Arial" w:hAnsi="Arial" w:cs="Arial"/>
          <w:sz w:val="20"/>
        </w:rPr>
        <w:t xml:space="preserve"> whether a loan-backed structure is a related party investment, consideration shall be given to the substance of the transaction, and the parties whose action or performance materially impacts the insurance reporting entity holding the security. For example, although a loan-backed security may be acquired from a non-related issuer, if the assets held in trust predominantly</w:t>
      </w:r>
      <w:r w:rsidRPr="005C24EB">
        <w:rPr>
          <w:rStyle w:val="FootnoteReference"/>
          <w:rFonts w:ascii="Arial" w:hAnsi="Arial" w:cs="Arial"/>
          <w:sz w:val="20"/>
        </w:rPr>
        <w:footnoteReference w:id="2"/>
      </w:r>
      <w:r w:rsidRPr="005C24EB">
        <w:rPr>
          <w:rFonts w:ascii="Arial" w:hAnsi="Arial" w:cs="Arial"/>
          <w:sz w:val="20"/>
        </w:rPr>
        <w:t xml:space="preserve"> reflect assets issued by affiliates of the insurance reporting entity, and the insurance reporting entity only has direct recourse to the assets held in trust, the transaction shall be considered an affiliated investment, and the transaction shall also subject to the accounting and reporting provisions in </w:t>
      </w:r>
      <w:r w:rsidRPr="005C24EB">
        <w:rPr>
          <w:rFonts w:ascii="Arial" w:hAnsi="Arial" w:cs="Arial"/>
          <w:i/>
          <w:iCs/>
          <w:sz w:val="20"/>
        </w:rPr>
        <w:t>SSAP No. 25—Affiliates and Other Related Parties</w:t>
      </w:r>
      <w:r w:rsidRPr="005C24EB">
        <w:rPr>
          <w:rFonts w:ascii="Arial" w:hAnsi="Arial" w:cs="Arial"/>
          <w:sz w:val="20"/>
        </w:rPr>
        <w:t>.</w:t>
      </w:r>
    </w:p>
    <w:p w14:paraId="53D1CFAE" w14:textId="5E5D4FED" w:rsidR="00AD2EF5" w:rsidRPr="005C24EB" w:rsidRDefault="00AD2EF5">
      <w:pPr>
        <w:pStyle w:val="ListContinue"/>
        <w:numPr>
          <w:ilvl w:val="0"/>
          <w:numId w:val="9"/>
        </w:numPr>
        <w:ind w:firstLine="0"/>
        <w:rPr>
          <w:rFonts w:ascii="Arial" w:hAnsi="Arial" w:cs="Arial"/>
          <w:sz w:val="20"/>
        </w:rPr>
      </w:pPr>
      <w:r w:rsidRPr="005C24EB">
        <w:rPr>
          <w:rFonts w:ascii="Arial" w:hAnsi="Arial" w:cs="Arial"/>
          <w:sz w:val="20"/>
        </w:rPr>
        <w:t xml:space="preserve">Mortgage-referenced securities do not meet the definition of a loan-backed or structured security but are explicitly captured in scope of this statement. </w:t>
      </w:r>
      <w:proofErr w:type="gramStart"/>
      <w:r w:rsidRPr="005C24EB">
        <w:rPr>
          <w:rFonts w:ascii="Arial" w:hAnsi="Arial" w:cs="Arial"/>
          <w:sz w:val="20"/>
        </w:rPr>
        <w:t>In order to</w:t>
      </w:r>
      <w:proofErr w:type="gramEnd"/>
      <w:r w:rsidRPr="005C24EB">
        <w:rPr>
          <w:rFonts w:ascii="Arial" w:hAnsi="Arial" w:cs="Arial"/>
          <w:sz w:val="20"/>
        </w:rPr>
        <w:t xml:space="preserve"> qualify as a mortgage-referenced security, the security must be issued by a government sponsored enterprise</w:t>
      </w:r>
      <w:r w:rsidRPr="005C24EB">
        <w:rPr>
          <w:vertAlign w:val="superscript"/>
        </w:rPr>
        <w:footnoteReference w:id="3"/>
      </w:r>
      <w:r w:rsidRPr="005C24EB">
        <w:rPr>
          <w:rFonts w:ascii="Arial" w:hAnsi="Arial" w:cs="Arial"/>
          <w:sz w:val="20"/>
        </w:rPr>
        <w:t xml:space="preserve"> in the form of a “credit risk transfer” in which the issued security is tied to a referenced pool of mortgages. These securities do not qualify as “loan-backed securities” as the pool of mortgages are not held </w:t>
      </w:r>
      <w:r w:rsidRPr="005C24EB">
        <w:rPr>
          <w:rFonts w:ascii="Arial" w:hAnsi="Arial" w:cs="Arial"/>
          <w:sz w:val="20"/>
        </w:rPr>
        <w:lastRenderedPageBreak/>
        <w:t>in trust and the amounts due under the investment are not backed or secured by the mortgage loans. Rather, these items reflect instruments in which the payments received are linked to the credit and principal payment risk of the underlying mortgage loan borrowers captured in the referenced pool of mortgages. For these instruments, reporting entity holders may not receive a return of their full principal as principal repayment is contingent on repayment by the mortgage loan borrowers in the referenced pool of mortgages. Unless specifically noted, the provisions for loan-backed securities within this standard apply to mortgage-referenced securities.</w:t>
      </w:r>
    </w:p>
    <w:p w14:paraId="33192512" w14:textId="630B5A00" w:rsidR="00AD2EF5" w:rsidRPr="005C24EB" w:rsidRDefault="00AD2EF5">
      <w:pPr>
        <w:pStyle w:val="ListContinue"/>
        <w:numPr>
          <w:ilvl w:val="0"/>
          <w:numId w:val="9"/>
        </w:numPr>
        <w:ind w:firstLine="0"/>
        <w:rPr>
          <w:rFonts w:ascii="Arial" w:hAnsi="Arial" w:cs="Arial"/>
          <w:sz w:val="20"/>
        </w:rPr>
      </w:pPr>
      <w:r w:rsidRPr="005C24EB">
        <w:rPr>
          <w:rFonts w:ascii="Arial" w:hAnsi="Arial" w:cs="Arial"/>
          <w:sz w:val="20"/>
        </w:rPr>
        <w:t>Investments within the scope of this statement are also subject to the provisions and disclosure requirements of SSAP No. 25 if the SSAP No. 43R transaction is a related party arrangement</w:t>
      </w:r>
      <w:r w:rsidRPr="005C24EB">
        <w:rPr>
          <w:vertAlign w:val="superscript"/>
        </w:rPr>
        <w:footnoteReference w:id="4"/>
      </w:r>
      <w:r w:rsidRPr="005C24EB">
        <w:rPr>
          <w:rFonts w:ascii="Arial" w:hAnsi="Arial" w:cs="Arial"/>
          <w:sz w:val="20"/>
        </w:rPr>
        <w:t xml:space="preserve">. Loan-backed and structured securities meet the definition of assets as defined in </w:t>
      </w:r>
      <w:r w:rsidRPr="005C24EB">
        <w:rPr>
          <w:rFonts w:ascii="Arial" w:hAnsi="Arial" w:cs="Arial"/>
          <w:i/>
          <w:iCs/>
          <w:sz w:val="20"/>
        </w:rPr>
        <w:t xml:space="preserve">SSAP No. 4—Assets and </w:t>
      </w:r>
      <w:proofErr w:type="spellStart"/>
      <w:r w:rsidRPr="005C24EB">
        <w:rPr>
          <w:rFonts w:ascii="Arial" w:hAnsi="Arial" w:cs="Arial"/>
          <w:i/>
          <w:iCs/>
          <w:sz w:val="20"/>
        </w:rPr>
        <w:t>Nonadmitted</w:t>
      </w:r>
      <w:proofErr w:type="spellEnd"/>
      <w:r w:rsidRPr="005C24EB">
        <w:rPr>
          <w:rFonts w:ascii="Arial" w:hAnsi="Arial" w:cs="Arial"/>
          <w:i/>
          <w:iCs/>
          <w:sz w:val="20"/>
        </w:rPr>
        <w:t xml:space="preserve"> Assets</w:t>
      </w:r>
      <w:r w:rsidRPr="005C24EB">
        <w:rPr>
          <w:rFonts w:ascii="Arial" w:hAnsi="Arial" w:cs="Arial"/>
          <w:sz w:val="20"/>
        </w:rPr>
        <w:t xml:space="preserve"> and are admitted assets to the extent they conform to the requirements of this statement and SSAP No. 25.</w:t>
      </w:r>
    </w:p>
    <w:p w14:paraId="66AFFBBA" w14:textId="5D55B07A" w:rsidR="00AD2EF5" w:rsidRPr="005C24EB" w:rsidRDefault="00AD2EF5">
      <w:pPr>
        <w:pStyle w:val="ListContinue"/>
        <w:numPr>
          <w:ilvl w:val="0"/>
          <w:numId w:val="9"/>
        </w:numPr>
        <w:ind w:firstLine="0"/>
        <w:rPr>
          <w:rFonts w:ascii="Arial" w:hAnsi="Arial" w:cs="Arial"/>
          <w:sz w:val="20"/>
        </w:rPr>
      </w:pPr>
      <w:r w:rsidRPr="005C24EB">
        <w:rPr>
          <w:rFonts w:ascii="Arial" w:hAnsi="Arial" w:cs="Arial"/>
          <w:sz w:val="20"/>
        </w:rPr>
        <w:t>The scope of this statement encompasses all types of loan-backed and structured securities, including, but not limited to, the following:</w:t>
      </w:r>
    </w:p>
    <w:p w14:paraId="085906C2" w14:textId="5212AB11" w:rsidR="00AD2EF5" w:rsidRPr="005C24EB" w:rsidRDefault="00AD2EF5">
      <w:pPr>
        <w:pStyle w:val="ListContinue"/>
        <w:numPr>
          <w:ilvl w:val="1"/>
          <w:numId w:val="9"/>
        </w:numPr>
        <w:ind w:left="2160" w:hanging="720"/>
        <w:rPr>
          <w:rFonts w:ascii="Arial" w:hAnsi="Arial" w:cs="Arial"/>
          <w:sz w:val="20"/>
        </w:rPr>
      </w:pPr>
      <w:r w:rsidRPr="005C24EB">
        <w:rPr>
          <w:rFonts w:ascii="Arial" w:hAnsi="Arial" w:cs="Arial"/>
          <w:sz w:val="20"/>
        </w:rPr>
        <w:t>Loan-backed and structured securities acquired at origination,</w:t>
      </w:r>
    </w:p>
    <w:p w14:paraId="5A650170" w14:textId="2B6755EF" w:rsidR="00AD2EF5" w:rsidRPr="005C24EB" w:rsidRDefault="00AD2EF5">
      <w:pPr>
        <w:pStyle w:val="ListContinue"/>
        <w:numPr>
          <w:ilvl w:val="1"/>
          <w:numId w:val="9"/>
        </w:numPr>
        <w:ind w:left="2160" w:hanging="720"/>
        <w:rPr>
          <w:rFonts w:ascii="Arial" w:hAnsi="Arial" w:cs="Arial"/>
          <w:sz w:val="20"/>
        </w:rPr>
      </w:pPr>
      <w:r w:rsidRPr="005C24EB">
        <w:rPr>
          <w:rFonts w:ascii="Arial" w:hAnsi="Arial" w:cs="Arial"/>
          <w:sz w:val="20"/>
        </w:rPr>
        <w:t xml:space="preserve">Loan-backed and structured securities acquired </w:t>
      </w:r>
      <w:proofErr w:type="gramStart"/>
      <w:r w:rsidRPr="005C24EB">
        <w:rPr>
          <w:rFonts w:ascii="Arial" w:hAnsi="Arial" w:cs="Arial"/>
          <w:sz w:val="20"/>
        </w:rPr>
        <w:t>subsequent to</w:t>
      </w:r>
      <w:proofErr w:type="gramEnd"/>
      <w:r w:rsidRPr="005C24EB">
        <w:rPr>
          <w:rFonts w:ascii="Arial" w:hAnsi="Arial" w:cs="Arial"/>
          <w:sz w:val="20"/>
        </w:rPr>
        <w:t xml:space="preserve"> origination for which it is probable, at acquisition, that the reporting entity will be able to collect all contractually required payments receivable, and are accounted for at acquisition under SSAP No. 103R,</w:t>
      </w:r>
    </w:p>
    <w:p w14:paraId="6FF51208" w14:textId="5FBF1A32" w:rsidR="00AD2EF5" w:rsidRPr="005C24EB" w:rsidRDefault="00AD2EF5">
      <w:pPr>
        <w:pStyle w:val="ListContinue"/>
        <w:numPr>
          <w:ilvl w:val="1"/>
          <w:numId w:val="9"/>
        </w:numPr>
        <w:ind w:left="2160" w:hanging="720"/>
        <w:rPr>
          <w:rFonts w:ascii="Arial" w:hAnsi="Arial" w:cs="Arial"/>
          <w:sz w:val="20"/>
        </w:rPr>
      </w:pPr>
      <w:r w:rsidRPr="005C24EB">
        <w:rPr>
          <w:rFonts w:ascii="Arial" w:hAnsi="Arial" w:cs="Arial"/>
          <w:sz w:val="20"/>
        </w:rPr>
        <w:t>Loan-backed and structured securities for which it is probable, either known at acquisition or identified during the holding period</w:t>
      </w:r>
      <w:r w:rsidRPr="005C24EB">
        <w:rPr>
          <w:vertAlign w:val="superscript"/>
        </w:rPr>
        <w:footnoteReference w:id="5"/>
      </w:r>
      <w:r w:rsidRPr="005C24EB">
        <w:rPr>
          <w:rFonts w:ascii="Arial" w:hAnsi="Arial" w:cs="Arial"/>
          <w:sz w:val="20"/>
        </w:rPr>
        <w:t xml:space="preserve">, that the reporting entity will be unable to collect all contractually required payments receivable, and </w:t>
      </w:r>
    </w:p>
    <w:p w14:paraId="04BEFBF8" w14:textId="2AF3AE47" w:rsidR="008E4E96" w:rsidRPr="005C24EB" w:rsidRDefault="00AD2EF5">
      <w:pPr>
        <w:pStyle w:val="ListContinue"/>
        <w:numPr>
          <w:ilvl w:val="1"/>
          <w:numId w:val="9"/>
        </w:numPr>
        <w:ind w:left="2160" w:hanging="720"/>
        <w:rPr>
          <w:rFonts w:ascii="Arial" w:hAnsi="Arial" w:cs="Arial"/>
          <w:sz w:val="20"/>
        </w:rPr>
      </w:pPr>
      <w:r w:rsidRPr="005C24EB">
        <w:rPr>
          <w:rFonts w:ascii="Arial" w:hAnsi="Arial" w:cs="Arial"/>
          <w:sz w:val="20"/>
        </w:rPr>
        <w:t>Transferor’s beneficial interests in securitization transactions that are accounted for as sales under SSAP No. 103R and purchased beneficial interests in securitized financial assets</w:t>
      </w:r>
      <w:r w:rsidRPr="005C24EB">
        <w:rPr>
          <w:vertAlign w:val="superscript"/>
        </w:rPr>
        <w:footnoteReference w:id="6"/>
      </w:r>
      <w:r w:rsidRPr="005C24EB">
        <w:rPr>
          <w:rFonts w:ascii="Arial" w:hAnsi="Arial" w:cs="Arial"/>
          <w:sz w:val="20"/>
        </w:rPr>
        <w:t>.</w:t>
      </w:r>
    </w:p>
    <w:p w14:paraId="4B37B590" w14:textId="3DF3EF18" w:rsidR="007C4951" w:rsidRPr="003979B5" w:rsidRDefault="007C4951" w:rsidP="007C4951">
      <w:pPr>
        <w:pStyle w:val="Heading3"/>
        <w:rPr>
          <w:b w:val="0"/>
          <w:bCs/>
        </w:rPr>
      </w:pPr>
      <w:r w:rsidRPr="003979B5">
        <w:rPr>
          <w:b w:val="0"/>
          <w:bCs/>
        </w:rPr>
        <w:t xml:space="preserve">Benefits of Reporting in Scope of SSAP No. 43R </w:t>
      </w:r>
      <w:ins w:id="412" w:author="Gann, Julie" w:date="2022-11-14T10:54:00Z">
        <w:r w:rsidR="005B5958">
          <w:rPr>
            <w:b w:val="0"/>
            <w:bCs/>
          </w:rPr>
          <w:t>– Before the Principles-Based Definition</w:t>
        </w:r>
      </w:ins>
    </w:p>
    <w:p w14:paraId="26B547AD" w14:textId="117A1ADB" w:rsidR="007C4951" w:rsidRPr="005C24EB" w:rsidRDefault="00D41116" w:rsidP="001F62B8">
      <w:pPr>
        <w:pStyle w:val="ListContinue"/>
        <w:numPr>
          <w:ilvl w:val="0"/>
          <w:numId w:val="8"/>
        </w:numPr>
        <w:tabs>
          <w:tab w:val="clear" w:pos="360"/>
          <w:tab w:val="num" w:pos="0"/>
        </w:tabs>
        <w:rPr>
          <w:szCs w:val="22"/>
        </w:rPr>
      </w:pPr>
      <w:r w:rsidRPr="005C24EB">
        <w:t xml:space="preserve">There are a variety of benefits for reporting investments </w:t>
      </w:r>
      <w:r w:rsidR="004A3559">
        <w:t>as bonds on Schedule D-1</w:t>
      </w:r>
      <w:r w:rsidRPr="005C24EB">
        <w:t xml:space="preserve">. </w:t>
      </w:r>
      <w:r w:rsidR="004A3559">
        <w:t>Also, with regards to bifurcated impairment</w:t>
      </w:r>
      <w:r w:rsidRPr="005C24EB">
        <w:t xml:space="preserve">, </w:t>
      </w:r>
      <w:r w:rsidR="004A3559">
        <w:t xml:space="preserve">capturing an investment </w:t>
      </w:r>
      <w:r w:rsidRPr="005C24EB">
        <w:t xml:space="preserve">in scope of SSAP No. 43R may be more advantageous than </w:t>
      </w:r>
      <w:r w:rsidR="009C14B7">
        <w:t>capturing</w:t>
      </w:r>
      <w:r w:rsidR="009C14B7" w:rsidRPr="005C24EB">
        <w:t xml:space="preserve"> </w:t>
      </w:r>
      <w:r w:rsidRPr="005C24EB">
        <w:t xml:space="preserve">in scope of </w:t>
      </w:r>
      <w:r w:rsidRPr="005C24EB">
        <w:rPr>
          <w:i/>
          <w:iCs/>
        </w:rPr>
        <w:t>SSAP No. 26R—Bonds</w:t>
      </w:r>
      <w:r w:rsidRPr="005C24EB">
        <w:t xml:space="preserve">. These benefits include: </w:t>
      </w:r>
    </w:p>
    <w:p w14:paraId="4577894E" w14:textId="377717FF" w:rsidR="00D41116" w:rsidRPr="005C24EB" w:rsidRDefault="00D41116" w:rsidP="001F62B8">
      <w:pPr>
        <w:pStyle w:val="ListContinue"/>
        <w:numPr>
          <w:ilvl w:val="1"/>
          <w:numId w:val="8"/>
        </w:numPr>
        <w:rPr>
          <w:szCs w:val="22"/>
        </w:rPr>
      </w:pPr>
      <w:r w:rsidRPr="005C24EB">
        <w:rPr>
          <w:szCs w:val="22"/>
        </w:rPr>
        <w:t xml:space="preserve">Capturing an investment in scope of </w:t>
      </w:r>
      <w:r w:rsidR="009C14B7">
        <w:rPr>
          <w:szCs w:val="22"/>
        </w:rPr>
        <w:t xml:space="preserve">SSAP No. 26R or </w:t>
      </w:r>
      <w:r w:rsidRPr="005C24EB">
        <w:rPr>
          <w:szCs w:val="22"/>
        </w:rPr>
        <w:t>SSAP No. 43R results with reporting the investment on Schedule D-1, Long-Term Bonds. By reporting on th</w:t>
      </w:r>
      <w:r w:rsidR="00803B71" w:rsidRPr="005C24EB">
        <w:rPr>
          <w:szCs w:val="22"/>
        </w:rPr>
        <w:t>is</w:t>
      </w:r>
      <w:r w:rsidRPr="005C24EB">
        <w:rPr>
          <w:szCs w:val="22"/>
        </w:rPr>
        <w:t xml:space="preserve"> bond schedule, the investment is generally not subject to investment limitations</w:t>
      </w:r>
      <w:r w:rsidR="004E4723" w:rsidRPr="005C24EB">
        <w:rPr>
          <w:szCs w:val="22"/>
        </w:rPr>
        <w:t xml:space="preserve">, the asset is </w:t>
      </w:r>
      <w:proofErr w:type="gramStart"/>
      <w:r w:rsidR="004E4723" w:rsidRPr="005C24EB">
        <w:rPr>
          <w:szCs w:val="22"/>
        </w:rPr>
        <w:t>admitted</w:t>
      </w:r>
      <w:proofErr w:type="gramEnd"/>
      <w:r w:rsidR="004E4723" w:rsidRPr="005C24EB">
        <w:rPr>
          <w:szCs w:val="22"/>
        </w:rPr>
        <w:t xml:space="preserve"> </w:t>
      </w:r>
      <w:r w:rsidR="008F79A4" w:rsidRPr="005C24EB">
        <w:rPr>
          <w:szCs w:val="22"/>
        </w:rPr>
        <w:t xml:space="preserve">and </w:t>
      </w:r>
      <w:r w:rsidR="004E4723" w:rsidRPr="005C24EB">
        <w:rPr>
          <w:szCs w:val="22"/>
        </w:rPr>
        <w:t xml:space="preserve">the investment </w:t>
      </w:r>
      <w:r w:rsidR="008F79A4" w:rsidRPr="005C24EB">
        <w:rPr>
          <w:szCs w:val="22"/>
        </w:rPr>
        <w:t xml:space="preserve">has the </w:t>
      </w:r>
      <w:r w:rsidR="004E4723" w:rsidRPr="005C24EB">
        <w:rPr>
          <w:szCs w:val="22"/>
        </w:rPr>
        <w:t>benefit of</w:t>
      </w:r>
      <w:r w:rsidR="008F79A4" w:rsidRPr="005C24EB">
        <w:rPr>
          <w:szCs w:val="22"/>
        </w:rPr>
        <w:t xml:space="preserve"> lower risk-based capital (RBC) charges</w:t>
      </w:r>
      <w:r w:rsidR="004E4723" w:rsidRPr="005C24EB">
        <w:rPr>
          <w:szCs w:val="22"/>
        </w:rPr>
        <w:t xml:space="preserve"> based on NAIC designation</w:t>
      </w:r>
      <w:r w:rsidRPr="005C24EB">
        <w:rPr>
          <w:szCs w:val="22"/>
        </w:rPr>
        <w:t xml:space="preserve">. (Moving held equity instruments from Schedule BA into a SSAP No. 43R trust </w:t>
      </w:r>
      <w:r w:rsidR="00803B71" w:rsidRPr="005C24EB">
        <w:rPr>
          <w:szCs w:val="22"/>
        </w:rPr>
        <w:t>has been</w:t>
      </w:r>
      <w:r w:rsidRPr="005C24EB">
        <w:rPr>
          <w:szCs w:val="22"/>
        </w:rPr>
        <w:t xml:space="preserve"> particularly noted as provid</w:t>
      </w:r>
      <w:r w:rsidR="000F0198" w:rsidRPr="005C24EB">
        <w:rPr>
          <w:szCs w:val="22"/>
        </w:rPr>
        <w:t>ing</w:t>
      </w:r>
      <w:r w:rsidRPr="005C24EB">
        <w:rPr>
          <w:szCs w:val="22"/>
        </w:rPr>
        <w:t xml:space="preserve"> “regulatory capital relief.”)</w:t>
      </w:r>
    </w:p>
    <w:p w14:paraId="3687584C" w14:textId="7B90B0AC" w:rsidR="008F79A4" w:rsidRPr="005C24EB" w:rsidRDefault="008F79A4" w:rsidP="001F62B8">
      <w:pPr>
        <w:pStyle w:val="ListContinue"/>
        <w:numPr>
          <w:ilvl w:val="1"/>
          <w:numId w:val="8"/>
        </w:numPr>
        <w:rPr>
          <w:szCs w:val="22"/>
        </w:rPr>
      </w:pPr>
      <w:r w:rsidRPr="005C24EB">
        <w:rPr>
          <w:szCs w:val="22"/>
        </w:rPr>
        <w:t xml:space="preserve">Capturing an investment in scope of </w:t>
      </w:r>
      <w:r w:rsidR="004246FA">
        <w:rPr>
          <w:szCs w:val="22"/>
        </w:rPr>
        <w:t xml:space="preserve">SSAP No. 26R or </w:t>
      </w:r>
      <w:r w:rsidRPr="005C24EB">
        <w:rPr>
          <w:szCs w:val="22"/>
        </w:rPr>
        <w:t xml:space="preserve">SSAP No. 43R may result </w:t>
      </w:r>
      <w:r w:rsidR="00803B71" w:rsidRPr="005C24EB">
        <w:rPr>
          <w:szCs w:val="22"/>
        </w:rPr>
        <w:t xml:space="preserve">in </w:t>
      </w:r>
      <w:r w:rsidRPr="005C24EB">
        <w:rPr>
          <w:szCs w:val="22"/>
        </w:rPr>
        <w:t xml:space="preserve">amortized cost reporting and a delay in </w:t>
      </w:r>
      <w:r w:rsidR="000F0198" w:rsidRPr="005C24EB">
        <w:rPr>
          <w:szCs w:val="22"/>
        </w:rPr>
        <w:t xml:space="preserve">recognizing decreases in value or </w:t>
      </w:r>
      <w:r w:rsidRPr="005C24EB">
        <w:rPr>
          <w:szCs w:val="22"/>
        </w:rPr>
        <w:t>other-than-</w:t>
      </w:r>
      <w:r w:rsidRPr="005C24EB">
        <w:rPr>
          <w:szCs w:val="22"/>
        </w:rPr>
        <w:lastRenderedPageBreak/>
        <w:t>temporary impairment</w:t>
      </w:r>
      <w:r w:rsidR="000F0198" w:rsidRPr="005C24EB">
        <w:rPr>
          <w:szCs w:val="22"/>
        </w:rPr>
        <w:t>s</w:t>
      </w:r>
      <w:r w:rsidRPr="005C24EB">
        <w:rPr>
          <w:szCs w:val="22"/>
        </w:rPr>
        <w:t xml:space="preserve"> than if the assets held in trust were </w:t>
      </w:r>
      <w:r w:rsidR="000F0198" w:rsidRPr="005C24EB">
        <w:rPr>
          <w:szCs w:val="22"/>
        </w:rPr>
        <w:t>reported</w:t>
      </w:r>
      <w:r w:rsidRPr="005C24EB">
        <w:rPr>
          <w:szCs w:val="22"/>
        </w:rPr>
        <w:t xml:space="preserve"> separately on the statutory financial statements. </w:t>
      </w:r>
    </w:p>
    <w:p w14:paraId="69255B06" w14:textId="1D3FDD97" w:rsidR="005851C8" w:rsidRPr="00E140F0" w:rsidRDefault="008F79A4" w:rsidP="001F62B8">
      <w:pPr>
        <w:pStyle w:val="ListContinue"/>
        <w:numPr>
          <w:ilvl w:val="2"/>
          <w:numId w:val="8"/>
        </w:numPr>
        <w:rPr>
          <w:szCs w:val="22"/>
        </w:rPr>
      </w:pPr>
      <w:r w:rsidRPr="005C24EB">
        <w:rPr>
          <w:szCs w:val="22"/>
        </w:rPr>
        <w:t xml:space="preserve">Under the SSAP No. 43R bifurcated impairment model, an entity is not required to recognize an OTTI or deviate from an amortized cost measurement </w:t>
      </w:r>
      <w:proofErr w:type="gramStart"/>
      <w:r w:rsidRPr="005C24EB">
        <w:rPr>
          <w:szCs w:val="22"/>
        </w:rPr>
        <w:t>as long as</w:t>
      </w:r>
      <w:proofErr w:type="gramEnd"/>
      <w:r w:rsidRPr="005C24EB">
        <w:rPr>
          <w:szCs w:val="22"/>
        </w:rPr>
        <w:t xml:space="preserve"> the entity can assert that they have the intent and ability to hold the </w:t>
      </w:r>
      <w:r w:rsidR="00AD3162" w:rsidRPr="005C24EB">
        <w:rPr>
          <w:szCs w:val="22"/>
        </w:rPr>
        <w:t xml:space="preserve">43R </w:t>
      </w:r>
      <w:r w:rsidRPr="005C24EB">
        <w:rPr>
          <w:szCs w:val="22"/>
        </w:rPr>
        <w:t xml:space="preserve">security to recover the amortized cost basis and there </w:t>
      </w:r>
      <w:r w:rsidR="00AD3162" w:rsidRPr="005C24EB">
        <w:rPr>
          <w:szCs w:val="22"/>
        </w:rPr>
        <w:t>is</w:t>
      </w:r>
      <w:r w:rsidRPr="005C24EB">
        <w:rPr>
          <w:szCs w:val="22"/>
        </w:rPr>
        <w:t xml:space="preserve"> no</w:t>
      </w:r>
      <w:r w:rsidR="00B77F53">
        <w:rPr>
          <w:szCs w:val="22"/>
        </w:rPr>
        <w:t xml:space="preserve"> non-interest related</w:t>
      </w:r>
      <w:r w:rsidR="007E48DA">
        <w:rPr>
          <w:szCs w:val="22"/>
        </w:rPr>
        <w:t xml:space="preserve"> </w:t>
      </w:r>
      <w:r w:rsidRPr="005C24EB">
        <w:rPr>
          <w:szCs w:val="22"/>
        </w:rPr>
        <w:t xml:space="preserve">decline. </w:t>
      </w:r>
      <w:r w:rsidRPr="00E140F0">
        <w:rPr>
          <w:szCs w:val="22"/>
        </w:rPr>
        <w:t>(This has been a key factor in the PPN design, as a high-quality bond is placed in trust (along with other assets), and the bond – over several years – will single-handedly satisfy the contractual requirements of the 43R issued security</w:t>
      </w:r>
      <w:r w:rsidR="00AD3162" w:rsidRPr="00E140F0">
        <w:rPr>
          <w:szCs w:val="22"/>
        </w:rPr>
        <w:t xml:space="preserve">, preventing any recognition of OTTI or a reduction of NAIC designation </w:t>
      </w:r>
      <w:r w:rsidR="004E4723" w:rsidRPr="00E140F0">
        <w:rPr>
          <w:szCs w:val="22"/>
        </w:rPr>
        <w:t xml:space="preserve">even </w:t>
      </w:r>
      <w:r w:rsidR="00AD3162" w:rsidRPr="00E140F0">
        <w:rPr>
          <w:szCs w:val="22"/>
        </w:rPr>
        <w:t>when the other securities held in trust could completely default to zero</w:t>
      </w:r>
      <w:r w:rsidRPr="00E140F0">
        <w:rPr>
          <w:szCs w:val="22"/>
        </w:rPr>
        <w:t xml:space="preserve">.) </w:t>
      </w:r>
    </w:p>
    <w:p w14:paraId="504A3C8F" w14:textId="49EA41DC" w:rsidR="008F79A4" w:rsidRPr="005C24EB" w:rsidRDefault="00AD3162" w:rsidP="001F62B8">
      <w:pPr>
        <w:pStyle w:val="ListContinue"/>
        <w:numPr>
          <w:ilvl w:val="2"/>
          <w:numId w:val="8"/>
        </w:numPr>
        <w:rPr>
          <w:szCs w:val="22"/>
        </w:rPr>
      </w:pPr>
      <w:r w:rsidRPr="005C24EB">
        <w:rPr>
          <w:szCs w:val="22"/>
        </w:rPr>
        <w:t xml:space="preserve">The </w:t>
      </w:r>
      <w:r w:rsidR="005851C8" w:rsidRPr="005C24EB">
        <w:rPr>
          <w:szCs w:val="22"/>
        </w:rPr>
        <w:t xml:space="preserve">SSAP No. 43R </w:t>
      </w:r>
      <w:r w:rsidRPr="005C24EB">
        <w:rPr>
          <w:szCs w:val="22"/>
        </w:rPr>
        <w:t xml:space="preserve">bifurcated impairment can be considered an advantage </w:t>
      </w:r>
      <w:r w:rsidR="004E4723" w:rsidRPr="005C24EB">
        <w:rPr>
          <w:szCs w:val="22"/>
        </w:rPr>
        <w:t>over</w:t>
      </w:r>
      <w:r w:rsidRPr="005C24EB">
        <w:rPr>
          <w:szCs w:val="22"/>
        </w:rPr>
        <w:t xml:space="preserve"> SSAP No. 26R as under SSAP No. 43R, if there is an intent and ability to hold the asset, a reporting entity only </w:t>
      </w:r>
      <w:proofErr w:type="gramStart"/>
      <w:r w:rsidRPr="005C24EB">
        <w:rPr>
          <w:szCs w:val="22"/>
        </w:rPr>
        <w:t>has to</w:t>
      </w:r>
      <w:proofErr w:type="gramEnd"/>
      <w:r w:rsidRPr="005C24EB">
        <w:rPr>
          <w:szCs w:val="22"/>
        </w:rPr>
        <w:t xml:space="preserve"> recognize an OTTI for the portion of the </w:t>
      </w:r>
      <w:r w:rsidR="00796FEB">
        <w:rPr>
          <w:szCs w:val="22"/>
        </w:rPr>
        <w:t xml:space="preserve">non-interest related </w:t>
      </w:r>
      <w:r w:rsidRPr="005C24EB">
        <w:rPr>
          <w:szCs w:val="22"/>
        </w:rPr>
        <w:t>loss. Under SSAP No. 26R, if there is any assessed OTTI (</w:t>
      </w:r>
      <w:r w:rsidR="00033EC3">
        <w:rPr>
          <w:szCs w:val="22"/>
        </w:rPr>
        <w:t>despite if</w:t>
      </w:r>
      <w:r w:rsidR="00444395">
        <w:rPr>
          <w:szCs w:val="22"/>
        </w:rPr>
        <w:t xml:space="preserve"> </w:t>
      </w:r>
      <w:r w:rsidRPr="005C24EB">
        <w:rPr>
          <w:szCs w:val="22"/>
        </w:rPr>
        <w:t xml:space="preserve">interest or credit related), a reporting entity must recognize an OTTI down to the then-current fair value for the security. </w:t>
      </w:r>
    </w:p>
    <w:p w14:paraId="2423D805" w14:textId="04BAD9DA" w:rsidR="00F4108E" w:rsidRPr="005C24EB" w:rsidRDefault="00562497" w:rsidP="001F62B8">
      <w:pPr>
        <w:pStyle w:val="ListContinue"/>
        <w:numPr>
          <w:ilvl w:val="2"/>
          <w:numId w:val="8"/>
        </w:numPr>
        <w:rPr>
          <w:szCs w:val="22"/>
        </w:rPr>
      </w:pPr>
      <w:r>
        <w:rPr>
          <w:szCs w:val="22"/>
        </w:rPr>
        <w:t>Prior to the principles-based bond project, g</w:t>
      </w:r>
      <w:r w:rsidR="004163C4" w:rsidRPr="005C24EB">
        <w:rPr>
          <w:szCs w:val="22"/>
        </w:rPr>
        <w:t>uidance</w:t>
      </w:r>
      <w:r w:rsidR="00F4108E" w:rsidRPr="005C24EB">
        <w:rPr>
          <w:szCs w:val="22"/>
        </w:rPr>
        <w:t xml:space="preserve"> in SSAP No. 43R </w:t>
      </w:r>
      <w:r>
        <w:rPr>
          <w:szCs w:val="22"/>
        </w:rPr>
        <w:t>did</w:t>
      </w:r>
      <w:r w:rsidRPr="005C24EB">
        <w:rPr>
          <w:szCs w:val="22"/>
        </w:rPr>
        <w:t xml:space="preserve"> </w:t>
      </w:r>
      <w:r w:rsidR="004163C4" w:rsidRPr="005C24EB">
        <w:rPr>
          <w:szCs w:val="22"/>
        </w:rPr>
        <w:t xml:space="preserve">not differentiate between </w:t>
      </w:r>
      <w:r w:rsidR="00F4108E" w:rsidRPr="005C24EB">
        <w:rPr>
          <w:szCs w:val="22"/>
        </w:rPr>
        <w:t xml:space="preserve">different types of tranches or payment streams for the issued securities. This is easiest to </w:t>
      </w:r>
      <w:r w:rsidR="004163C4" w:rsidRPr="005C24EB">
        <w:rPr>
          <w:szCs w:val="22"/>
        </w:rPr>
        <w:t>illustrate</w:t>
      </w:r>
      <w:r w:rsidR="00F4108E" w:rsidRPr="005C24EB">
        <w:rPr>
          <w:szCs w:val="22"/>
        </w:rPr>
        <w:t xml:space="preserve"> through the “equity” tranche of a SSAP No. 43R </w:t>
      </w:r>
      <w:r w:rsidR="00033EC3" w:rsidRPr="005C24EB">
        <w:rPr>
          <w:szCs w:val="22"/>
        </w:rPr>
        <w:t>investment but</w:t>
      </w:r>
      <w:r w:rsidR="00F4108E" w:rsidRPr="005C24EB">
        <w:rPr>
          <w:szCs w:val="22"/>
        </w:rPr>
        <w:t xml:space="preserve"> could be a factor if payments are provided sequentially. (Sequential payments are used to pay the senior notes first, until paid in full, before payments are allocated to junior notes.) For the “equity” tranche, which is a term that refers to the junior-most layer of issued </w:t>
      </w:r>
      <w:r w:rsidR="004B3110">
        <w:rPr>
          <w:szCs w:val="22"/>
        </w:rPr>
        <w:t xml:space="preserve">SSAP No. </w:t>
      </w:r>
      <w:r w:rsidR="00F4108E" w:rsidRPr="005C24EB">
        <w:rPr>
          <w:szCs w:val="22"/>
        </w:rPr>
        <w:t xml:space="preserve">43R securities, this tranche is the first-loss position and only receives payment after all other layers have been satisfied. Without </w:t>
      </w:r>
      <w:r w:rsidR="00696A7B">
        <w:rPr>
          <w:szCs w:val="22"/>
        </w:rPr>
        <w:t xml:space="preserve">prior </w:t>
      </w:r>
      <w:r w:rsidR="00F4108E" w:rsidRPr="005C24EB">
        <w:rPr>
          <w:szCs w:val="22"/>
        </w:rPr>
        <w:t xml:space="preserve">guidance in SSAP No. 43R for this layer, </w:t>
      </w:r>
      <w:r w:rsidR="00696A7B">
        <w:rPr>
          <w:szCs w:val="22"/>
        </w:rPr>
        <w:t xml:space="preserve">entities were able to classify these </w:t>
      </w:r>
      <w:r w:rsidR="006A6EB9">
        <w:rPr>
          <w:szCs w:val="22"/>
        </w:rPr>
        <w:t xml:space="preserve">residual tranches as “bonds” on Schedule D-1, which did not properly reflect the nature of those investments. </w:t>
      </w:r>
    </w:p>
    <w:p w14:paraId="6E5B02B3" w14:textId="294E215B" w:rsidR="008F79A4" w:rsidRPr="005C24EB" w:rsidRDefault="00AD3162" w:rsidP="001F62B8">
      <w:pPr>
        <w:pStyle w:val="ListContinue"/>
        <w:numPr>
          <w:ilvl w:val="1"/>
          <w:numId w:val="8"/>
        </w:numPr>
        <w:spacing w:after="120"/>
        <w:rPr>
          <w:szCs w:val="22"/>
        </w:rPr>
      </w:pPr>
      <w:r w:rsidRPr="005C24EB">
        <w:rPr>
          <w:szCs w:val="22"/>
        </w:rPr>
        <w:t xml:space="preserve">SSAP No. 43R permits admittance </w:t>
      </w:r>
      <w:r w:rsidR="004E4723" w:rsidRPr="005C24EB">
        <w:rPr>
          <w:szCs w:val="22"/>
        </w:rPr>
        <w:t xml:space="preserve">of the security </w:t>
      </w:r>
      <w:r w:rsidRPr="005C24EB">
        <w:rPr>
          <w:szCs w:val="22"/>
        </w:rPr>
        <w:t xml:space="preserve">without any verification to the assets held in trust. </w:t>
      </w:r>
      <w:r w:rsidR="008F79A4" w:rsidRPr="005C24EB">
        <w:rPr>
          <w:szCs w:val="22"/>
        </w:rPr>
        <w:t xml:space="preserve">As such, if a reporting entity was to </w:t>
      </w:r>
      <w:r w:rsidR="00D1725A" w:rsidRPr="005C24EB">
        <w:rPr>
          <w:szCs w:val="22"/>
        </w:rPr>
        <w:t xml:space="preserve">derecognize a joint venture or LLC from </w:t>
      </w:r>
      <w:proofErr w:type="gramStart"/>
      <w:r w:rsidR="00D1725A" w:rsidRPr="005C24EB">
        <w:rPr>
          <w:szCs w:val="22"/>
        </w:rPr>
        <w:t>Schedule BA, and</w:t>
      </w:r>
      <w:proofErr w:type="gramEnd"/>
      <w:r w:rsidR="00D1725A" w:rsidRPr="005C24EB">
        <w:rPr>
          <w:szCs w:val="22"/>
        </w:rPr>
        <w:t xml:space="preserve"> reacquire through the ownership of a </w:t>
      </w:r>
      <w:bookmarkStart w:id="413" w:name="_Hlk95855732"/>
      <w:r w:rsidR="004B3110">
        <w:rPr>
          <w:szCs w:val="22"/>
        </w:rPr>
        <w:t xml:space="preserve">SSAP No. </w:t>
      </w:r>
      <w:bookmarkEnd w:id="413"/>
      <w:r w:rsidR="00D1725A" w:rsidRPr="005C24EB">
        <w:rPr>
          <w:szCs w:val="22"/>
        </w:rPr>
        <w:t xml:space="preserve">43R security, the reporting entity would be permitted to admit the security without any verification of the </w:t>
      </w:r>
      <w:r w:rsidR="005851C8" w:rsidRPr="005C24EB">
        <w:rPr>
          <w:szCs w:val="22"/>
        </w:rPr>
        <w:t xml:space="preserve">joint venture or LLC </w:t>
      </w:r>
      <w:r w:rsidR="00D1725A" w:rsidRPr="005C24EB">
        <w:rPr>
          <w:szCs w:val="22"/>
        </w:rPr>
        <w:t xml:space="preserve">held in trust. Under </w:t>
      </w:r>
      <w:r w:rsidR="00D1725A" w:rsidRPr="005C24EB">
        <w:rPr>
          <w:i/>
          <w:iCs/>
          <w:szCs w:val="22"/>
        </w:rPr>
        <w:t>SSAP No. 48—Joint Ventures, Partnerships and Limited Liability Companies</w:t>
      </w:r>
      <w:r w:rsidR="00D1725A" w:rsidRPr="005C24EB">
        <w:rPr>
          <w:szCs w:val="22"/>
        </w:rPr>
        <w:t>, assets must have audited support (audited U.S. GAAP financials, audited reconciliation to U.S. GAAP, audited IFRS financials or audited U.S. tax basis equity)</w:t>
      </w:r>
      <w:r w:rsidR="005851C8" w:rsidRPr="005C24EB">
        <w:rPr>
          <w:szCs w:val="22"/>
        </w:rPr>
        <w:t xml:space="preserve"> </w:t>
      </w:r>
      <w:proofErr w:type="gramStart"/>
      <w:r w:rsidR="005851C8" w:rsidRPr="005C24EB">
        <w:rPr>
          <w:szCs w:val="22"/>
        </w:rPr>
        <w:t>in order to</w:t>
      </w:r>
      <w:proofErr w:type="gramEnd"/>
      <w:r w:rsidR="005851C8" w:rsidRPr="005C24EB">
        <w:rPr>
          <w:szCs w:val="22"/>
        </w:rPr>
        <w:t xml:space="preserve"> be admitted in the statutory financial statements</w:t>
      </w:r>
      <w:r w:rsidR="00D1725A" w:rsidRPr="005C24EB">
        <w:rPr>
          <w:szCs w:val="22"/>
        </w:rPr>
        <w:t xml:space="preserve">. </w:t>
      </w:r>
    </w:p>
    <w:p w14:paraId="2FE2B137" w14:textId="77777777" w:rsidR="007C4951" w:rsidRPr="005C24EB" w:rsidRDefault="007C4951" w:rsidP="004E4723"/>
    <w:p w14:paraId="5F19C126" w14:textId="37583EB2" w:rsidR="008E4E96" w:rsidRPr="003979B5" w:rsidRDefault="008E4E96" w:rsidP="008E4E96">
      <w:pPr>
        <w:pStyle w:val="Heading3"/>
        <w:rPr>
          <w:b w:val="0"/>
          <w:bCs/>
        </w:rPr>
      </w:pPr>
      <w:r w:rsidRPr="003979B5">
        <w:rPr>
          <w:b w:val="0"/>
          <w:bCs/>
        </w:rPr>
        <w:t>Key Issues with</w:t>
      </w:r>
      <w:del w:id="414" w:author="Gann, Julie" w:date="2022-11-14T10:54:00Z">
        <w:r w:rsidRPr="003979B5" w:rsidDel="005B5958">
          <w:rPr>
            <w:b w:val="0"/>
            <w:bCs/>
          </w:rPr>
          <w:delText xml:space="preserve"> the</w:delText>
        </w:r>
      </w:del>
      <w:r w:rsidRPr="003979B5">
        <w:rPr>
          <w:b w:val="0"/>
          <w:bCs/>
        </w:rPr>
        <w:t xml:space="preserve"> </w:t>
      </w:r>
      <w:del w:id="415" w:author="Gann, Julie" w:date="2022-11-14T10:51:00Z">
        <w:r w:rsidRPr="003979B5" w:rsidDel="003979B5">
          <w:rPr>
            <w:b w:val="0"/>
            <w:bCs/>
          </w:rPr>
          <w:delText xml:space="preserve">Current </w:delText>
        </w:r>
      </w:del>
      <w:r w:rsidRPr="003979B5">
        <w:rPr>
          <w:b w:val="0"/>
          <w:bCs/>
        </w:rPr>
        <w:t>Scope / Definition Application of SSAP No. 43R</w:t>
      </w:r>
      <w:ins w:id="416" w:author="Gann, Julie" w:date="2022-11-14T10:54:00Z">
        <w:r w:rsidR="005B5958">
          <w:rPr>
            <w:b w:val="0"/>
            <w:bCs/>
          </w:rPr>
          <w:t xml:space="preserve"> – Before the Principles-Based Definition</w:t>
        </w:r>
      </w:ins>
    </w:p>
    <w:p w14:paraId="6F5DC5D1" w14:textId="26E4E3D8" w:rsidR="007C4951" w:rsidRPr="005C24EB" w:rsidRDefault="00A55C69" w:rsidP="00803B71">
      <w:pPr>
        <w:pStyle w:val="ListContinue"/>
        <w:numPr>
          <w:ilvl w:val="0"/>
          <w:numId w:val="8"/>
        </w:numPr>
        <w:tabs>
          <w:tab w:val="clear" w:pos="360"/>
          <w:tab w:val="num" w:pos="0"/>
        </w:tabs>
        <w:rPr>
          <w:szCs w:val="22"/>
        </w:rPr>
      </w:pPr>
      <w:r w:rsidRPr="005C24EB">
        <w:t>With the existing guidance in SSAP No. 43R, there are no restrictions to the assets that can be placed in trust and used to support securities issued from the trust structure</w:t>
      </w:r>
      <w:r w:rsidR="00CB5958" w:rsidRPr="005C24EB">
        <w:t xml:space="preserve">. </w:t>
      </w:r>
      <w:r w:rsidRPr="005C24EB">
        <w:t>Although these structural designs are referred to as “securitizations”</w:t>
      </w:r>
      <w:r w:rsidR="00CB5958" w:rsidRPr="005C24EB">
        <w:t xml:space="preserve"> and reported as debt instruments,</w:t>
      </w:r>
      <w:r w:rsidRPr="005C24EB">
        <w:t xml:space="preserve"> these investment structures may not reflect actual securitizations in which cash flows from </w:t>
      </w:r>
      <w:r w:rsidR="00CB5958" w:rsidRPr="005C24EB">
        <w:t xml:space="preserve">multiple </w:t>
      </w:r>
      <w:r w:rsidRPr="005C24EB">
        <w:t xml:space="preserve">contractual debt obligations held in trust </w:t>
      </w:r>
      <w:r w:rsidR="00D43F79" w:rsidRPr="005C24EB">
        <w:t xml:space="preserve">are used to pay principal and interest payments on the trust-issued security. </w:t>
      </w:r>
      <w:r w:rsidR="00C97CF1">
        <w:t xml:space="preserve">The assets being securitized may include assets that are not cash flow producing, creating reliance on an underlying collateral valuation risk. </w:t>
      </w:r>
      <w:proofErr w:type="gramStart"/>
      <w:r w:rsidR="00C97CF1">
        <w:t>Or,</w:t>
      </w:r>
      <w:proofErr w:type="gramEnd"/>
      <w:r w:rsidR="00C97CF1">
        <w:t xml:space="preserve"> there may be no economic substance to the use of the securitization structure, such that the insurer is in the same economic position as owning the underlying assets directly. As a result, there is a </w:t>
      </w:r>
      <w:r w:rsidR="00C97CF1">
        <w:lastRenderedPageBreak/>
        <w:t>regulatory concern that assets being represented as bonds may contain unidentifiable risks that regulators would not traditionally associate with bond risk.</w:t>
      </w:r>
    </w:p>
    <w:p w14:paraId="0B4A2AE0" w14:textId="033C22B2" w:rsidR="00A66C88" w:rsidRDefault="009E2627" w:rsidP="006D62D6">
      <w:pPr>
        <w:pStyle w:val="ListContinue"/>
        <w:numPr>
          <w:ilvl w:val="0"/>
          <w:numId w:val="8"/>
        </w:numPr>
        <w:tabs>
          <w:tab w:val="clear" w:pos="360"/>
          <w:tab w:val="num" w:pos="0"/>
        </w:tabs>
        <w:rPr>
          <w:szCs w:val="22"/>
        </w:rPr>
      </w:pPr>
      <w:r w:rsidRPr="00E02A07">
        <w:rPr>
          <w:szCs w:val="22"/>
        </w:rPr>
        <w:t xml:space="preserve">As an additional issue of the existing guidance, </w:t>
      </w:r>
      <w:r w:rsidR="00DB39E0" w:rsidRPr="00E02A07">
        <w:rPr>
          <w:szCs w:val="22"/>
        </w:rPr>
        <w:t xml:space="preserve">questions </w:t>
      </w:r>
      <w:r w:rsidR="0045492A" w:rsidRPr="00E02A07">
        <w:rPr>
          <w:szCs w:val="22"/>
        </w:rPr>
        <w:t xml:space="preserve">have been raised </w:t>
      </w:r>
      <w:r w:rsidR="00DB39E0" w:rsidRPr="00E02A07">
        <w:rPr>
          <w:szCs w:val="22"/>
        </w:rPr>
        <w:t>on</w:t>
      </w:r>
      <w:r w:rsidR="0014530F" w:rsidRPr="00E02A07">
        <w:rPr>
          <w:szCs w:val="22"/>
        </w:rPr>
        <w:t xml:space="preserve"> whether securities captured in scope of SSAP No. 43R would be “asset-backed securit</w:t>
      </w:r>
      <w:r w:rsidR="00DB39E0" w:rsidRPr="00E02A07">
        <w:rPr>
          <w:szCs w:val="22"/>
        </w:rPr>
        <w:t>ies</w:t>
      </w:r>
      <w:r w:rsidR="0014530F" w:rsidRPr="00E02A07">
        <w:rPr>
          <w:szCs w:val="22"/>
        </w:rPr>
        <w:t xml:space="preserve">” </w:t>
      </w:r>
      <w:r w:rsidR="00DB39E0" w:rsidRPr="00E02A07">
        <w:rPr>
          <w:szCs w:val="22"/>
        </w:rPr>
        <w:t>as defined by the</w:t>
      </w:r>
      <w:r w:rsidR="0014530F" w:rsidRPr="00E02A07">
        <w:rPr>
          <w:szCs w:val="22"/>
        </w:rPr>
        <w:t xml:space="preserve"> </w:t>
      </w:r>
      <w:r w:rsidR="00114F02" w:rsidRPr="00E02A07">
        <w:rPr>
          <w:szCs w:val="22"/>
        </w:rPr>
        <w:t>Code of Federal Regulations (</w:t>
      </w:r>
      <w:r w:rsidR="00114F02" w:rsidRPr="005C24EB">
        <w:t>17 CFR 229.1101(c)</w:t>
      </w:r>
      <w:r w:rsidR="00803B71" w:rsidRPr="005C24EB">
        <w:t>)</w:t>
      </w:r>
      <w:r w:rsidR="0014530F" w:rsidRPr="00E02A07">
        <w:rPr>
          <w:szCs w:val="22"/>
        </w:rPr>
        <w:t xml:space="preserve">. These questions have arisen as </w:t>
      </w:r>
      <w:r w:rsidR="00DB39E0" w:rsidRPr="00E02A07">
        <w:rPr>
          <w:szCs w:val="22"/>
        </w:rPr>
        <w:t>a</w:t>
      </w:r>
      <w:r w:rsidR="00114F02" w:rsidRPr="00E02A07">
        <w:rPr>
          <w:szCs w:val="22"/>
        </w:rPr>
        <w:t>n SEC identified</w:t>
      </w:r>
      <w:r w:rsidR="00DB39E0" w:rsidRPr="00E02A07">
        <w:rPr>
          <w:szCs w:val="22"/>
        </w:rPr>
        <w:t xml:space="preserve"> nationally recognized statistical rating organization (NRSRO) must be specifically approved to provide ratings of “asset-backed securities</w:t>
      </w:r>
      <w:r w:rsidR="00114F02" w:rsidRPr="00E02A07">
        <w:rPr>
          <w:szCs w:val="22"/>
        </w:rPr>
        <w:t>.</w:t>
      </w:r>
      <w:r w:rsidR="00DB39E0" w:rsidRPr="00E02A07">
        <w:rPr>
          <w:szCs w:val="22"/>
        </w:rPr>
        <w:t xml:space="preserve">” Since the </w:t>
      </w:r>
      <w:r w:rsidR="00114F02" w:rsidRPr="00E02A07">
        <w:rPr>
          <w:szCs w:val="22"/>
        </w:rPr>
        <w:t xml:space="preserve">CFR </w:t>
      </w:r>
      <w:r w:rsidR="00DB39E0" w:rsidRPr="00E02A07">
        <w:rPr>
          <w:szCs w:val="22"/>
        </w:rPr>
        <w:t>definition is different tha</w:t>
      </w:r>
      <w:r w:rsidRPr="00E02A07">
        <w:rPr>
          <w:szCs w:val="22"/>
        </w:rPr>
        <w:t>n</w:t>
      </w:r>
      <w:r w:rsidR="00DB39E0" w:rsidRPr="00E02A07">
        <w:rPr>
          <w:szCs w:val="22"/>
        </w:rPr>
        <w:t xml:space="preserve"> what is permitted in scope of SSAP No. 43R, a rating from an NRSRO</w:t>
      </w:r>
      <w:r w:rsidR="00960BC2" w:rsidRPr="00E02A07">
        <w:rPr>
          <w:szCs w:val="22"/>
        </w:rPr>
        <w:t xml:space="preserve"> approved as a credit rating provider (CRP)</w:t>
      </w:r>
      <w:r w:rsidR="00DB39E0" w:rsidRPr="00E02A07">
        <w:rPr>
          <w:szCs w:val="22"/>
        </w:rPr>
        <w:t xml:space="preserve"> that may not be approved </w:t>
      </w:r>
      <w:r w:rsidR="00E07F0A" w:rsidRPr="00E02A07">
        <w:rPr>
          <w:szCs w:val="22"/>
        </w:rPr>
        <w:t xml:space="preserve">by the SEC </w:t>
      </w:r>
      <w:r w:rsidR="00DB39E0" w:rsidRPr="00E02A07">
        <w:rPr>
          <w:szCs w:val="22"/>
        </w:rPr>
        <w:t>for “asset-backed securities” could  provide a valid rating for a</w:t>
      </w:r>
      <w:r w:rsidR="00114F02" w:rsidRPr="00E02A07">
        <w:rPr>
          <w:szCs w:val="22"/>
        </w:rPr>
        <w:t xml:space="preserve"> SSAP No. 43R</w:t>
      </w:r>
      <w:r w:rsidR="00DB39E0" w:rsidRPr="00E02A07">
        <w:rPr>
          <w:szCs w:val="22"/>
        </w:rPr>
        <w:t xml:space="preserve"> instrument </w:t>
      </w:r>
      <w:r w:rsidR="00114F02" w:rsidRPr="00E02A07">
        <w:rPr>
          <w:szCs w:val="22"/>
        </w:rPr>
        <w:t xml:space="preserve">permitted as “filing exempt” </w:t>
      </w:r>
      <w:r w:rsidR="00DB39E0" w:rsidRPr="00E02A07">
        <w:rPr>
          <w:szCs w:val="22"/>
        </w:rPr>
        <w:t xml:space="preserve">if that asset was not an “asset-backed security.” </w:t>
      </w:r>
      <w:r w:rsidR="0045492A" w:rsidRPr="00E02A07">
        <w:rPr>
          <w:szCs w:val="22"/>
        </w:rPr>
        <w:t xml:space="preserve">This has caused questions as regulators have identified designations </w:t>
      </w:r>
      <w:r w:rsidR="00803B71" w:rsidRPr="00E02A07">
        <w:rPr>
          <w:szCs w:val="22"/>
        </w:rPr>
        <w:t>given</w:t>
      </w:r>
      <w:r w:rsidR="0045492A" w:rsidRPr="00E02A07">
        <w:rPr>
          <w:szCs w:val="22"/>
        </w:rPr>
        <w:t xml:space="preserve"> by CRPs not </w:t>
      </w:r>
      <w:r w:rsidR="00803B71" w:rsidRPr="00E02A07">
        <w:rPr>
          <w:szCs w:val="22"/>
        </w:rPr>
        <w:t xml:space="preserve">SEC </w:t>
      </w:r>
      <w:r w:rsidR="0045492A" w:rsidRPr="00E02A07">
        <w:rPr>
          <w:szCs w:val="22"/>
        </w:rPr>
        <w:t xml:space="preserve">approved to provide “ABS” designations and have questioned the use of these CRP ratings in determining the NAIC designation. </w:t>
      </w:r>
      <w:bookmarkEnd w:id="370"/>
    </w:p>
    <w:p w14:paraId="35F9F34D" w14:textId="77777777" w:rsidR="00E95AB1" w:rsidRDefault="00E95AB1" w:rsidP="00E95AB1">
      <w:pPr>
        <w:pStyle w:val="ListContinue"/>
        <w:numPr>
          <w:ilvl w:val="0"/>
          <w:numId w:val="0"/>
        </w:numPr>
        <w:rPr>
          <w:szCs w:val="22"/>
        </w:rPr>
      </w:pPr>
    </w:p>
    <w:p w14:paraId="5E5D148D" w14:textId="0CD70FEE" w:rsidR="001C47DC" w:rsidRPr="00E95AB1" w:rsidRDefault="001C47DC" w:rsidP="00E95AB1">
      <w:pPr>
        <w:rPr>
          <w:sz w:val="16"/>
          <w:szCs w:val="16"/>
        </w:rPr>
      </w:pPr>
      <w:r w:rsidRPr="00E95AB1">
        <w:rPr>
          <w:sz w:val="16"/>
          <w:szCs w:val="16"/>
        </w:rPr>
        <w:fldChar w:fldCharType="begin"/>
      </w:r>
      <w:r w:rsidRPr="00E95AB1">
        <w:rPr>
          <w:sz w:val="16"/>
          <w:szCs w:val="16"/>
        </w:rPr>
        <w:instrText xml:space="preserve"> FILENAME \p </w:instrText>
      </w:r>
      <w:r w:rsidRPr="00E95AB1">
        <w:rPr>
          <w:sz w:val="16"/>
          <w:szCs w:val="16"/>
        </w:rPr>
        <w:fldChar w:fldCharType="separate"/>
      </w:r>
      <w:r w:rsidR="00E95AB1">
        <w:rPr>
          <w:noProof/>
          <w:sz w:val="16"/>
          <w:szCs w:val="16"/>
        </w:rPr>
        <w:t>https://naiconline.sharepoint.com/teams/FRSStatutoryAccounting/National Meetings/A. National Meeting Materials/2022/Fall - December/Meeting/J - Bond IP - 11-14-22.docx</w:t>
      </w:r>
      <w:r w:rsidRPr="00E95AB1">
        <w:rPr>
          <w:sz w:val="16"/>
          <w:szCs w:val="16"/>
        </w:rPr>
        <w:fldChar w:fldCharType="end"/>
      </w:r>
    </w:p>
    <w:p w14:paraId="18C4BE76" w14:textId="77777777" w:rsidR="001C47DC" w:rsidRPr="00E02A07" w:rsidRDefault="001C47DC" w:rsidP="001C47DC">
      <w:pPr>
        <w:pStyle w:val="ListContinue"/>
        <w:numPr>
          <w:ilvl w:val="0"/>
          <w:numId w:val="0"/>
        </w:numPr>
        <w:rPr>
          <w:szCs w:val="22"/>
        </w:rPr>
      </w:pPr>
    </w:p>
    <w:p w14:paraId="2DDAC70A" w14:textId="77777777" w:rsidR="00A66C88" w:rsidRPr="005C24EB" w:rsidRDefault="00A66C88" w:rsidP="00A66C88">
      <w:pPr>
        <w:pStyle w:val="ListContinue"/>
        <w:numPr>
          <w:ilvl w:val="0"/>
          <w:numId w:val="0"/>
        </w:numPr>
        <w:rPr>
          <w:szCs w:val="22"/>
        </w:rPr>
      </w:pPr>
    </w:p>
    <w:sectPr w:rsidR="00A66C88" w:rsidRPr="005C24EB" w:rsidSect="00CD312C">
      <w:headerReference w:type="even" r:id="rId11"/>
      <w:headerReference w:type="default" r:id="rId12"/>
      <w:footerReference w:type="even" r:id="rId13"/>
      <w:footerReference w:type="default" r:id="rId14"/>
      <w:footerReference w:type="first" r:id="rId15"/>
      <w:footnotePr>
        <w:numRestart w:val="eachSect"/>
      </w:footnotePr>
      <w:pgSz w:w="12240" w:h="15840" w:code="1"/>
      <w:pgMar w:top="1080" w:right="1080" w:bottom="1080" w:left="1080" w:header="720" w:footer="720" w:gutter="720"/>
      <w:paperSrc w:first="189" w:other="189"/>
      <w:cols w:space="720"/>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E501E2" w14:textId="77777777" w:rsidR="004A6E39" w:rsidRDefault="004A6E39" w:rsidP="001456CF">
      <w:pPr>
        <w:pStyle w:val="ListBullet2"/>
      </w:pPr>
      <w:r>
        <w:separator/>
      </w:r>
    </w:p>
  </w:endnote>
  <w:endnote w:type="continuationSeparator" w:id="0">
    <w:p w14:paraId="52B060CD" w14:textId="77777777" w:rsidR="004A6E39" w:rsidRDefault="004A6E39" w:rsidP="001456CF">
      <w:pPr>
        <w:pStyle w:val="ListBullet2"/>
      </w:pPr>
      <w:r>
        <w:continuationSeparator/>
      </w:r>
    </w:p>
  </w:endnote>
  <w:endnote w:type="continuationNotice" w:id="1">
    <w:p w14:paraId="367E0705" w14:textId="77777777" w:rsidR="004A6E39" w:rsidRDefault="004A6E3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altName w:val="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7F7DA" w14:textId="5266EBC1" w:rsidR="0052613E" w:rsidRPr="00BD01E4" w:rsidRDefault="0052613E" w:rsidP="005828F7">
    <w:pPr>
      <w:pStyle w:val="Footer"/>
      <w:tabs>
        <w:tab w:val="clear" w:pos="4320"/>
        <w:tab w:val="clear" w:pos="8640"/>
        <w:tab w:val="center" w:pos="5040"/>
        <w:tab w:val="right" w:pos="9360"/>
      </w:tabs>
      <w:spacing w:before="240"/>
    </w:pPr>
    <w:r>
      <w:rPr>
        <w:b/>
        <w:sz w:val="18"/>
        <w:szCs w:val="18"/>
      </w:rPr>
      <w:tab/>
    </w:r>
    <w:r w:rsidRPr="0040143B">
      <w:rPr>
        <w:b/>
        <w:sz w:val="18"/>
        <w:szCs w:val="18"/>
      </w:rPr>
      <w:t>IP 1</w:t>
    </w:r>
    <w:r>
      <w:rPr>
        <w:b/>
        <w:sz w:val="18"/>
        <w:szCs w:val="18"/>
      </w:rPr>
      <w:t>XX</w:t>
    </w:r>
    <w:r w:rsidRPr="0040143B">
      <w:rPr>
        <w:b/>
        <w:sz w:val="18"/>
        <w:szCs w:val="18"/>
      </w:rPr>
      <w:t>-</w:t>
    </w:r>
    <w:sdt>
      <w:sdtPr>
        <w:rPr>
          <w:b/>
          <w:sz w:val="18"/>
          <w:szCs w:val="18"/>
        </w:rPr>
        <w:id w:val="-306715379"/>
        <w:docPartObj>
          <w:docPartGallery w:val="Page Numbers (Bottom of Page)"/>
          <w:docPartUnique/>
        </w:docPartObj>
      </w:sdtPr>
      <w:sdtEndPr>
        <w:rPr>
          <w:b w:val="0"/>
          <w:noProof/>
          <w:sz w:val="22"/>
          <w:szCs w:val="20"/>
        </w:rPr>
      </w:sdtEndPr>
      <w:sdtContent>
        <w:r w:rsidRPr="0040143B">
          <w:rPr>
            <w:b/>
            <w:sz w:val="18"/>
            <w:szCs w:val="18"/>
          </w:rPr>
          <w:fldChar w:fldCharType="begin"/>
        </w:r>
        <w:r w:rsidRPr="0040143B">
          <w:rPr>
            <w:b/>
            <w:sz w:val="18"/>
            <w:szCs w:val="18"/>
          </w:rPr>
          <w:instrText xml:space="preserve"> PAGE   \* MERGEFORMAT </w:instrText>
        </w:r>
        <w:r w:rsidRPr="0040143B">
          <w:rPr>
            <w:b/>
            <w:sz w:val="18"/>
            <w:szCs w:val="18"/>
          </w:rPr>
          <w:fldChar w:fldCharType="separate"/>
        </w:r>
        <w:r w:rsidR="00CC5962">
          <w:rPr>
            <w:b/>
            <w:noProof/>
            <w:sz w:val="18"/>
            <w:szCs w:val="18"/>
          </w:rPr>
          <w:t>6</w:t>
        </w:r>
        <w:r w:rsidRPr="0040143B">
          <w:rPr>
            <w:b/>
            <w:noProof/>
            <w:sz w:val="18"/>
            <w:szCs w:val="18"/>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AFA4EF" w14:textId="449BC75F" w:rsidR="0052613E" w:rsidRDefault="0052613E" w:rsidP="00C20928">
    <w:pPr>
      <w:pStyle w:val="Footer"/>
      <w:tabs>
        <w:tab w:val="clear" w:pos="8640"/>
        <w:tab w:val="right" w:pos="9360"/>
      </w:tabs>
      <w:spacing w:before="240"/>
    </w:pPr>
    <w:r>
      <w:rPr>
        <w:b/>
        <w:sz w:val="18"/>
        <w:szCs w:val="18"/>
      </w:rPr>
      <w:tab/>
    </w:r>
    <w:r w:rsidRPr="0040143B">
      <w:rPr>
        <w:b/>
        <w:sz w:val="18"/>
        <w:szCs w:val="18"/>
      </w:rPr>
      <w:t>IP 1</w:t>
    </w:r>
    <w:r>
      <w:rPr>
        <w:b/>
        <w:sz w:val="18"/>
        <w:szCs w:val="18"/>
      </w:rPr>
      <w:t>XX</w:t>
    </w:r>
    <w:r w:rsidRPr="0040143B">
      <w:rPr>
        <w:b/>
        <w:sz w:val="18"/>
        <w:szCs w:val="18"/>
      </w:rPr>
      <w:t>-</w:t>
    </w:r>
    <w:sdt>
      <w:sdtPr>
        <w:rPr>
          <w:b/>
          <w:sz w:val="18"/>
          <w:szCs w:val="18"/>
        </w:rPr>
        <w:id w:val="-1836221233"/>
        <w:docPartObj>
          <w:docPartGallery w:val="Page Numbers (Bottom of Page)"/>
          <w:docPartUnique/>
        </w:docPartObj>
      </w:sdtPr>
      <w:sdtEndPr>
        <w:rPr>
          <w:b w:val="0"/>
          <w:noProof/>
          <w:sz w:val="22"/>
          <w:szCs w:val="20"/>
        </w:rPr>
      </w:sdtEndPr>
      <w:sdtContent>
        <w:r w:rsidRPr="0040143B">
          <w:rPr>
            <w:b/>
            <w:sz w:val="18"/>
            <w:szCs w:val="18"/>
          </w:rPr>
          <w:fldChar w:fldCharType="begin"/>
        </w:r>
        <w:r w:rsidRPr="0040143B">
          <w:rPr>
            <w:b/>
            <w:sz w:val="18"/>
            <w:szCs w:val="18"/>
          </w:rPr>
          <w:instrText xml:space="preserve"> PAGE   \* MERGEFORMAT </w:instrText>
        </w:r>
        <w:r w:rsidRPr="0040143B">
          <w:rPr>
            <w:b/>
            <w:sz w:val="18"/>
            <w:szCs w:val="18"/>
          </w:rPr>
          <w:fldChar w:fldCharType="separate"/>
        </w:r>
        <w:r w:rsidR="00CC5962">
          <w:rPr>
            <w:b/>
            <w:noProof/>
            <w:sz w:val="18"/>
            <w:szCs w:val="18"/>
          </w:rPr>
          <w:t>21</w:t>
        </w:r>
        <w:r w:rsidRPr="0040143B">
          <w:rPr>
            <w:b/>
            <w:noProof/>
            <w:sz w:val="18"/>
            <w:szCs w:val="18"/>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618B05" w14:textId="77777777" w:rsidR="0052613E" w:rsidRPr="00BD01E4" w:rsidRDefault="0052613E" w:rsidP="00C848C0">
    <w:pPr>
      <w:pStyle w:val="Footer"/>
      <w:tabs>
        <w:tab w:val="clear" w:pos="8640"/>
        <w:tab w:val="right" w:pos="9360"/>
      </w:tabs>
      <w:spacing w:before="240"/>
    </w:pPr>
    <w:r>
      <w:rPr>
        <w:b/>
        <w:sz w:val="18"/>
        <w:szCs w:val="18"/>
      </w:rPr>
      <w:tab/>
    </w:r>
    <w:r w:rsidRPr="0040143B">
      <w:rPr>
        <w:b/>
        <w:sz w:val="18"/>
        <w:szCs w:val="18"/>
      </w:rPr>
      <w:t>IP 1</w:t>
    </w:r>
    <w:r>
      <w:rPr>
        <w:b/>
        <w:sz w:val="18"/>
        <w:szCs w:val="18"/>
      </w:rPr>
      <w:t>58</w:t>
    </w:r>
    <w:r w:rsidRPr="0040143B">
      <w:rPr>
        <w:b/>
        <w:sz w:val="18"/>
        <w:szCs w:val="18"/>
      </w:rPr>
      <w:t>-</w:t>
    </w:r>
    <w:sdt>
      <w:sdtPr>
        <w:rPr>
          <w:b/>
          <w:sz w:val="18"/>
          <w:szCs w:val="18"/>
        </w:rPr>
        <w:id w:val="1493217529"/>
        <w:docPartObj>
          <w:docPartGallery w:val="Page Numbers (Bottom of Page)"/>
          <w:docPartUnique/>
        </w:docPartObj>
      </w:sdtPr>
      <w:sdtEndPr>
        <w:rPr>
          <w:b w:val="0"/>
          <w:noProof/>
          <w:sz w:val="22"/>
          <w:szCs w:val="20"/>
        </w:rPr>
      </w:sdtEndPr>
      <w:sdtContent>
        <w:r w:rsidRPr="0040143B">
          <w:rPr>
            <w:b/>
            <w:sz w:val="18"/>
            <w:szCs w:val="18"/>
          </w:rPr>
          <w:fldChar w:fldCharType="begin"/>
        </w:r>
        <w:r w:rsidRPr="0040143B">
          <w:rPr>
            <w:b/>
            <w:sz w:val="18"/>
            <w:szCs w:val="18"/>
          </w:rPr>
          <w:instrText xml:space="preserve"> PAGE   \* MERGEFORMAT </w:instrText>
        </w:r>
        <w:r w:rsidRPr="0040143B">
          <w:rPr>
            <w:b/>
            <w:sz w:val="18"/>
            <w:szCs w:val="18"/>
          </w:rPr>
          <w:fldChar w:fldCharType="separate"/>
        </w:r>
        <w:r>
          <w:rPr>
            <w:b/>
            <w:noProof/>
            <w:sz w:val="18"/>
            <w:szCs w:val="18"/>
          </w:rPr>
          <w:t>1</w:t>
        </w:r>
        <w:r w:rsidRPr="0040143B">
          <w:rPr>
            <w:b/>
            <w:noProof/>
            <w:sz w:val="18"/>
            <w:szCs w:val="18"/>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B2474C" w14:textId="77777777" w:rsidR="004A6E39" w:rsidRDefault="004A6E39" w:rsidP="00EB164E">
      <w:r>
        <w:separator/>
      </w:r>
    </w:p>
  </w:footnote>
  <w:footnote w:type="continuationSeparator" w:id="0">
    <w:p w14:paraId="242B8ECD" w14:textId="77777777" w:rsidR="004A6E39" w:rsidRDefault="004A6E39" w:rsidP="001456CF">
      <w:pPr>
        <w:pStyle w:val="ListBullet2"/>
      </w:pPr>
      <w:r>
        <w:continuationSeparator/>
      </w:r>
    </w:p>
  </w:footnote>
  <w:footnote w:type="continuationNotice" w:id="1">
    <w:p w14:paraId="6C20D61A" w14:textId="77777777" w:rsidR="004A6E39" w:rsidRDefault="004A6E39"/>
  </w:footnote>
  <w:footnote w:id="2">
    <w:p w14:paraId="4C8103F0" w14:textId="77777777" w:rsidR="0052613E" w:rsidRPr="00CB5958" w:rsidRDefault="0052613E" w:rsidP="00CB5958">
      <w:pPr>
        <w:pStyle w:val="FootnoteText"/>
        <w:spacing w:after="180"/>
        <w:jc w:val="both"/>
        <w:rPr>
          <w:sz w:val="18"/>
          <w:szCs w:val="18"/>
        </w:rPr>
      </w:pPr>
      <w:r w:rsidRPr="00CB5958">
        <w:rPr>
          <w:rStyle w:val="FootnoteReference"/>
          <w:sz w:val="18"/>
          <w:szCs w:val="18"/>
        </w:rPr>
        <w:footnoteRef/>
      </w:r>
      <w:r w:rsidRPr="00CB5958">
        <w:rPr>
          <w:sz w:val="18"/>
          <w:szCs w:val="18"/>
        </w:rPr>
        <w:t xml:space="preserve"> In applying this guidance, a reporting entity is not required to complete a detailed review of the assets held in trust to determine the extent, if any, the assets were issued by related parties. Rather, this guidance is a principle concept intended to prevent situations in which related party transactions (particularly those involving affiliates) is knowingly captured in a SSAP No. 43R structure and not identified as a related party transaction (or not reported as an affiliated investment on the investment schedule) because of the involvement of a non-related trustee or SSAP No. 43R security issuer. As identified in </w:t>
      </w:r>
      <w:r w:rsidRPr="00CB5958">
        <w:rPr>
          <w:i/>
          <w:iCs/>
          <w:sz w:val="18"/>
          <w:szCs w:val="18"/>
        </w:rPr>
        <w:t>SSAP No. 25—Affiliates and Other Related Parties</w:t>
      </w:r>
      <w:r w:rsidRPr="00CB5958">
        <w:rPr>
          <w:sz w:val="18"/>
          <w:szCs w:val="18"/>
        </w:rPr>
        <w:t>, it is erroneous to conclude that the inclusion of a non-related intermediary, or the presence of non-related assets in a structure predominantly comprised of related party investments, eliminates the requirement to identify and assess the investment transaction as a related party arrangement.</w:t>
      </w:r>
    </w:p>
  </w:footnote>
  <w:footnote w:id="3">
    <w:p w14:paraId="0C80F332" w14:textId="05AFF63C" w:rsidR="0052613E" w:rsidRDefault="0052613E" w:rsidP="00AD2EF5">
      <w:pPr>
        <w:pStyle w:val="FootnoteText"/>
        <w:jc w:val="both"/>
        <w:rPr>
          <w:sz w:val="18"/>
          <w:szCs w:val="18"/>
        </w:rPr>
      </w:pPr>
      <w:r>
        <w:rPr>
          <w:rStyle w:val="FootnoteReference"/>
        </w:rPr>
        <w:footnoteRef/>
      </w:r>
      <w:r>
        <w:t xml:space="preserve"> </w:t>
      </w:r>
      <w:r w:rsidRPr="00CB5958">
        <w:rPr>
          <w:sz w:val="18"/>
          <w:szCs w:val="18"/>
        </w:rPr>
        <w:t>Currently, only Fannie Mae and Freddie Mac are the government sponsored entities that issue qualifying mortgage</w:t>
      </w:r>
      <w:r>
        <w:rPr>
          <w:sz w:val="18"/>
          <w:szCs w:val="18"/>
        </w:rPr>
        <w:t>-</w:t>
      </w:r>
      <w:r w:rsidRPr="00CB5958">
        <w:rPr>
          <w:sz w:val="18"/>
          <w:szCs w:val="18"/>
        </w:rPr>
        <w:t>referenced securities. However, this guidance would apply to mortgage</w:t>
      </w:r>
      <w:r>
        <w:rPr>
          <w:sz w:val="18"/>
          <w:szCs w:val="18"/>
        </w:rPr>
        <w:t>-</w:t>
      </w:r>
      <w:r w:rsidRPr="00CB5958">
        <w:rPr>
          <w:sz w:val="18"/>
          <w:szCs w:val="18"/>
        </w:rPr>
        <w:t>referenced securities issued by any other government sponsored entity that subsequently engages in the transfer of residential mortgage credit risk.</w:t>
      </w:r>
    </w:p>
    <w:p w14:paraId="4A86109F" w14:textId="77777777" w:rsidR="0052613E" w:rsidRDefault="0052613E" w:rsidP="00AD2EF5">
      <w:pPr>
        <w:pStyle w:val="FootnoteText"/>
        <w:jc w:val="both"/>
      </w:pPr>
    </w:p>
  </w:footnote>
  <w:footnote w:id="4">
    <w:p w14:paraId="49FE72F2" w14:textId="77777777" w:rsidR="0052613E" w:rsidRPr="00AD2EF5" w:rsidRDefault="0052613E" w:rsidP="00AD2EF5">
      <w:pPr>
        <w:pStyle w:val="FootnoteText"/>
        <w:spacing w:after="180"/>
        <w:jc w:val="both"/>
        <w:rPr>
          <w:sz w:val="18"/>
          <w:szCs w:val="18"/>
        </w:rPr>
      </w:pPr>
      <w:r w:rsidRPr="00AD2EF5">
        <w:rPr>
          <w:rStyle w:val="FootnoteReference"/>
          <w:sz w:val="18"/>
          <w:szCs w:val="18"/>
        </w:rPr>
        <w:footnoteRef/>
      </w:r>
      <w:r w:rsidRPr="00AD2EF5">
        <w:rPr>
          <w:sz w:val="18"/>
          <w:szCs w:val="18"/>
        </w:rPr>
        <w:t xml:space="preserve"> As discussed in paragraph 4</w:t>
      </w:r>
      <w:r>
        <w:rPr>
          <w:sz w:val="18"/>
          <w:szCs w:val="18"/>
        </w:rPr>
        <w:t>.</w:t>
      </w:r>
      <w:r w:rsidRPr="00AD2EF5">
        <w:rPr>
          <w:sz w:val="18"/>
          <w:szCs w:val="18"/>
        </w:rPr>
        <w:t>a</w:t>
      </w:r>
      <w:r>
        <w:rPr>
          <w:sz w:val="18"/>
          <w:szCs w:val="18"/>
        </w:rPr>
        <w:t>. of this statement</w:t>
      </w:r>
      <w:r w:rsidRPr="00AD2EF5">
        <w:rPr>
          <w:sz w:val="18"/>
          <w:szCs w:val="18"/>
        </w:rPr>
        <w:t>, a SSAP No. 43R security may still be considered a related party transaction even if the asset trustee or security issuer is a non-related party.</w:t>
      </w:r>
    </w:p>
  </w:footnote>
  <w:footnote w:id="5">
    <w:p w14:paraId="418C8714" w14:textId="568AAADE" w:rsidR="0052613E" w:rsidRDefault="0052613E" w:rsidP="00AD2EF5">
      <w:pPr>
        <w:pStyle w:val="FootnoteText"/>
        <w:spacing w:after="180"/>
        <w:jc w:val="both"/>
      </w:pPr>
      <w:r w:rsidRPr="00CA1620">
        <w:rPr>
          <w:rStyle w:val="FootnoteReference"/>
          <w:sz w:val="18"/>
          <w:szCs w:val="18"/>
        </w:rPr>
        <w:footnoteRef/>
      </w:r>
      <w:r w:rsidRPr="00CA1620">
        <w:rPr>
          <w:sz w:val="18"/>
          <w:szCs w:val="18"/>
        </w:rPr>
        <w:t xml:space="preserve"> Securities classified within the type of paragraph </w:t>
      </w:r>
      <w:r>
        <w:rPr>
          <w:sz w:val="18"/>
          <w:szCs w:val="18"/>
        </w:rPr>
        <w:t>7</w:t>
      </w:r>
      <w:r w:rsidRPr="00CA1620">
        <w:rPr>
          <w:sz w:val="18"/>
          <w:szCs w:val="18"/>
        </w:rPr>
        <w:t xml:space="preserve">.a. or </w:t>
      </w:r>
      <w:r>
        <w:rPr>
          <w:sz w:val="18"/>
          <w:szCs w:val="18"/>
        </w:rPr>
        <w:t>7</w:t>
      </w:r>
      <w:r w:rsidRPr="00CA1620">
        <w:rPr>
          <w:sz w:val="18"/>
          <w:szCs w:val="18"/>
        </w:rPr>
        <w:t>.b. may be required to change classification to type 6.c. when it becomes probable that the reporting entity will be unable to collect all contractually required payments receivable.</w:t>
      </w:r>
    </w:p>
  </w:footnote>
  <w:footnote w:id="6">
    <w:p w14:paraId="4726E9F3" w14:textId="60B73F64" w:rsidR="0052613E" w:rsidRPr="00CA1620" w:rsidRDefault="0052613E" w:rsidP="00AD2EF5">
      <w:pPr>
        <w:pStyle w:val="FootnoteText"/>
        <w:jc w:val="both"/>
        <w:rPr>
          <w:sz w:val="18"/>
          <w:szCs w:val="18"/>
        </w:rPr>
      </w:pPr>
      <w:r w:rsidRPr="00CA1620">
        <w:rPr>
          <w:rStyle w:val="FootnoteReference"/>
          <w:sz w:val="18"/>
          <w:szCs w:val="18"/>
        </w:rPr>
        <w:footnoteRef/>
      </w:r>
      <w:r w:rsidRPr="00CA1620">
        <w:rPr>
          <w:sz w:val="18"/>
          <w:szCs w:val="18"/>
        </w:rPr>
        <w:t xml:space="preserve"> The accounting requirements related to these type</w:t>
      </w:r>
      <w:r>
        <w:rPr>
          <w:sz w:val="18"/>
          <w:szCs w:val="18"/>
        </w:rPr>
        <w:t>s</w:t>
      </w:r>
      <w:r w:rsidRPr="00CA1620">
        <w:rPr>
          <w:sz w:val="18"/>
          <w:szCs w:val="18"/>
        </w:rPr>
        <w:t xml:space="preserve"> of securities included in paragraphs </w:t>
      </w:r>
      <w:r>
        <w:rPr>
          <w:sz w:val="18"/>
          <w:szCs w:val="18"/>
        </w:rPr>
        <w:t>22-25</w:t>
      </w:r>
      <w:r w:rsidRPr="00CA1620">
        <w:rPr>
          <w:sz w:val="18"/>
          <w:szCs w:val="18"/>
        </w:rPr>
        <w:t xml:space="preserve"> shall be determined at acquisition or initial transfer.</w:t>
      </w:r>
    </w:p>
    <w:p w14:paraId="3AE9E765" w14:textId="77777777" w:rsidR="0052613E" w:rsidRPr="00CA1620" w:rsidRDefault="0052613E" w:rsidP="00AD2EF5">
      <w:pPr>
        <w:pStyle w:val="FootnoteText"/>
        <w:jc w:val="both"/>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9F0361" w14:textId="52A8C569" w:rsidR="00CF5AA3" w:rsidRPr="00BE425C" w:rsidRDefault="00CF5AA3" w:rsidP="00CF5AA3">
    <w:pPr>
      <w:pStyle w:val="Header"/>
      <w:jc w:val="right"/>
      <w:rPr>
        <w:b/>
        <w:sz w:val="20"/>
      </w:rPr>
    </w:pPr>
    <w:r>
      <w:rPr>
        <w:b/>
        <w:sz w:val="20"/>
      </w:rPr>
      <w:t>Attachment J</w:t>
    </w:r>
  </w:p>
  <w:p w14:paraId="19559CEE" w14:textId="722C475C" w:rsidR="0052613E" w:rsidRDefault="0052613E" w:rsidP="005828F7">
    <w:pPr>
      <w:pStyle w:val="Header"/>
      <w:tabs>
        <w:tab w:val="clear" w:pos="4320"/>
        <w:tab w:val="center" w:pos="5040"/>
      </w:tabs>
      <w:rPr>
        <w:b/>
        <w:sz w:val="18"/>
        <w:szCs w:val="18"/>
      </w:rPr>
    </w:pPr>
    <w:r w:rsidRPr="005828F7">
      <w:rPr>
        <w:b/>
        <w:sz w:val="18"/>
        <w:szCs w:val="18"/>
      </w:rPr>
      <w:t>IP. No. 1</w:t>
    </w:r>
    <w:r>
      <w:rPr>
        <w:b/>
        <w:sz w:val="18"/>
        <w:szCs w:val="18"/>
      </w:rPr>
      <w:t>XX</w:t>
    </w:r>
    <w:r>
      <w:rPr>
        <w:b/>
        <w:sz w:val="18"/>
        <w:szCs w:val="18"/>
      </w:rPr>
      <w:tab/>
      <w:t>Issue Paper</w:t>
    </w:r>
  </w:p>
  <w:p w14:paraId="7A6903CA" w14:textId="77777777" w:rsidR="00CF5AA3" w:rsidRPr="005828F7" w:rsidRDefault="00CF5AA3" w:rsidP="005828F7">
    <w:pPr>
      <w:pStyle w:val="Header"/>
      <w:tabs>
        <w:tab w:val="clear" w:pos="4320"/>
        <w:tab w:val="center" w:pos="5040"/>
      </w:tabs>
      <w:rPr>
        <w:b/>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49599F" w14:textId="38DFF3F6" w:rsidR="00CF5AA3" w:rsidRPr="00BE425C" w:rsidRDefault="00335328" w:rsidP="00CF5AA3">
    <w:pPr>
      <w:pStyle w:val="Header"/>
      <w:jc w:val="right"/>
      <w:rPr>
        <w:b/>
        <w:sz w:val="20"/>
      </w:rPr>
    </w:pPr>
    <w:r>
      <w:rPr>
        <w:b/>
        <w:sz w:val="18"/>
        <w:szCs w:val="18"/>
      </w:rPr>
      <w:tab/>
    </w:r>
    <w:r w:rsidR="00CF5AA3">
      <w:rPr>
        <w:b/>
        <w:sz w:val="20"/>
      </w:rPr>
      <w:t>Attachment J</w:t>
    </w:r>
  </w:p>
  <w:p w14:paraId="276C9CEB" w14:textId="584F53F2" w:rsidR="0052613E" w:rsidRDefault="00CF5AA3" w:rsidP="00912856">
    <w:pPr>
      <w:pStyle w:val="Header"/>
      <w:tabs>
        <w:tab w:val="clear" w:pos="8640"/>
        <w:tab w:val="right" w:pos="9360"/>
      </w:tabs>
      <w:rPr>
        <w:b/>
        <w:sz w:val="18"/>
        <w:szCs w:val="18"/>
      </w:rPr>
    </w:pPr>
    <w:r>
      <w:rPr>
        <w:b/>
        <w:sz w:val="18"/>
        <w:szCs w:val="18"/>
      </w:rPr>
      <w:tab/>
    </w:r>
    <w:r w:rsidR="001C47DC">
      <w:rPr>
        <w:b/>
        <w:sz w:val="18"/>
        <w:szCs w:val="18"/>
      </w:rPr>
      <w:t>Principles-Based Bond Definition</w:t>
    </w:r>
    <w:r w:rsidR="0052613E" w:rsidRPr="005828F7">
      <w:rPr>
        <w:b/>
        <w:sz w:val="18"/>
        <w:szCs w:val="18"/>
      </w:rPr>
      <w:tab/>
      <w:t>IP No. 1</w:t>
    </w:r>
    <w:r w:rsidR="0052613E">
      <w:rPr>
        <w:b/>
        <w:sz w:val="18"/>
        <w:szCs w:val="18"/>
      </w:rPr>
      <w:t>XX</w:t>
    </w:r>
  </w:p>
  <w:p w14:paraId="2DF11FDC" w14:textId="77777777" w:rsidR="00CF5AA3" w:rsidRPr="005828F7" w:rsidRDefault="00CF5AA3" w:rsidP="00912856">
    <w:pPr>
      <w:pStyle w:val="Header"/>
      <w:tabs>
        <w:tab w:val="clear" w:pos="8640"/>
        <w:tab w:val="right" w:pos="9360"/>
      </w:tabs>
      <w:rPr>
        <w:b/>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F86C47"/>
    <w:multiLevelType w:val="singleLevel"/>
    <w:tmpl w:val="F124901E"/>
    <w:lvl w:ilvl="0">
      <w:start w:val="1"/>
      <w:numFmt w:val="lowerLetter"/>
      <w:pStyle w:val="ListNumber2"/>
      <w:lvlText w:val="%1."/>
      <w:lvlJc w:val="left"/>
      <w:pPr>
        <w:tabs>
          <w:tab w:val="num" w:pos="0"/>
        </w:tabs>
        <w:ind w:left="1440" w:hanging="720"/>
      </w:pPr>
      <w:rPr>
        <w:rFonts w:hint="default"/>
      </w:rPr>
    </w:lvl>
  </w:abstractNum>
  <w:abstractNum w:abstractNumId="1" w15:restartNumberingAfterBreak="0">
    <w:nsid w:val="21E1602E"/>
    <w:multiLevelType w:val="singleLevel"/>
    <w:tmpl w:val="ADD2E548"/>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232A3EBE"/>
    <w:multiLevelType w:val="multilevel"/>
    <w:tmpl w:val="99BE9368"/>
    <w:lvl w:ilvl="0">
      <w:start w:val="1"/>
      <w:numFmt w:val="lowerRoman"/>
      <w:lvlText w:val="%1."/>
      <w:lvlJc w:val="left"/>
      <w:pPr>
        <w:tabs>
          <w:tab w:val="num" w:pos="360"/>
        </w:tabs>
        <w:ind w:left="0" w:firstLine="0"/>
      </w:pPr>
      <w:rPr>
        <w:rFonts w:hint="default"/>
        <w:b w:val="0"/>
        <w:i w:val="0"/>
        <w:color w:val="auto"/>
      </w:rPr>
    </w:lvl>
    <w:lvl w:ilvl="1">
      <w:start w:val="1"/>
      <w:numFmt w:val="lowerLetter"/>
      <w:lvlText w:val="%2."/>
      <w:lvlJc w:val="left"/>
      <w:pPr>
        <w:tabs>
          <w:tab w:val="num" w:pos="1440"/>
        </w:tabs>
        <w:ind w:left="1440" w:hanging="720"/>
      </w:pPr>
      <w:rPr>
        <w:rFonts w:ascii="Times New Roman" w:hAnsi="Times New Roman" w:cs="Times New Roman" w:hint="default"/>
        <w:i w:val="0"/>
        <w:sz w:val="22"/>
        <w:szCs w:val="22"/>
      </w:rPr>
    </w:lvl>
    <w:lvl w:ilvl="2">
      <w:start w:val="1"/>
      <w:numFmt w:val="lowerRoman"/>
      <w:lvlText w:val="%3."/>
      <w:lvlJc w:val="left"/>
      <w:pPr>
        <w:tabs>
          <w:tab w:val="num" w:pos="2160"/>
        </w:tabs>
        <w:ind w:left="2160" w:hanging="720"/>
      </w:pPr>
      <w:rPr>
        <w:rFonts w:hint="default"/>
      </w:rPr>
    </w:lvl>
    <w:lvl w:ilvl="3">
      <w:start w:val="1"/>
      <w:numFmt w:val="lowerLetter"/>
      <w:lvlText w:val="(%4)"/>
      <w:lvlJc w:val="left"/>
      <w:pPr>
        <w:tabs>
          <w:tab w:val="num" w:pos="2880"/>
        </w:tabs>
        <w:ind w:left="288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266D6B4B"/>
    <w:multiLevelType w:val="hybridMultilevel"/>
    <w:tmpl w:val="E9F28D4A"/>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E93106"/>
    <w:multiLevelType w:val="singleLevel"/>
    <w:tmpl w:val="2D5CAF80"/>
    <w:lvl w:ilvl="0">
      <w:start w:val="1"/>
      <w:numFmt w:val="bullet"/>
      <w:pStyle w:val="ListBullet3"/>
      <w:lvlText w:val=""/>
      <w:lvlJc w:val="left"/>
      <w:pPr>
        <w:tabs>
          <w:tab w:val="num" w:pos="2160"/>
        </w:tabs>
        <w:ind w:left="2160" w:hanging="720"/>
      </w:pPr>
      <w:rPr>
        <w:rFonts w:ascii="Symbol" w:hAnsi="Symbol" w:hint="default"/>
      </w:rPr>
    </w:lvl>
  </w:abstractNum>
  <w:abstractNum w:abstractNumId="5" w15:restartNumberingAfterBreak="0">
    <w:nsid w:val="521709C4"/>
    <w:multiLevelType w:val="multilevel"/>
    <w:tmpl w:val="99C6A874"/>
    <w:lvl w:ilvl="0">
      <w:start w:val="1"/>
      <w:numFmt w:val="decimal"/>
      <w:pStyle w:val="ListContinue"/>
      <w:lvlText w:val="%1."/>
      <w:lvlJc w:val="left"/>
      <w:pPr>
        <w:tabs>
          <w:tab w:val="num" w:pos="720"/>
        </w:tabs>
        <w:ind w:left="0" w:firstLine="0"/>
      </w:pPr>
      <w:rPr>
        <w:rFonts w:hint="default"/>
        <w:i w:val="0"/>
      </w:rPr>
    </w:lvl>
    <w:lvl w:ilvl="1">
      <w:start w:val="1"/>
      <w:numFmt w:val="lowerLetter"/>
      <w:lvlText w:val="%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6" w15:restartNumberingAfterBreak="0">
    <w:nsid w:val="53B3341F"/>
    <w:multiLevelType w:val="hybridMultilevel"/>
    <w:tmpl w:val="65A61AB0"/>
    <w:lvl w:ilvl="0" w:tplc="4A9822E0">
      <w:start w:val="1"/>
      <w:numFmt w:val="bullet"/>
      <w:pStyle w:val="ListBullet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777379F"/>
    <w:multiLevelType w:val="hybridMultilevel"/>
    <w:tmpl w:val="E9F28D4A"/>
    <w:lvl w:ilvl="0" w:tplc="FFFFFFFF">
      <w:start w:val="1"/>
      <w:numFmt w:val="lowerRoman"/>
      <w:lvlText w:val="%1."/>
      <w:lvlJc w:val="righ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5F4359EF"/>
    <w:multiLevelType w:val="singleLevel"/>
    <w:tmpl w:val="AF20E5A2"/>
    <w:lvl w:ilvl="0">
      <w:start w:val="1"/>
      <w:numFmt w:val="lowerRoman"/>
      <w:pStyle w:val="ListNumber3"/>
      <w:lvlText w:val="%1."/>
      <w:lvlJc w:val="left"/>
      <w:pPr>
        <w:tabs>
          <w:tab w:val="num" w:pos="2160"/>
        </w:tabs>
        <w:ind w:left="2160" w:hanging="720"/>
      </w:pPr>
    </w:lvl>
  </w:abstractNum>
  <w:abstractNum w:abstractNumId="9" w15:restartNumberingAfterBreak="0">
    <w:nsid w:val="60956CE8"/>
    <w:multiLevelType w:val="hybridMultilevel"/>
    <w:tmpl w:val="ED10FD9A"/>
    <w:lvl w:ilvl="0" w:tplc="8F6ED140">
      <w:start w:val="1"/>
      <w:numFmt w:val="decimal"/>
      <w:lvlText w:val="%1."/>
      <w:lvlJc w:val="left"/>
      <w:pPr>
        <w:tabs>
          <w:tab w:val="num" w:pos="10080"/>
        </w:tabs>
        <w:ind w:left="10080" w:hanging="720"/>
      </w:pPr>
      <w:rPr>
        <w:rFonts w:hint="default"/>
      </w:rPr>
    </w:lvl>
    <w:lvl w:ilvl="1" w:tplc="B6649CFE">
      <w:start w:val="1"/>
      <w:numFmt w:val="lowerLetter"/>
      <w:lvlText w:val="%2."/>
      <w:lvlJc w:val="left"/>
      <w:pPr>
        <w:tabs>
          <w:tab w:val="num" w:pos="1080"/>
        </w:tabs>
        <w:ind w:left="1080" w:hanging="360"/>
      </w:pPr>
      <w:rPr>
        <w:rFonts w:hint="default"/>
        <w:b w:val="0"/>
        <w:bCs w:val="0"/>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15:restartNumberingAfterBreak="0">
    <w:nsid w:val="651C404C"/>
    <w:multiLevelType w:val="multilevel"/>
    <w:tmpl w:val="E214953A"/>
    <w:lvl w:ilvl="0">
      <w:start w:val="1"/>
      <w:numFmt w:val="decimal"/>
      <w:lvlText w:val="%1."/>
      <w:lvlJc w:val="left"/>
      <w:pPr>
        <w:tabs>
          <w:tab w:val="num" w:pos="360"/>
        </w:tabs>
        <w:ind w:left="0" w:firstLine="0"/>
      </w:pPr>
      <w:rPr>
        <w:rFonts w:hint="default"/>
        <w:b w:val="0"/>
        <w:i w:val="0"/>
        <w:color w:val="auto"/>
      </w:rPr>
    </w:lvl>
    <w:lvl w:ilvl="1">
      <w:start w:val="1"/>
      <w:numFmt w:val="lowerLetter"/>
      <w:lvlText w:val="%2."/>
      <w:lvlJc w:val="left"/>
      <w:pPr>
        <w:tabs>
          <w:tab w:val="num" w:pos="1440"/>
        </w:tabs>
        <w:ind w:left="1440" w:hanging="720"/>
      </w:pPr>
      <w:rPr>
        <w:rFonts w:ascii="Times New Roman" w:hAnsi="Times New Roman" w:cs="Times New Roman" w:hint="default"/>
        <w:i w:val="0"/>
        <w:sz w:val="22"/>
        <w:szCs w:val="22"/>
      </w:rPr>
    </w:lvl>
    <w:lvl w:ilvl="2">
      <w:start w:val="1"/>
      <w:numFmt w:val="lowerRoman"/>
      <w:lvlText w:val="%3."/>
      <w:lvlJc w:val="left"/>
      <w:pPr>
        <w:tabs>
          <w:tab w:val="num" w:pos="2160"/>
        </w:tabs>
        <w:ind w:left="2160" w:hanging="720"/>
      </w:pPr>
      <w:rPr>
        <w:rFonts w:hint="default"/>
      </w:rPr>
    </w:lvl>
    <w:lvl w:ilvl="3">
      <w:start w:val="1"/>
      <w:numFmt w:val="lowerLetter"/>
      <w:lvlText w:val="(%4)"/>
      <w:lvlJc w:val="left"/>
      <w:pPr>
        <w:tabs>
          <w:tab w:val="num" w:pos="2880"/>
        </w:tabs>
        <w:ind w:left="288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74900F15"/>
    <w:multiLevelType w:val="hybridMultilevel"/>
    <w:tmpl w:val="55D8C946"/>
    <w:lvl w:ilvl="0" w:tplc="0409000F">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9952DB8"/>
    <w:multiLevelType w:val="singleLevel"/>
    <w:tmpl w:val="6FC20748"/>
    <w:lvl w:ilvl="0">
      <w:start w:val="1"/>
      <w:numFmt w:val="bullet"/>
      <w:pStyle w:val="ListBullet4"/>
      <w:lvlText w:val=""/>
      <w:lvlJc w:val="left"/>
      <w:pPr>
        <w:tabs>
          <w:tab w:val="num" w:pos="360"/>
        </w:tabs>
        <w:ind w:left="360" w:hanging="360"/>
      </w:pPr>
      <w:rPr>
        <w:rFonts w:ascii="Symbol" w:hAnsi="Symbol" w:hint="default"/>
      </w:rPr>
    </w:lvl>
  </w:abstractNum>
  <w:num w:numId="1">
    <w:abstractNumId w:val="4"/>
  </w:num>
  <w:num w:numId="2">
    <w:abstractNumId w:val="1"/>
  </w:num>
  <w:num w:numId="3">
    <w:abstractNumId w:val="12"/>
  </w:num>
  <w:num w:numId="4">
    <w:abstractNumId w:val="8"/>
  </w:num>
  <w:num w:numId="5">
    <w:abstractNumId w:val="5"/>
  </w:num>
  <w:num w:numId="6">
    <w:abstractNumId w:val="6"/>
  </w:num>
  <w:num w:numId="7">
    <w:abstractNumId w:val="0"/>
  </w:num>
  <w:num w:numId="8">
    <w:abstractNumId w:val="10"/>
  </w:num>
  <w:num w:numId="9">
    <w:abstractNumId w:val="11"/>
  </w:num>
  <w:num w:numId="10">
    <w:abstractNumId w:val="0"/>
    <w:lvlOverride w:ilvl="0">
      <w:startOverride w:val="1"/>
    </w:lvlOverride>
  </w:num>
  <w:num w:numId="11">
    <w:abstractNumId w:val="2"/>
  </w:num>
  <w:num w:numId="12">
    <w:abstractNumId w:val="3"/>
  </w:num>
  <w:num w:numId="13">
    <w:abstractNumId w:val="7"/>
  </w:num>
  <w:num w:numId="14">
    <w:abstractNumId w:val="9"/>
  </w:num>
  <w:num w:numId="15">
    <w:abstractNumId w:val="5"/>
  </w:num>
  <w:num w:numId="16">
    <w:abstractNumId w:val="0"/>
    <w:lvlOverride w:ilvl="0">
      <w:startOverride w:val="1"/>
    </w:lvlOverride>
  </w:num>
  <w:numIdMacAtCleanup w:val="1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Gann, Julie">
    <w15:presenceInfo w15:providerId="AD" w15:userId="S::JGann@naic.org::9ba70051-07f8-4722-b0f2-caced7dbf8f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evenAndOddHeader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73B0"/>
    <w:rsid w:val="0000057E"/>
    <w:rsid w:val="00001249"/>
    <w:rsid w:val="00001BB3"/>
    <w:rsid w:val="00001C3E"/>
    <w:rsid w:val="0000205B"/>
    <w:rsid w:val="0000284C"/>
    <w:rsid w:val="00003898"/>
    <w:rsid w:val="00003B59"/>
    <w:rsid w:val="0000415E"/>
    <w:rsid w:val="00004E29"/>
    <w:rsid w:val="00005081"/>
    <w:rsid w:val="00005201"/>
    <w:rsid w:val="000056FD"/>
    <w:rsid w:val="00005F91"/>
    <w:rsid w:val="00005F95"/>
    <w:rsid w:val="00006658"/>
    <w:rsid w:val="0000761E"/>
    <w:rsid w:val="00007D22"/>
    <w:rsid w:val="00007D94"/>
    <w:rsid w:val="0001062A"/>
    <w:rsid w:val="00011328"/>
    <w:rsid w:val="00011ABB"/>
    <w:rsid w:val="00011E69"/>
    <w:rsid w:val="00012A56"/>
    <w:rsid w:val="00012D79"/>
    <w:rsid w:val="00013261"/>
    <w:rsid w:val="00013561"/>
    <w:rsid w:val="00013811"/>
    <w:rsid w:val="00013BC4"/>
    <w:rsid w:val="00015695"/>
    <w:rsid w:val="000170FA"/>
    <w:rsid w:val="0001723D"/>
    <w:rsid w:val="00017291"/>
    <w:rsid w:val="000202FE"/>
    <w:rsid w:val="00020883"/>
    <w:rsid w:val="00020AD1"/>
    <w:rsid w:val="00021365"/>
    <w:rsid w:val="0002145B"/>
    <w:rsid w:val="00021980"/>
    <w:rsid w:val="00021A9A"/>
    <w:rsid w:val="000228C8"/>
    <w:rsid w:val="00023497"/>
    <w:rsid w:val="0002395F"/>
    <w:rsid w:val="00023B96"/>
    <w:rsid w:val="00024864"/>
    <w:rsid w:val="00024D95"/>
    <w:rsid w:val="00024ECC"/>
    <w:rsid w:val="00025A90"/>
    <w:rsid w:val="00025C51"/>
    <w:rsid w:val="000262D5"/>
    <w:rsid w:val="0003082B"/>
    <w:rsid w:val="00030AA9"/>
    <w:rsid w:val="00031250"/>
    <w:rsid w:val="0003216A"/>
    <w:rsid w:val="000323EC"/>
    <w:rsid w:val="00032A61"/>
    <w:rsid w:val="0003314A"/>
    <w:rsid w:val="00033C69"/>
    <w:rsid w:val="00033EC3"/>
    <w:rsid w:val="0003422C"/>
    <w:rsid w:val="00035673"/>
    <w:rsid w:val="00035E7A"/>
    <w:rsid w:val="00035F64"/>
    <w:rsid w:val="00036706"/>
    <w:rsid w:val="0003681B"/>
    <w:rsid w:val="00036903"/>
    <w:rsid w:val="000374A0"/>
    <w:rsid w:val="00037520"/>
    <w:rsid w:val="00037C6C"/>
    <w:rsid w:val="00037D13"/>
    <w:rsid w:val="00040C41"/>
    <w:rsid w:val="000410F4"/>
    <w:rsid w:val="000413D6"/>
    <w:rsid w:val="00041680"/>
    <w:rsid w:val="0004172F"/>
    <w:rsid w:val="000417B0"/>
    <w:rsid w:val="000417D1"/>
    <w:rsid w:val="00042135"/>
    <w:rsid w:val="00042687"/>
    <w:rsid w:val="0004364B"/>
    <w:rsid w:val="00045155"/>
    <w:rsid w:val="000459A3"/>
    <w:rsid w:val="000459AC"/>
    <w:rsid w:val="0004656C"/>
    <w:rsid w:val="00046640"/>
    <w:rsid w:val="00046AE5"/>
    <w:rsid w:val="00046B3E"/>
    <w:rsid w:val="00047256"/>
    <w:rsid w:val="00050099"/>
    <w:rsid w:val="00050100"/>
    <w:rsid w:val="00050240"/>
    <w:rsid w:val="000503FA"/>
    <w:rsid w:val="00050D9A"/>
    <w:rsid w:val="00050DD3"/>
    <w:rsid w:val="00053AEA"/>
    <w:rsid w:val="00053C16"/>
    <w:rsid w:val="0005464F"/>
    <w:rsid w:val="00055D60"/>
    <w:rsid w:val="0005678E"/>
    <w:rsid w:val="0006199B"/>
    <w:rsid w:val="00061A23"/>
    <w:rsid w:val="00061A3D"/>
    <w:rsid w:val="00061B07"/>
    <w:rsid w:val="00062A94"/>
    <w:rsid w:val="00062C73"/>
    <w:rsid w:val="00063140"/>
    <w:rsid w:val="0006353E"/>
    <w:rsid w:val="00063851"/>
    <w:rsid w:val="00063FB9"/>
    <w:rsid w:val="000642C3"/>
    <w:rsid w:val="00064377"/>
    <w:rsid w:val="000645BB"/>
    <w:rsid w:val="0006470F"/>
    <w:rsid w:val="0006510D"/>
    <w:rsid w:val="0006516B"/>
    <w:rsid w:val="000652A5"/>
    <w:rsid w:val="0006601A"/>
    <w:rsid w:val="00066093"/>
    <w:rsid w:val="00066287"/>
    <w:rsid w:val="00066BDE"/>
    <w:rsid w:val="00067D0E"/>
    <w:rsid w:val="00070163"/>
    <w:rsid w:val="00070CE9"/>
    <w:rsid w:val="00071012"/>
    <w:rsid w:val="00071E33"/>
    <w:rsid w:val="00072044"/>
    <w:rsid w:val="000723FB"/>
    <w:rsid w:val="00072ED2"/>
    <w:rsid w:val="00073211"/>
    <w:rsid w:val="000733BF"/>
    <w:rsid w:val="000735A2"/>
    <w:rsid w:val="00073FA3"/>
    <w:rsid w:val="000747F9"/>
    <w:rsid w:val="00074A2F"/>
    <w:rsid w:val="00074A37"/>
    <w:rsid w:val="00074B5B"/>
    <w:rsid w:val="00074C23"/>
    <w:rsid w:val="00074F29"/>
    <w:rsid w:val="000752E4"/>
    <w:rsid w:val="00075C0D"/>
    <w:rsid w:val="00075D8F"/>
    <w:rsid w:val="00075E09"/>
    <w:rsid w:val="00076415"/>
    <w:rsid w:val="000777FE"/>
    <w:rsid w:val="00077A28"/>
    <w:rsid w:val="00077DA5"/>
    <w:rsid w:val="00077E8A"/>
    <w:rsid w:val="00077ED1"/>
    <w:rsid w:val="00080535"/>
    <w:rsid w:val="00080B46"/>
    <w:rsid w:val="00080EEF"/>
    <w:rsid w:val="0008174F"/>
    <w:rsid w:val="000819B2"/>
    <w:rsid w:val="00081F36"/>
    <w:rsid w:val="00082B14"/>
    <w:rsid w:val="00082CAE"/>
    <w:rsid w:val="00083752"/>
    <w:rsid w:val="00083A20"/>
    <w:rsid w:val="00083B6A"/>
    <w:rsid w:val="00084134"/>
    <w:rsid w:val="000845B3"/>
    <w:rsid w:val="00084AE0"/>
    <w:rsid w:val="00086A88"/>
    <w:rsid w:val="000879D9"/>
    <w:rsid w:val="00087A91"/>
    <w:rsid w:val="00087AD1"/>
    <w:rsid w:val="000908FD"/>
    <w:rsid w:val="00090A28"/>
    <w:rsid w:val="0009171F"/>
    <w:rsid w:val="000917C8"/>
    <w:rsid w:val="00091FC3"/>
    <w:rsid w:val="0009206E"/>
    <w:rsid w:val="00092130"/>
    <w:rsid w:val="0009279F"/>
    <w:rsid w:val="000928BA"/>
    <w:rsid w:val="00092967"/>
    <w:rsid w:val="000929EA"/>
    <w:rsid w:val="00092A18"/>
    <w:rsid w:val="00093590"/>
    <w:rsid w:val="00093FB7"/>
    <w:rsid w:val="00094840"/>
    <w:rsid w:val="00094D2D"/>
    <w:rsid w:val="000951D0"/>
    <w:rsid w:val="00095FB4"/>
    <w:rsid w:val="000961BB"/>
    <w:rsid w:val="0009644E"/>
    <w:rsid w:val="00096E9D"/>
    <w:rsid w:val="000979E9"/>
    <w:rsid w:val="00097BEA"/>
    <w:rsid w:val="000A04B3"/>
    <w:rsid w:val="000A0E5E"/>
    <w:rsid w:val="000A10E4"/>
    <w:rsid w:val="000A11BA"/>
    <w:rsid w:val="000A18BC"/>
    <w:rsid w:val="000A1F29"/>
    <w:rsid w:val="000A23A0"/>
    <w:rsid w:val="000A24B1"/>
    <w:rsid w:val="000A30D0"/>
    <w:rsid w:val="000A31E8"/>
    <w:rsid w:val="000A3D2B"/>
    <w:rsid w:val="000A3F2D"/>
    <w:rsid w:val="000A3FA9"/>
    <w:rsid w:val="000A4758"/>
    <w:rsid w:val="000A56F7"/>
    <w:rsid w:val="000A67AA"/>
    <w:rsid w:val="000A7EC1"/>
    <w:rsid w:val="000B0045"/>
    <w:rsid w:val="000B06BE"/>
    <w:rsid w:val="000B092C"/>
    <w:rsid w:val="000B1435"/>
    <w:rsid w:val="000B158B"/>
    <w:rsid w:val="000B1706"/>
    <w:rsid w:val="000B17BE"/>
    <w:rsid w:val="000B1823"/>
    <w:rsid w:val="000B1862"/>
    <w:rsid w:val="000B1A33"/>
    <w:rsid w:val="000B2780"/>
    <w:rsid w:val="000B2BF5"/>
    <w:rsid w:val="000B2EB1"/>
    <w:rsid w:val="000B3E98"/>
    <w:rsid w:val="000B4370"/>
    <w:rsid w:val="000B4447"/>
    <w:rsid w:val="000B4C72"/>
    <w:rsid w:val="000B53BF"/>
    <w:rsid w:val="000B5553"/>
    <w:rsid w:val="000B577B"/>
    <w:rsid w:val="000B5DD3"/>
    <w:rsid w:val="000B5E50"/>
    <w:rsid w:val="000B6646"/>
    <w:rsid w:val="000B6744"/>
    <w:rsid w:val="000B6B0C"/>
    <w:rsid w:val="000B6EF5"/>
    <w:rsid w:val="000B76BA"/>
    <w:rsid w:val="000B794A"/>
    <w:rsid w:val="000B7AA2"/>
    <w:rsid w:val="000B7ED7"/>
    <w:rsid w:val="000B7F09"/>
    <w:rsid w:val="000C04DB"/>
    <w:rsid w:val="000C13C4"/>
    <w:rsid w:val="000C18C2"/>
    <w:rsid w:val="000C1D48"/>
    <w:rsid w:val="000C250A"/>
    <w:rsid w:val="000C2A1B"/>
    <w:rsid w:val="000C3A1A"/>
    <w:rsid w:val="000C422A"/>
    <w:rsid w:val="000C48DF"/>
    <w:rsid w:val="000C4BE4"/>
    <w:rsid w:val="000C4D53"/>
    <w:rsid w:val="000C5028"/>
    <w:rsid w:val="000C592C"/>
    <w:rsid w:val="000C6B1D"/>
    <w:rsid w:val="000C6D8A"/>
    <w:rsid w:val="000C6E24"/>
    <w:rsid w:val="000C6EB8"/>
    <w:rsid w:val="000C7456"/>
    <w:rsid w:val="000C79C7"/>
    <w:rsid w:val="000D0269"/>
    <w:rsid w:val="000D037F"/>
    <w:rsid w:val="000D041C"/>
    <w:rsid w:val="000D0D68"/>
    <w:rsid w:val="000D14D3"/>
    <w:rsid w:val="000D1ED0"/>
    <w:rsid w:val="000D1F0C"/>
    <w:rsid w:val="000D2633"/>
    <w:rsid w:val="000D3966"/>
    <w:rsid w:val="000D40C1"/>
    <w:rsid w:val="000D48C9"/>
    <w:rsid w:val="000D4F85"/>
    <w:rsid w:val="000D5159"/>
    <w:rsid w:val="000D51A4"/>
    <w:rsid w:val="000D5650"/>
    <w:rsid w:val="000D5743"/>
    <w:rsid w:val="000D75BD"/>
    <w:rsid w:val="000D78E7"/>
    <w:rsid w:val="000D79D9"/>
    <w:rsid w:val="000D7BD8"/>
    <w:rsid w:val="000E0BBF"/>
    <w:rsid w:val="000E15E1"/>
    <w:rsid w:val="000E16DD"/>
    <w:rsid w:val="000E194E"/>
    <w:rsid w:val="000E1982"/>
    <w:rsid w:val="000E3566"/>
    <w:rsid w:val="000E35A1"/>
    <w:rsid w:val="000E4396"/>
    <w:rsid w:val="000E5240"/>
    <w:rsid w:val="000E5247"/>
    <w:rsid w:val="000E5492"/>
    <w:rsid w:val="000E54AA"/>
    <w:rsid w:val="000E59D7"/>
    <w:rsid w:val="000E5A8E"/>
    <w:rsid w:val="000E5AA4"/>
    <w:rsid w:val="000E5B74"/>
    <w:rsid w:val="000E5CDE"/>
    <w:rsid w:val="000E5FB3"/>
    <w:rsid w:val="000E65EE"/>
    <w:rsid w:val="000E7AFB"/>
    <w:rsid w:val="000E7E57"/>
    <w:rsid w:val="000F0198"/>
    <w:rsid w:val="000F0252"/>
    <w:rsid w:val="000F0BB8"/>
    <w:rsid w:val="000F1399"/>
    <w:rsid w:val="000F2383"/>
    <w:rsid w:val="000F2888"/>
    <w:rsid w:val="000F2923"/>
    <w:rsid w:val="000F3396"/>
    <w:rsid w:val="000F37C6"/>
    <w:rsid w:val="000F4284"/>
    <w:rsid w:val="000F4B20"/>
    <w:rsid w:val="000F545B"/>
    <w:rsid w:val="000F5A15"/>
    <w:rsid w:val="000F651A"/>
    <w:rsid w:val="000F6B4F"/>
    <w:rsid w:val="000F734D"/>
    <w:rsid w:val="000F7431"/>
    <w:rsid w:val="000F79E9"/>
    <w:rsid w:val="000F7D71"/>
    <w:rsid w:val="001002C3"/>
    <w:rsid w:val="00100C5B"/>
    <w:rsid w:val="00100DC7"/>
    <w:rsid w:val="0010198E"/>
    <w:rsid w:val="00101EE4"/>
    <w:rsid w:val="00102504"/>
    <w:rsid w:val="0010264B"/>
    <w:rsid w:val="00102E24"/>
    <w:rsid w:val="001038F0"/>
    <w:rsid w:val="00103A80"/>
    <w:rsid w:val="00103B62"/>
    <w:rsid w:val="00104A27"/>
    <w:rsid w:val="00104D68"/>
    <w:rsid w:val="001050F3"/>
    <w:rsid w:val="00106182"/>
    <w:rsid w:val="00106712"/>
    <w:rsid w:val="001067ED"/>
    <w:rsid w:val="0010686B"/>
    <w:rsid w:val="0010724B"/>
    <w:rsid w:val="001072DD"/>
    <w:rsid w:val="001073A4"/>
    <w:rsid w:val="00107577"/>
    <w:rsid w:val="001076D7"/>
    <w:rsid w:val="00107D00"/>
    <w:rsid w:val="00110334"/>
    <w:rsid w:val="001104A7"/>
    <w:rsid w:val="00110F47"/>
    <w:rsid w:val="0011276E"/>
    <w:rsid w:val="001128F3"/>
    <w:rsid w:val="00113330"/>
    <w:rsid w:val="0011380A"/>
    <w:rsid w:val="001139CD"/>
    <w:rsid w:val="00113AD9"/>
    <w:rsid w:val="00113E8A"/>
    <w:rsid w:val="001145E7"/>
    <w:rsid w:val="00114D00"/>
    <w:rsid w:val="00114F02"/>
    <w:rsid w:val="00115667"/>
    <w:rsid w:val="001163EA"/>
    <w:rsid w:val="0011644C"/>
    <w:rsid w:val="00116486"/>
    <w:rsid w:val="00116EF9"/>
    <w:rsid w:val="001170B0"/>
    <w:rsid w:val="00117517"/>
    <w:rsid w:val="001178E9"/>
    <w:rsid w:val="00117EA7"/>
    <w:rsid w:val="00120047"/>
    <w:rsid w:val="00120A5C"/>
    <w:rsid w:val="00121860"/>
    <w:rsid w:val="0012208B"/>
    <w:rsid w:val="001220C6"/>
    <w:rsid w:val="00122E4E"/>
    <w:rsid w:val="00123026"/>
    <w:rsid w:val="0012308F"/>
    <w:rsid w:val="0012370B"/>
    <w:rsid w:val="0012420C"/>
    <w:rsid w:val="00124597"/>
    <w:rsid w:val="00124598"/>
    <w:rsid w:val="00125C1A"/>
    <w:rsid w:val="00125C53"/>
    <w:rsid w:val="001264EE"/>
    <w:rsid w:val="00126761"/>
    <w:rsid w:val="00126923"/>
    <w:rsid w:val="00126EBB"/>
    <w:rsid w:val="001271E5"/>
    <w:rsid w:val="00127464"/>
    <w:rsid w:val="0012759C"/>
    <w:rsid w:val="0012760E"/>
    <w:rsid w:val="0012768C"/>
    <w:rsid w:val="001277EB"/>
    <w:rsid w:val="001308EC"/>
    <w:rsid w:val="00130D1F"/>
    <w:rsid w:val="0013162C"/>
    <w:rsid w:val="00131859"/>
    <w:rsid w:val="00131EC2"/>
    <w:rsid w:val="001320B1"/>
    <w:rsid w:val="00132F20"/>
    <w:rsid w:val="00133446"/>
    <w:rsid w:val="001336F6"/>
    <w:rsid w:val="001337FA"/>
    <w:rsid w:val="00133A90"/>
    <w:rsid w:val="00133B4D"/>
    <w:rsid w:val="00133E37"/>
    <w:rsid w:val="001341DB"/>
    <w:rsid w:val="00134810"/>
    <w:rsid w:val="00134A28"/>
    <w:rsid w:val="00134D44"/>
    <w:rsid w:val="0013505A"/>
    <w:rsid w:val="00135449"/>
    <w:rsid w:val="0013668F"/>
    <w:rsid w:val="0013684A"/>
    <w:rsid w:val="001369C4"/>
    <w:rsid w:val="00136B0B"/>
    <w:rsid w:val="00137148"/>
    <w:rsid w:val="00137C1E"/>
    <w:rsid w:val="00140B70"/>
    <w:rsid w:val="001415AD"/>
    <w:rsid w:val="00141719"/>
    <w:rsid w:val="00141CE1"/>
    <w:rsid w:val="00142E02"/>
    <w:rsid w:val="00143050"/>
    <w:rsid w:val="00143C53"/>
    <w:rsid w:val="00143C67"/>
    <w:rsid w:val="001443EF"/>
    <w:rsid w:val="00144C2A"/>
    <w:rsid w:val="0014530F"/>
    <w:rsid w:val="001456CF"/>
    <w:rsid w:val="00145CB3"/>
    <w:rsid w:val="00146280"/>
    <w:rsid w:val="00146659"/>
    <w:rsid w:val="0014683A"/>
    <w:rsid w:val="00146C3F"/>
    <w:rsid w:val="001473CE"/>
    <w:rsid w:val="00147FDD"/>
    <w:rsid w:val="001516B3"/>
    <w:rsid w:val="001520CE"/>
    <w:rsid w:val="00152668"/>
    <w:rsid w:val="00152A85"/>
    <w:rsid w:val="00153361"/>
    <w:rsid w:val="00154A0F"/>
    <w:rsid w:val="00154CAB"/>
    <w:rsid w:val="00154F58"/>
    <w:rsid w:val="001550E6"/>
    <w:rsid w:val="00155149"/>
    <w:rsid w:val="00155202"/>
    <w:rsid w:val="001553F0"/>
    <w:rsid w:val="00155731"/>
    <w:rsid w:val="001557DC"/>
    <w:rsid w:val="00155B0A"/>
    <w:rsid w:val="001564FA"/>
    <w:rsid w:val="001569F7"/>
    <w:rsid w:val="00156AEA"/>
    <w:rsid w:val="00156AFB"/>
    <w:rsid w:val="00156F6A"/>
    <w:rsid w:val="00156FCA"/>
    <w:rsid w:val="001570BC"/>
    <w:rsid w:val="001572A8"/>
    <w:rsid w:val="00157388"/>
    <w:rsid w:val="001573E4"/>
    <w:rsid w:val="0015767C"/>
    <w:rsid w:val="00157794"/>
    <w:rsid w:val="0015798D"/>
    <w:rsid w:val="00157E7F"/>
    <w:rsid w:val="00157F1D"/>
    <w:rsid w:val="00160041"/>
    <w:rsid w:val="001600A8"/>
    <w:rsid w:val="0016063B"/>
    <w:rsid w:val="00160DB9"/>
    <w:rsid w:val="00162B1E"/>
    <w:rsid w:val="00162D9A"/>
    <w:rsid w:val="00162DFC"/>
    <w:rsid w:val="001630FA"/>
    <w:rsid w:val="001637D9"/>
    <w:rsid w:val="00163C6E"/>
    <w:rsid w:val="00163F46"/>
    <w:rsid w:val="001641EF"/>
    <w:rsid w:val="0016467F"/>
    <w:rsid w:val="001647C3"/>
    <w:rsid w:val="00164D94"/>
    <w:rsid w:val="0016573F"/>
    <w:rsid w:val="00165BD9"/>
    <w:rsid w:val="001663B3"/>
    <w:rsid w:val="001667CE"/>
    <w:rsid w:val="001669CD"/>
    <w:rsid w:val="00166BA7"/>
    <w:rsid w:val="00166E09"/>
    <w:rsid w:val="00166E98"/>
    <w:rsid w:val="00167224"/>
    <w:rsid w:val="001672AA"/>
    <w:rsid w:val="001674B1"/>
    <w:rsid w:val="00167657"/>
    <w:rsid w:val="00167683"/>
    <w:rsid w:val="00170F8F"/>
    <w:rsid w:val="00171574"/>
    <w:rsid w:val="00171B3F"/>
    <w:rsid w:val="00171D38"/>
    <w:rsid w:val="00172134"/>
    <w:rsid w:val="001726BB"/>
    <w:rsid w:val="00172A0B"/>
    <w:rsid w:val="00172AA8"/>
    <w:rsid w:val="00172AB7"/>
    <w:rsid w:val="00173761"/>
    <w:rsid w:val="00174062"/>
    <w:rsid w:val="0017406E"/>
    <w:rsid w:val="00174730"/>
    <w:rsid w:val="0017494B"/>
    <w:rsid w:val="00174E35"/>
    <w:rsid w:val="001754B7"/>
    <w:rsid w:val="00175B3F"/>
    <w:rsid w:val="00176275"/>
    <w:rsid w:val="00177100"/>
    <w:rsid w:val="0017736D"/>
    <w:rsid w:val="001779A1"/>
    <w:rsid w:val="00177B93"/>
    <w:rsid w:val="00177CC4"/>
    <w:rsid w:val="00177D53"/>
    <w:rsid w:val="00177D85"/>
    <w:rsid w:val="00180355"/>
    <w:rsid w:val="001805B2"/>
    <w:rsid w:val="00180858"/>
    <w:rsid w:val="001837A4"/>
    <w:rsid w:val="00183B90"/>
    <w:rsid w:val="001840F6"/>
    <w:rsid w:val="001859B7"/>
    <w:rsid w:val="00185B8F"/>
    <w:rsid w:val="00185E9E"/>
    <w:rsid w:val="0018774A"/>
    <w:rsid w:val="00187B45"/>
    <w:rsid w:val="00187B61"/>
    <w:rsid w:val="00187F0E"/>
    <w:rsid w:val="00190219"/>
    <w:rsid w:val="0019128D"/>
    <w:rsid w:val="0019295A"/>
    <w:rsid w:val="00193076"/>
    <w:rsid w:val="00193326"/>
    <w:rsid w:val="00193685"/>
    <w:rsid w:val="00193B2A"/>
    <w:rsid w:val="00193DF6"/>
    <w:rsid w:val="00194574"/>
    <w:rsid w:val="001949CB"/>
    <w:rsid w:val="00195C23"/>
    <w:rsid w:val="00196047"/>
    <w:rsid w:val="0019635F"/>
    <w:rsid w:val="00196E72"/>
    <w:rsid w:val="001970EE"/>
    <w:rsid w:val="001974E9"/>
    <w:rsid w:val="00197D5B"/>
    <w:rsid w:val="001A00AA"/>
    <w:rsid w:val="001A02C3"/>
    <w:rsid w:val="001A0F2D"/>
    <w:rsid w:val="001A1BAE"/>
    <w:rsid w:val="001A1D26"/>
    <w:rsid w:val="001A2739"/>
    <w:rsid w:val="001A28D2"/>
    <w:rsid w:val="001A2A0F"/>
    <w:rsid w:val="001A3063"/>
    <w:rsid w:val="001A31AB"/>
    <w:rsid w:val="001A3AC5"/>
    <w:rsid w:val="001A3ACA"/>
    <w:rsid w:val="001A419A"/>
    <w:rsid w:val="001A41F9"/>
    <w:rsid w:val="001A425B"/>
    <w:rsid w:val="001A4E1C"/>
    <w:rsid w:val="001A4E70"/>
    <w:rsid w:val="001A56BB"/>
    <w:rsid w:val="001A593A"/>
    <w:rsid w:val="001A69FA"/>
    <w:rsid w:val="001A6EBE"/>
    <w:rsid w:val="001A6F61"/>
    <w:rsid w:val="001A79F5"/>
    <w:rsid w:val="001A7FDA"/>
    <w:rsid w:val="001B03F6"/>
    <w:rsid w:val="001B092D"/>
    <w:rsid w:val="001B25D0"/>
    <w:rsid w:val="001B316D"/>
    <w:rsid w:val="001B344D"/>
    <w:rsid w:val="001B3F1C"/>
    <w:rsid w:val="001B4C05"/>
    <w:rsid w:val="001B5B00"/>
    <w:rsid w:val="001B5B5E"/>
    <w:rsid w:val="001B5DFF"/>
    <w:rsid w:val="001B61A2"/>
    <w:rsid w:val="001B668B"/>
    <w:rsid w:val="001B671E"/>
    <w:rsid w:val="001B68D7"/>
    <w:rsid w:val="001B6DE1"/>
    <w:rsid w:val="001B6E1C"/>
    <w:rsid w:val="001B737A"/>
    <w:rsid w:val="001B7776"/>
    <w:rsid w:val="001B7814"/>
    <w:rsid w:val="001B792D"/>
    <w:rsid w:val="001B7C7E"/>
    <w:rsid w:val="001C0CE9"/>
    <w:rsid w:val="001C169D"/>
    <w:rsid w:val="001C254B"/>
    <w:rsid w:val="001C3A74"/>
    <w:rsid w:val="001C3C54"/>
    <w:rsid w:val="001C4121"/>
    <w:rsid w:val="001C421D"/>
    <w:rsid w:val="001C46A7"/>
    <w:rsid w:val="001C47DC"/>
    <w:rsid w:val="001C4C24"/>
    <w:rsid w:val="001C4C85"/>
    <w:rsid w:val="001C512F"/>
    <w:rsid w:val="001C5D6B"/>
    <w:rsid w:val="001C5E63"/>
    <w:rsid w:val="001C62CF"/>
    <w:rsid w:val="001C65EE"/>
    <w:rsid w:val="001C7E69"/>
    <w:rsid w:val="001D01F9"/>
    <w:rsid w:val="001D0253"/>
    <w:rsid w:val="001D03AD"/>
    <w:rsid w:val="001D0469"/>
    <w:rsid w:val="001D057E"/>
    <w:rsid w:val="001D0BEA"/>
    <w:rsid w:val="001D13A5"/>
    <w:rsid w:val="001D1575"/>
    <w:rsid w:val="001D1B6E"/>
    <w:rsid w:val="001D20D0"/>
    <w:rsid w:val="001D24DF"/>
    <w:rsid w:val="001D2C67"/>
    <w:rsid w:val="001D2E50"/>
    <w:rsid w:val="001D2F1F"/>
    <w:rsid w:val="001D3514"/>
    <w:rsid w:val="001D3D99"/>
    <w:rsid w:val="001D3E67"/>
    <w:rsid w:val="001D474D"/>
    <w:rsid w:val="001D4D63"/>
    <w:rsid w:val="001D4FF5"/>
    <w:rsid w:val="001D503C"/>
    <w:rsid w:val="001D5168"/>
    <w:rsid w:val="001D578E"/>
    <w:rsid w:val="001D5843"/>
    <w:rsid w:val="001D5E2E"/>
    <w:rsid w:val="001D6891"/>
    <w:rsid w:val="001D6BFC"/>
    <w:rsid w:val="001D6FF8"/>
    <w:rsid w:val="001D72D4"/>
    <w:rsid w:val="001D7A11"/>
    <w:rsid w:val="001D7C0E"/>
    <w:rsid w:val="001E0B04"/>
    <w:rsid w:val="001E0F3C"/>
    <w:rsid w:val="001E140A"/>
    <w:rsid w:val="001E157F"/>
    <w:rsid w:val="001E17D8"/>
    <w:rsid w:val="001E2459"/>
    <w:rsid w:val="001E2475"/>
    <w:rsid w:val="001E2A2C"/>
    <w:rsid w:val="001E46D6"/>
    <w:rsid w:val="001E478D"/>
    <w:rsid w:val="001E4E29"/>
    <w:rsid w:val="001E52D9"/>
    <w:rsid w:val="001E57B7"/>
    <w:rsid w:val="001E57CA"/>
    <w:rsid w:val="001E5A7F"/>
    <w:rsid w:val="001E5AFA"/>
    <w:rsid w:val="001E6885"/>
    <w:rsid w:val="001E68F0"/>
    <w:rsid w:val="001E7113"/>
    <w:rsid w:val="001E749D"/>
    <w:rsid w:val="001F024A"/>
    <w:rsid w:val="001F06A1"/>
    <w:rsid w:val="001F07B1"/>
    <w:rsid w:val="001F09D3"/>
    <w:rsid w:val="001F1517"/>
    <w:rsid w:val="001F1686"/>
    <w:rsid w:val="001F1A3B"/>
    <w:rsid w:val="001F27C3"/>
    <w:rsid w:val="001F2952"/>
    <w:rsid w:val="001F34B9"/>
    <w:rsid w:val="001F3997"/>
    <w:rsid w:val="001F484B"/>
    <w:rsid w:val="001F4E54"/>
    <w:rsid w:val="001F62B8"/>
    <w:rsid w:val="001F6B91"/>
    <w:rsid w:val="001F6EBB"/>
    <w:rsid w:val="001F75B2"/>
    <w:rsid w:val="001F7660"/>
    <w:rsid w:val="001F7EBF"/>
    <w:rsid w:val="002002E4"/>
    <w:rsid w:val="0020083B"/>
    <w:rsid w:val="00200C79"/>
    <w:rsid w:val="00201A7E"/>
    <w:rsid w:val="00202897"/>
    <w:rsid w:val="00202D0A"/>
    <w:rsid w:val="00203BB0"/>
    <w:rsid w:val="00203BE2"/>
    <w:rsid w:val="00204107"/>
    <w:rsid w:val="0020429D"/>
    <w:rsid w:val="002046AC"/>
    <w:rsid w:val="00204DE7"/>
    <w:rsid w:val="00205324"/>
    <w:rsid w:val="00205438"/>
    <w:rsid w:val="0020557A"/>
    <w:rsid w:val="002057F1"/>
    <w:rsid w:val="00205CBC"/>
    <w:rsid w:val="00206121"/>
    <w:rsid w:val="00206920"/>
    <w:rsid w:val="00206DA0"/>
    <w:rsid w:val="0020712F"/>
    <w:rsid w:val="0020733F"/>
    <w:rsid w:val="0020767D"/>
    <w:rsid w:val="00207A6E"/>
    <w:rsid w:val="00207C00"/>
    <w:rsid w:val="00207CB6"/>
    <w:rsid w:val="00210592"/>
    <w:rsid w:val="0021112B"/>
    <w:rsid w:val="00211BF4"/>
    <w:rsid w:val="00212404"/>
    <w:rsid w:val="00212624"/>
    <w:rsid w:val="00212E6A"/>
    <w:rsid w:val="00213055"/>
    <w:rsid w:val="002136FB"/>
    <w:rsid w:val="00213ABD"/>
    <w:rsid w:val="00213F93"/>
    <w:rsid w:val="00214122"/>
    <w:rsid w:val="00214696"/>
    <w:rsid w:val="002154C3"/>
    <w:rsid w:val="00220337"/>
    <w:rsid w:val="00220FA0"/>
    <w:rsid w:val="002215C3"/>
    <w:rsid w:val="00221BAC"/>
    <w:rsid w:val="0022293A"/>
    <w:rsid w:val="00222B22"/>
    <w:rsid w:val="00222B7E"/>
    <w:rsid w:val="00223299"/>
    <w:rsid w:val="00223B04"/>
    <w:rsid w:val="00224D89"/>
    <w:rsid w:val="002267F3"/>
    <w:rsid w:val="00226A96"/>
    <w:rsid w:val="0022747C"/>
    <w:rsid w:val="00227602"/>
    <w:rsid w:val="00227BF6"/>
    <w:rsid w:val="00227C9F"/>
    <w:rsid w:val="00227FD1"/>
    <w:rsid w:val="002313D7"/>
    <w:rsid w:val="00231D04"/>
    <w:rsid w:val="00232295"/>
    <w:rsid w:val="00232A89"/>
    <w:rsid w:val="00232CED"/>
    <w:rsid w:val="00233AFB"/>
    <w:rsid w:val="00234B6D"/>
    <w:rsid w:val="002351F1"/>
    <w:rsid w:val="002357A1"/>
    <w:rsid w:val="00235BD5"/>
    <w:rsid w:val="00235DA1"/>
    <w:rsid w:val="00236522"/>
    <w:rsid w:val="00236772"/>
    <w:rsid w:val="00236AD1"/>
    <w:rsid w:val="0023754B"/>
    <w:rsid w:val="00237A72"/>
    <w:rsid w:val="002405D0"/>
    <w:rsid w:val="0024174F"/>
    <w:rsid w:val="002421AF"/>
    <w:rsid w:val="002425E4"/>
    <w:rsid w:val="00242610"/>
    <w:rsid w:val="0024261F"/>
    <w:rsid w:val="002426FA"/>
    <w:rsid w:val="002429C6"/>
    <w:rsid w:val="00243553"/>
    <w:rsid w:val="00244225"/>
    <w:rsid w:val="002449BD"/>
    <w:rsid w:val="002451FA"/>
    <w:rsid w:val="0024560B"/>
    <w:rsid w:val="002456F3"/>
    <w:rsid w:val="002459C1"/>
    <w:rsid w:val="00246270"/>
    <w:rsid w:val="002467D6"/>
    <w:rsid w:val="002475C5"/>
    <w:rsid w:val="00247784"/>
    <w:rsid w:val="00247E3E"/>
    <w:rsid w:val="00250CD8"/>
    <w:rsid w:val="002517B4"/>
    <w:rsid w:val="002519A7"/>
    <w:rsid w:val="00251E94"/>
    <w:rsid w:val="00252038"/>
    <w:rsid w:val="00252763"/>
    <w:rsid w:val="00252E83"/>
    <w:rsid w:val="002531CF"/>
    <w:rsid w:val="00253454"/>
    <w:rsid w:val="00253CA4"/>
    <w:rsid w:val="00253E77"/>
    <w:rsid w:val="00253E8F"/>
    <w:rsid w:val="002542EB"/>
    <w:rsid w:val="00254597"/>
    <w:rsid w:val="002551BE"/>
    <w:rsid w:val="002552ED"/>
    <w:rsid w:val="00255426"/>
    <w:rsid w:val="00256667"/>
    <w:rsid w:val="00256BB1"/>
    <w:rsid w:val="00257208"/>
    <w:rsid w:val="00257991"/>
    <w:rsid w:val="00257F06"/>
    <w:rsid w:val="00257F7C"/>
    <w:rsid w:val="00257FEE"/>
    <w:rsid w:val="0026072E"/>
    <w:rsid w:val="0026122D"/>
    <w:rsid w:val="00261516"/>
    <w:rsid w:val="002618F8"/>
    <w:rsid w:val="00262CB4"/>
    <w:rsid w:val="00263368"/>
    <w:rsid w:val="0026413C"/>
    <w:rsid w:val="00264694"/>
    <w:rsid w:val="002652BA"/>
    <w:rsid w:val="0026590C"/>
    <w:rsid w:val="00265F6B"/>
    <w:rsid w:val="00267711"/>
    <w:rsid w:val="00267DF5"/>
    <w:rsid w:val="00267FCF"/>
    <w:rsid w:val="002704B4"/>
    <w:rsid w:val="00271905"/>
    <w:rsid w:val="00271DF0"/>
    <w:rsid w:val="002720E6"/>
    <w:rsid w:val="0027235A"/>
    <w:rsid w:val="00272481"/>
    <w:rsid w:val="002736DB"/>
    <w:rsid w:val="00273763"/>
    <w:rsid w:val="00273F97"/>
    <w:rsid w:val="002749C1"/>
    <w:rsid w:val="00274C80"/>
    <w:rsid w:val="00275573"/>
    <w:rsid w:val="00275CDD"/>
    <w:rsid w:val="0027606E"/>
    <w:rsid w:val="00276576"/>
    <w:rsid w:val="002766AA"/>
    <w:rsid w:val="00276C27"/>
    <w:rsid w:val="0027734C"/>
    <w:rsid w:val="0027760B"/>
    <w:rsid w:val="00277870"/>
    <w:rsid w:val="00277D0E"/>
    <w:rsid w:val="00280539"/>
    <w:rsid w:val="00281072"/>
    <w:rsid w:val="00281AE6"/>
    <w:rsid w:val="00281F20"/>
    <w:rsid w:val="0028233E"/>
    <w:rsid w:val="00282CC4"/>
    <w:rsid w:val="002839E2"/>
    <w:rsid w:val="00284DD8"/>
    <w:rsid w:val="00285CC2"/>
    <w:rsid w:val="00285D9D"/>
    <w:rsid w:val="00286312"/>
    <w:rsid w:val="00286605"/>
    <w:rsid w:val="00286E5D"/>
    <w:rsid w:val="002876B6"/>
    <w:rsid w:val="002877FD"/>
    <w:rsid w:val="002903A5"/>
    <w:rsid w:val="0029056C"/>
    <w:rsid w:val="00290749"/>
    <w:rsid w:val="00290C5F"/>
    <w:rsid w:val="00290E65"/>
    <w:rsid w:val="00291247"/>
    <w:rsid w:val="002912B1"/>
    <w:rsid w:val="002914AF"/>
    <w:rsid w:val="002915B9"/>
    <w:rsid w:val="00291AAB"/>
    <w:rsid w:val="00291AE2"/>
    <w:rsid w:val="00291FDF"/>
    <w:rsid w:val="002920E6"/>
    <w:rsid w:val="00292164"/>
    <w:rsid w:val="00292781"/>
    <w:rsid w:val="00292E64"/>
    <w:rsid w:val="00294472"/>
    <w:rsid w:val="00294821"/>
    <w:rsid w:val="00294950"/>
    <w:rsid w:val="002949E1"/>
    <w:rsid w:val="00294CC2"/>
    <w:rsid w:val="00294D73"/>
    <w:rsid w:val="002952BD"/>
    <w:rsid w:val="00295690"/>
    <w:rsid w:val="0029598E"/>
    <w:rsid w:val="00296015"/>
    <w:rsid w:val="00296C4A"/>
    <w:rsid w:val="00296F5C"/>
    <w:rsid w:val="00297BA8"/>
    <w:rsid w:val="00297C73"/>
    <w:rsid w:val="002A07E7"/>
    <w:rsid w:val="002A0AEE"/>
    <w:rsid w:val="002A0BBF"/>
    <w:rsid w:val="002A0D05"/>
    <w:rsid w:val="002A0FCD"/>
    <w:rsid w:val="002A12CC"/>
    <w:rsid w:val="002A1558"/>
    <w:rsid w:val="002A1D6E"/>
    <w:rsid w:val="002A2750"/>
    <w:rsid w:val="002A28A9"/>
    <w:rsid w:val="002A2ADB"/>
    <w:rsid w:val="002A33C8"/>
    <w:rsid w:val="002A3A1E"/>
    <w:rsid w:val="002A3C00"/>
    <w:rsid w:val="002A3FE3"/>
    <w:rsid w:val="002A435A"/>
    <w:rsid w:val="002A44CA"/>
    <w:rsid w:val="002A4538"/>
    <w:rsid w:val="002A4738"/>
    <w:rsid w:val="002A49E4"/>
    <w:rsid w:val="002A5160"/>
    <w:rsid w:val="002A68DC"/>
    <w:rsid w:val="002A6E39"/>
    <w:rsid w:val="002A7540"/>
    <w:rsid w:val="002A7BFF"/>
    <w:rsid w:val="002B0170"/>
    <w:rsid w:val="002B0CF1"/>
    <w:rsid w:val="002B110A"/>
    <w:rsid w:val="002B17FC"/>
    <w:rsid w:val="002B1E4C"/>
    <w:rsid w:val="002B1F7F"/>
    <w:rsid w:val="002B2A16"/>
    <w:rsid w:val="002B310A"/>
    <w:rsid w:val="002B32A3"/>
    <w:rsid w:val="002B39C1"/>
    <w:rsid w:val="002B3CE6"/>
    <w:rsid w:val="002B3DB1"/>
    <w:rsid w:val="002B4951"/>
    <w:rsid w:val="002B4A82"/>
    <w:rsid w:val="002B4C84"/>
    <w:rsid w:val="002B53DD"/>
    <w:rsid w:val="002B628A"/>
    <w:rsid w:val="002B6B44"/>
    <w:rsid w:val="002B7720"/>
    <w:rsid w:val="002B77B7"/>
    <w:rsid w:val="002B7B30"/>
    <w:rsid w:val="002B7DDC"/>
    <w:rsid w:val="002C0623"/>
    <w:rsid w:val="002C0634"/>
    <w:rsid w:val="002C07A5"/>
    <w:rsid w:val="002C0A67"/>
    <w:rsid w:val="002C14B0"/>
    <w:rsid w:val="002C1A67"/>
    <w:rsid w:val="002C1C32"/>
    <w:rsid w:val="002C1CA3"/>
    <w:rsid w:val="002C1E27"/>
    <w:rsid w:val="002C221B"/>
    <w:rsid w:val="002C2829"/>
    <w:rsid w:val="002C2C0B"/>
    <w:rsid w:val="002C2C38"/>
    <w:rsid w:val="002C2C7B"/>
    <w:rsid w:val="002C3BA5"/>
    <w:rsid w:val="002C3D1E"/>
    <w:rsid w:val="002C3E48"/>
    <w:rsid w:val="002C3F9B"/>
    <w:rsid w:val="002C43F1"/>
    <w:rsid w:val="002C4C74"/>
    <w:rsid w:val="002C4CE8"/>
    <w:rsid w:val="002C539C"/>
    <w:rsid w:val="002C5A21"/>
    <w:rsid w:val="002C5BB7"/>
    <w:rsid w:val="002C5D9D"/>
    <w:rsid w:val="002C5FAE"/>
    <w:rsid w:val="002C6D2E"/>
    <w:rsid w:val="002C707D"/>
    <w:rsid w:val="002C76EB"/>
    <w:rsid w:val="002D004D"/>
    <w:rsid w:val="002D0CDB"/>
    <w:rsid w:val="002D0DBD"/>
    <w:rsid w:val="002D1877"/>
    <w:rsid w:val="002D191D"/>
    <w:rsid w:val="002D1DF0"/>
    <w:rsid w:val="002D1E7C"/>
    <w:rsid w:val="002D2291"/>
    <w:rsid w:val="002D238E"/>
    <w:rsid w:val="002D3896"/>
    <w:rsid w:val="002D3AB3"/>
    <w:rsid w:val="002D3B83"/>
    <w:rsid w:val="002D3BF9"/>
    <w:rsid w:val="002D3C3D"/>
    <w:rsid w:val="002D459A"/>
    <w:rsid w:val="002D493F"/>
    <w:rsid w:val="002D4E6B"/>
    <w:rsid w:val="002D590D"/>
    <w:rsid w:val="002D6706"/>
    <w:rsid w:val="002D6C6F"/>
    <w:rsid w:val="002E0280"/>
    <w:rsid w:val="002E0394"/>
    <w:rsid w:val="002E083C"/>
    <w:rsid w:val="002E0F49"/>
    <w:rsid w:val="002E0F84"/>
    <w:rsid w:val="002E10C8"/>
    <w:rsid w:val="002E1149"/>
    <w:rsid w:val="002E1B50"/>
    <w:rsid w:val="002E255B"/>
    <w:rsid w:val="002E28C8"/>
    <w:rsid w:val="002E29AD"/>
    <w:rsid w:val="002E2DA3"/>
    <w:rsid w:val="002E3EF6"/>
    <w:rsid w:val="002E4ED1"/>
    <w:rsid w:val="002E4EEB"/>
    <w:rsid w:val="002E4F0D"/>
    <w:rsid w:val="002E59ED"/>
    <w:rsid w:val="002E623F"/>
    <w:rsid w:val="002E63E7"/>
    <w:rsid w:val="002E69A5"/>
    <w:rsid w:val="002E6AF8"/>
    <w:rsid w:val="002E6EDD"/>
    <w:rsid w:val="002E7B6E"/>
    <w:rsid w:val="002F0054"/>
    <w:rsid w:val="002F03B7"/>
    <w:rsid w:val="002F0BB4"/>
    <w:rsid w:val="002F12FE"/>
    <w:rsid w:val="002F180F"/>
    <w:rsid w:val="002F1A87"/>
    <w:rsid w:val="002F2702"/>
    <w:rsid w:val="002F27BF"/>
    <w:rsid w:val="002F33F7"/>
    <w:rsid w:val="002F3AA2"/>
    <w:rsid w:val="002F3DD6"/>
    <w:rsid w:val="002F40CE"/>
    <w:rsid w:val="002F4327"/>
    <w:rsid w:val="002F451A"/>
    <w:rsid w:val="002F4EAF"/>
    <w:rsid w:val="002F5FDD"/>
    <w:rsid w:val="002F6D90"/>
    <w:rsid w:val="002F7127"/>
    <w:rsid w:val="002F7814"/>
    <w:rsid w:val="002F7B2B"/>
    <w:rsid w:val="003001E7"/>
    <w:rsid w:val="003013AA"/>
    <w:rsid w:val="00301520"/>
    <w:rsid w:val="003023DA"/>
    <w:rsid w:val="00302530"/>
    <w:rsid w:val="0030264A"/>
    <w:rsid w:val="0030316C"/>
    <w:rsid w:val="003032F7"/>
    <w:rsid w:val="003036E3"/>
    <w:rsid w:val="003037AF"/>
    <w:rsid w:val="00304B2D"/>
    <w:rsid w:val="00305541"/>
    <w:rsid w:val="00305885"/>
    <w:rsid w:val="00305B9A"/>
    <w:rsid w:val="00305BF2"/>
    <w:rsid w:val="00306890"/>
    <w:rsid w:val="00306B3D"/>
    <w:rsid w:val="003075EF"/>
    <w:rsid w:val="003102FB"/>
    <w:rsid w:val="00310B0B"/>
    <w:rsid w:val="003111D8"/>
    <w:rsid w:val="00312533"/>
    <w:rsid w:val="00312977"/>
    <w:rsid w:val="003129A7"/>
    <w:rsid w:val="00312AA8"/>
    <w:rsid w:val="00314225"/>
    <w:rsid w:val="003142BD"/>
    <w:rsid w:val="00314764"/>
    <w:rsid w:val="00314A37"/>
    <w:rsid w:val="00314F35"/>
    <w:rsid w:val="00315101"/>
    <w:rsid w:val="003151E4"/>
    <w:rsid w:val="00315566"/>
    <w:rsid w:val="00315641"/>
    <w:rsid w:val="00316343"/>
    <w:rsid w:val="00316A24"/>
    <w:rsid w:val="003170A0"/>
    <w:rsid w:val="003171DB"/>
    <w:rsid w:val="00317459"/>
    <w:rsid w:val="0031765E"/>
    <w:rsid w:val="00317715"/>
    <w:rsid w:val="00317B29"/>
    <w:rsid w:val="00320798"/>
    <w:rsid w:val="003212A2"/>
    <w:rsid w:val="003223C3"/>
    <w:rsid w:val="00322524"/>
    <w:rsid w:val="003229C2"/>
    <w:rsid w:val="00322A46"/>
    <w:rsid w:val="00322D76"/>
    <w:rsid w:val="00323EAE"/>
    <w:rsid w:val="00323FF5"/>
    <w:rsid w:val="0032419F"/>
    <w:rsid w:val="0032454E"/>
    <w:rsid w:val="00324C3E"/>
    <w:rsid w:val="00325264"/>
    <w:rsid w:val="00325268"/>
    <w:rsid w:val="003252D4"/>
    <w:rsid w:val="003256BE"/>
    <w:rsid w:val="0032591E"/>
    <w:rsid w:val="0032671C"/>
    <w:rsid w:val="00326AF8"/>
    <w:rsid w:val="0032701B"/>
    <w:rsid w:val="003270CF"/>
    <w:rsid w:val="003271BE"/>
    <w:rsid w:val="0032778C"/>
    <w:rsid w:val="0032783F"/>
    <w:rsid w:val="0032796D"/>
    <w:rsid w:val="00327D65"/>
    <w:rsid w:val="00327F66"/>
    <w:rsid w:val="0033003A"/>
    <w:rsid w:val="003308C9"/>
    <w:rsid w:val="00330A64"/>
    <w:rsid w:val="00330C4D"/>
    <w:rsid w:val="00330FA9"/>
    <w:rsid w:val="0033128B"/>
    <w:rsid w:val="003316F8"/>
    <w:rsid w:val="00332088"/>
    <w:rsid w:val="0033299F"/>
    <w:rsid w:val="003329D1"/>
    <w:rsid w:val="0033324A"/>
    <w:rsid w:val="003333B6"/>
    <w:rsid w:val="003343F7"/>
    <w:rsid w:val="00334ABC"/>
    <w:rsid w:val="00334EFD"/>
    <w:rsid w:val="00334F34"/>
    <w:rsid w:val="003350E7"/>
    <w:rsid w:val="00335328"/>
    <w:rsid w:val="00335B12"/>
    <w:rsid w:val="00335B34"/>
    <w:rsid w:val="003361F4"/>
    <w:rsid w:val="00337763"/>
    <w:rsid w:val="00337AEE"/>
    <w:rsid w:val="00337B16"/>
    <w:rsid w:val="003403AE"/>
    <w:rsid w:val="003405A6"/>
    <w:rsid w:val="003405FD"/>
    <w:rsid w:val="0034068C"/>
    <w:rsid w:val="003406ED"/>
    <w:rsid w:val="003407F4"/>
    <w:rsid w:val="0034148B"/>
    <w:rsid w:val="0034167A"/>
    <w:rsid w:val="00341C1F"/>
    <w:rsid w:val="00341D9A"/>
    <w:rsid w:val="00342006"/>
    <w:rsid w:val="0034272C"/>
    <w:rsid w:val="0034285D"/>
    <w:rsid w:val="00342BF5"/>
    <w:rsid w:val="00342CA6"/>
    <w:rsid w:val="00343E41"/>
    <w:rsid w:val="00344D2D"/>
    <w:rsid w:val="00345A9A"/>
    <w:rsid w:val="00345E58"/>
    <w:rsid w:val="0034603A"/>
    <w:rsid w:val="003468E0"/>
    <w:rsid w:val="003471A0"/>
    <w:rsid w:val="0034734E"/>
    <w:rsid w:val="003475C5"/>
    <w:rsid w:val="00347665"/>
    <w:rsid w:val="00347D20"/>
    <w:rsid w:val="00347EB2"/>
    <w:rsid w:val="00350758"/>
    <w:rsid w:val="00350A2E"/>
    <w:rsid w:val="00350B78"/>
    <w:rsid w:val="00351474"/>
    <w:rsid w:val="0035180F"/>
    <w:rsid w:val="0035190A"/>
    <w:rsid w:val="00351FA4"/>
    <w:rsid w:val="003521C8"/>
    <w:rsid w:val="003525AA"/>
    <w:rsid w:val="00352CEB"/>
    <w:rsid w:val="003548F6"/>
    <w:rsid w:val="00354C9E"/>
    <w:rsid w:val="00354E53"/>
    <w:rsid w:val="0035503D"/>
    <w:rsid w:val="003551F7"/>
    <w:rsid w:val="003552EC"/>
    <w:rsid w:val="003558F3"/>
    <w:rsid w:val="00356072"/>
    <w:rsid w:val="003563A3"/>
    <w:rsid w:val="00356D05"/>
    <w:rsid w:val="00356DF4"/>
    <w:rsid w:val="00357141"/>
    <w:rsid w:val="003578D7"/>
    <w:rsid w:val="003605FC"/>
    <w:rsid w:val="003607F4"/>
    <w:rsid w:val="003609A2"/>
    <w:rsid w:val="0036167C"/>
    <w:rsid w:val="00361849"/>
    <w:rsid w:val="00361D80"/>
    <w:rsid w:val="0036289E"/>
    <w:rsid w:val="00362CF5"/>
    <w:rsid w:val="00362F83"/>
    <w:rsid w:val="00363479"/>
    <w:rsid w:val="0036358C"/>
    <w:rsid w:val="00363E02"/>
    <w:rsid w:val="00364151"/>
    <w:rsid w:val="003645BA"/>
    <w:rsid w:val="003654BE"/>
    <w:rsid w:val="00365B63"/>
    <w:rsid w:val="00365C89"/>
    <w:rsid w:val="00365DE6"/>
    <w:rsid w:val="00365E4A"/>
    <w:rsid w:val="0036606B"/>
    <w:rsid w:val="003662F3"/>
    <w:rsid w:val="0036694E"/>
    <w:rsid w:val="00367A4A"/>
    <w:rsid w:val="00367F14"/>
    <w:rsid w:val="0037039D"/>
    <w:rsid w:val="0037086A"/>
    <w:rsid w:val="00370B9B"/>
    <w:rsid w:val="00370BC8"/>
    <w:rsid w:val="0037125E"/>
    <w:rsid w:val="00371B4C"/>
    <w:rsid w:val="00371DB4"/>
    <w:rsid w:val="00371F64"/>
    <w:rsid w:val="00371F7D"/>
    <w:rsid w:val="00372328"/>
    <w:rsid w:val="003729FF"/>
    <w:rsid w:val="00372A7D"/>
    <w:rsid w:val="00373469"/>
    <w:rsid w:val="003748C7"/>
    <w:rsid w:val="00375463"/>
    <w:rsid w:val="00375791"/>
    <w:rsid w:val="00375B91"/>
    <w:rsid w:val="00375E28"/>
    <w:rsid w:val="0037654E"/>
    <w:rsid w:val="00376C39"/>
    <w:rsid w:val="0037716A"/>
    <w:rsid w:val="003779C3"/>
    <w:rsid w:val="00377F96"/>
    <w:rsid w:val="00381D38"/>
    <w:rsid w:val="00382B6C"/>
    <w:rsid w:val="003838F9"/>
    <w:rsid w:val="00383B3C"/>
    <w:rsid w:val="00383EDC"/>
    <w:rsid w:val="0038462E"/>
    <w:rsid w:val="00384657"/>
    <w:rsid w:val="00384806"/>
    <w:rsid w:val="00384F09"/>
    <w:rsid w:val="00384F58"/>
    <w:rsid w:val="00385098"/>
    <w:rsid w:val="003860FF"/>
    <w:rsid w:val="00386FCD"/>
    <w:rsid w:val="00387248"/>
    <w:rsid w:val="003874B6"/>
    <w:rsid w:val="003875D6"/>
    <w:rsid w:val="00387C9C"/>
    <w:rsid w:val="00390A3A"/>
    <w:rsid w:val="0039168D"/>
    <w:rsid w:val="00391D7E"/>
    <w:rsid w:val="00391DF4"/>
    <w:rsid w:val="00393265"/>
    <w:rsid w:val="00393776"/>
    <w:rsid w:val="0039591C"/>
    <w:rsid w:val="00395A18"/>
    <w:rsid w:val="00396315"/>
    <w:rsid w:val="00396947"/>
    <w:rsid w:val="003973C0"/>
    <w:rsid w:val="00397592"/>
    <w:rsid w:val="003979B5"/>
    <w:rsid w:val="00397F16"/>
    <w:rsid w:val="003A0B03"/>
    <w:rsid w:val="003A1075"/>
    <w:rsid w:val="003A1150"/>
    <w:rsid w:val="003A1205"/>
    <w:rsid w:val="003A1255"/>
    <w:rsid w:val="003A253A"/>
    <w:rsid w:val="003A2603"/>
    <w:rsid w:val="003A2AD5"/>
    <w:rsid w:val="003A371A"/>
    <w:rsid w:val="003A3854"/>
    <w:rsid w:val="003A3CCF"/>
    <w:rsid w:val="003A54F6"/>
    <w:rsid w:val="003A553B"/>
    <w:rsid w:val="003A677C"/>
    <w:rsid w:val="003A6830"/>
    <w:rsid w:val="003A6874"/>
    <w:rsid w:val="003A6A9A"/>
    <w:rsid w:val="003A76F6"/>
    <w:rsid w:val="003B2006"/>
    <w:rsid w:val="003B2253"/>
    <w:rsid w:val="003B2400"/>
    <w:rsid w:val="003B29E4"/>
    <w:rsid w:val="003B36C7"/>
    <w:rsid w:val="003B370C"/>
    <w:rsid w:val="003B3B6A"/>
    <w:rsid w:val="003B3C87"/>
    <w:rsid w:val="003B3CF0"/>
    <w:rsid w:val="003B400A"/>
    <w:rsid w:val="003B4626"/>
    <w:rsid w:val="003B4A56"/>
    <w:rsid w:val="003B4D80"/>
    <w:rsid w:val="003B5B06"/>
    <w:rsid w:val="003B5D09"/>
    <w:rsid w:val="003B6545"/>
    <w:rsid w:val="003B7621"/>
    <w:rsid w:val="003B79CE"/>
    <w:rsid w:val="003B7E4D"/>
    <w:rsid w:val="003C0C4D"/>
    <w:rsid w:val="003C0FE0"/>
    <w:rsid w:val="003C181D"/>
    <w:rsid w:val="003C353F"/>
    <w:rsid w:val="003C39E2"/>
    <w:rsid w:val="003C3ACC"/>
    <w:rsid w:val="003C3B0A"/>
    <w:rsid w:val="003C3B45"/>
    <w:rsid w:val="003C4412"/>
    <w:rsid w:val="003C450B"/>
    <w:rsid w:val="003C510D"/>
    <w:rsid w:val="003C55E2"/>
    <w:rsid w:val="003C55F1"/>
    <w:rsid w:val="003C5E11"/>
    <w:rsid w:val="003C733F"/>
    <w:rsid w:val="003C7953"/>
    <w:rsid w:val="003D04AE"/>
    <w:rsid w:val="003D0701"/>
    <w:rsid w:val="003D0F2D"/>
    <w:rsid w:val="003D18B5"/>
    <w:rsid w:val="003D2023"/>
    <w:rsid w:val="003D2702"/>
    <w:rsid w:val="003D2D21"/>
    <w:rsid w:val="003D2F34"/>
    <w:rsid w:val="003D2FEE"/>
    <w:rsid w:val="003D33E1"/>
    <w:rsid w:val="003D4101"/>
    <w:rsid w:val="003D417D"/>
    <w:rsid w:val="003D446C"/>
    <w:rsid w:val="003D4B7F"/>
    <w:rsid w:val="003D5061"/>
    <w:rsid w:val="003D50A3"/>
    <w:rsid w:val="003D5EEF"/>
    <w:rsid w:val="003D60F1"/>
    <w:rsid w:val="003D6E43"/>
    <w:rsid w:val="003D76B4"/>
    <w:rsid w:val="003E0658"/>
    <w:rsid w:val="003E0724"/>
    <w:rsid w:val="003E0727"/>
    <w:rsid w:val="003E1185"/>
    <w:rsid w:val="003E182C"/>
    <w:rsid w:val="003E1CC4"/>
    <w:rsid w:val="003E1E89"/>
    <w:rsid w:val="003E22E3"/>
    <w:rsid w:val="003E245E"/>
    <w:rsid w:val="003E246B"/>
    <w:rsid w:val="003E28E1"/>
    <w:rsid w:val="003E2921"/>
    <w:rsid w:val="003E2935"/>
    <w:rsid w:val="003E2CB5"/>
    <w:rsid w:val="003E3326"/>
    <w:rsid w:val="003E3390"/>
    <w:rsid w:val="003E38D1"/>
    <w:rsid w:val="003E3E96"/>
    <w:rsid w:val="003E4A45"/>
    <w:rsid w:val="003E4E25"/>
    <w:rsid w:val="003E5900"/>
    <w:rsid w:val="003E6179"/>
    <w:rsid w:val="003E6B21"/>
    <w:rsid w:val="003E7DCE"/>
    <w:rsid w:val="003F02C7"/>
    <w:rsid w:val="003F0ADB"/>
    <w:rsid w:val="003F0FA6"/>
    <w:rsid w:val="003F120D"/>
    <w:rsid w:val="003F189C"/>
    <w:rsid w:val="003F1984"/>
    <w:rsid w:val="003F1CAE"/>
    <w:rsid w:val="003F1FB9"/>
    <w:rsid w:val="003F205E"/>
    <w:rsid w:val="003F21ED"/>
    <w:rsid w:val="003F2337"/>
    <w:rsid w:val="003F2362"/>
    <w:rsid w:val="003F23B3"/>
    <w:rsid w:val="003F2FC2"/>
    <w:rsid w:val="003F2FCD"/>
    <w:rsid w:val="003F33E7"/>
    <w:rsid w:val="003F36DF"/>
    <w:rsid w:val="003F3A15"/>
    <w:rsid w:val="003F42F3"/>
    <w:rsid w:val="003F4F8B"/>
    <w:rsid w:val="003F51A6"/>
    <w:rsid w:val="003F52C5"/>
    <w:rsid w:val="003F5477"/>
    <w:rsid w:val="003F5773"/>
    <w:rsid w:val="003F6309"/>
    <w:rsid w:val="003F67D7"/>
    <w:rsid w:val="003F6A4A"/>
    <w:rsid w:val="003F6F6C"/>
    <w:rsid w:val="003F769F"/>
    <w:rsid w:val="00400B75"/>
    <w:rsid w:val="00400D5D"/>
    <w:rsid w:val="00400F01"/>
    <w:rsid w:val="004012AF"/>
    <w:rsid w:val="00401380"/>
    <w:rsid w:val="0040143B"/>
    <w:rsid w:val="00401862"/>
    <w:rsid w:val="00403F10"/>
    <w:rsid w:val="00403F58"/>
    <w:rsid w:val="00403FA5"/>
    <w:rsid w:val="004042E8"/>
    <w:rsid w:val="0040444F"/>
    <w:rsid w:val="00404CC0"/>
    <w:rsid w:val="00404E7D"/>
    <w:rsid w:val="0040503B"/>
    <w:rsid w:val="004052E5"/>
    <w:rsid w:val="004065F0"/>
    <w:rsid w:val="0040717B"/>
    <w:rsid w:val="004079A1"/>
    <w:rsid w:val="00407FCE"/>
    <w:rsid w:val="00410125"/>
    <w:rsid w:val="0041094C"/>
    <w:rsid w:val="00410CC5"/>
    <w:rsid w:val="00410EF1"/>
    <w:rsid w:val="00410F25"/>
    <w:rsid w:val="004112FF"/>
    <w:rsid w:val="00412766"/>
    <w:rsid w:val="0041283B"/>
    <w:rsid w:val="00412965"/>
    <w:rsid w:val="00413341"/>
    <w:rsid w:val="004136BC"/>
    <w:rsid w:val="0041376D"/>
    <w:rsid w:val="00413D79"/>
    <w:rsid w:val="0041411B"/>
    <w:rsid w:val="0041441F"/>
    <w:rsid w:val="00414630"/>
    <w:rsid w:val="00414A80"/>
    <w:rsid w:val="00414C36"/>
    <w:rsid w:val="00414EBD"/>
    <w:rsid w:val="00414EC7"/>
    <w:rsid w:val="00414F8C"/>
    <w:rsid w:val="0041500A"/>
    <w:rsid w:val="00415516"/>
    <w:rsid w:val="00415532"/>
    <w:rsid w:val="00415CF9"/>
    <w:rsid w:val="00415E7D"/>
    <w:rsid w:val="004161BC"/>
    <w:rsid w:val="004163C4"/>
    <w:rsid w:val="004167FC"/>
    <w:rsid w:val="00416BDF"/>
    <w:rsid w:val="0041772D"/>
    <w:rsid w:val="004178C7"/>
    <w:rsid w:val="0041798C"/>
    <w:rsid w:val="004179E5"/>
    <w:rsid w:val="00420A58"/>
    <w:rsid w:val="00421EA5"/>
    <w:rsid w:val="00422A9A"/>
    <w:rsid w:val="00422AF6"/>
    <w:rsid w:val="00423498"/>
    <w:rsid w:val="004238AA"/>
    <w:rsid w:val="004238D7"/>
    <w:rsid w:val="00423995"/>
    <w:rsid w:val="00423AA8"/>
    <w:rsid w:val="00423EDC"/>
    <w:rsid w:val="004246FA"/>
    <w:rsid w:val="00425244"/>
    <w:rsid w:val="00425B42"/>
    <w:rsid w:val="004267AE"/>
    <w:rsid w:val="00426C4F"/>
    <w:rsid w:val="00430983"/>
    <w:rsid w:val="00430991"/>
    <w:rsid w:val="00430F0B"/>
    <w:rsid w:val="00431211"/>
    <w:rsid w:val="00431433"/>
    <w:rsid w:val="00431522"/>
    <w:rsid w:val="00431919"/>
    <w:rsid w:val="0043264B"/>
    <w:rsid w:val="00432655"/>
    <w:rsid w:val="00432788"/>
    <w:rsid w:val="00432A95"/>
    <w:rsid w:val="00432DDF"/>
    <w:rsid w:val="00433056"/>
    <w:rsid w:val="00433534"/>
    <w:rsid w:val="00433B31"/>
    <w:rsid w:val="00433B5C"/>
    <w:rsid w:val="00434075"/>
    <w:rsid w:val="0043452F"/>
    <w:rsid w:val="00434918"/>
    <w:rsid w:val="004349F7"/>
    <w:rsid w:val="00434DD9"/>
    <w:rsid w:val="00435088"/>
    <w:rsid w:val="004358D2"/>
    <w:rsid w:val="00435EDE"/>
    <w:rsid w:val="00435F35"/>
    <w:rsid w:val="00435FDE"/>
    <w:rsid w:val="004362C7"/>
    <w:rsid w:val="00436426"/>
    <w:rsid w:val="00436625"/>
    <w:rsid w:val="00436D0C"/>
    <w:rsid w:val="00436F82"/>
    <w:rsid w:val="0043743B"/>
    <w:rsid w:val="004377B3"/>
    <w:rsid w:val="00437852"/>
    <w:rsid w:val="004405D4"/>
    <w:rsid w:val="00440FFE"/>
    <w:rsid w:val="004415C2"/>
    <w:rsid w:val="00441A41"/>
    <w:rsid w:val="00442A46"/>
    <w:rsid w:val="00442C67"/>
    <w:rsid w:val="00442D64"/>
    <w:rsid w:val="00443471"/>
    <w:rsid w:val="0044348F"/>
    <w:rsid w:val="00443603"/>
    <w:rsid w:val="00443A79"/>
    <w:rsid w:val="00443E0F"/>
    <w:rsid w:val="00444395"/>
    <w:rsid w:val="004459FB"/>
    <w:rsid w:val="00445EBE"/>
    <w:rsid w:val="00446490"/>
    <w:rsid w:val="0044786F"/>
    <w:rsid w:val="004478C0"/>
    <w:rsid w:val="00447B4E"/>
    <w:rsid w:val="00450319"/>
    <w:rsid w:val="00450644"/>
    <w:rsid w:val="0045109D"/>
    <w:rsid w:val="004511F6"/>
    <w:rsid w:val="00452604"/>
    <w:rsid w:val="0045365E"/>
    <w:rsid w:val="0045393F"/>
    <w:rsid w:val="00453A38"/>
    <w:rsid w:val="00453AF2"/>
    <w:rsid w:val="00453EAC"/>
    <w:rsid w:val="004540C4"/>
    <w:rsid w:val="004546DF"/>
    <w:rsid w:val="004548FD"/>
    <w:rsid w:val="0045492A"/>
    <w:rsid w:val="00454D7A"/>
    <w:rsid w:val="00455223"/>
    <w:rsid w:val="004552F9"/>
    <w:rsid w:val="00455E4D"/>
    <w:rsid w:val="00456178"/>
    <w:rsid w:val="004564C5"/>
    <w:rsid w:val="0045768E"/>
    <w:rsid w:val="00457E46"/>
    <w:rsid w:val="00460391"/>
    <w:rsid w:val="00460EE2"/>
    <w:rsid w:val="00461BA6"/>
    <w:rsid w:val="00461DF5"/>
    <w:rsid w:val="004627FC"/>
    <w:rsid w:val="004635AE"/>
    <w:rsid w:val="00463806"/>
    <w:rsid w:val="004641A2"/>
    <w:rsid w:val="004641F8"/>
    <w:rsid w:val="00464579"/>
    <w:rsid w:val="004648BE"/>
    <w:rsid w:val="00464932"/>
    <w:rsid w:val="00464960"/>
    <w:rsid w:val="0046586A"/>
    <w:rsid w:val="00465A25"/>
    <w:rsid w:val="00466171"/>
    <w:rsid w:val="004676DE"/>
    <w:rsid w:val="00467882"/>
    <w:rsid w:val="00467D49"/>
    <w:rsid w:val="00470370"/>
    <w:rsid w:val="004707AA"/>
    <w:rsid w:val="00470824"/>
    <w:rsid w:val="00470E89"/>
    <w:rsid w:val="00470FD8"/>
    <w:rsid w:val="00472A89"/>
    <w:rsid w:val="00472B0F"/>
    <w:rsid w:val="00472DCB"/>
    <w:rsid w:val="00472FB6"/>
    <w:rsid w:val="004740E4"/>
    <w:rsid w:val="0047461B"/>
    <w:rsid w:val="00474BE8"/>
    <w:rsid w:val="00474D1C"/>
    <w:rsid w:val="00474DB0"/>
    <w:rsid w:val="00475094"/>
    <w:rsid w:val="00475435"/>
    <w:rsid w:val="004756A0"/>
    <w:rsid w:val="004758CC"/>
    <w:rsid w:val="00476AED"/>
    <w:rsid w:val="00476D64"/>
    <w:rsid w:val="004770B6"/>
    <w:rsid w:val="00477126"/>
    <w:rsid w:val="0047717A"/>
    <w:rsid w:val="00477302"/>
    <w:rsid w:val="004777EF"/>
    <w:rsid w:val="00477AB0"/>
    <w:rsid w:val="00477DA0"/>
    <w:rsid w:val="00480999"/>
    <w:rsid w:val="00480E98"/>
    <w:rsid w:val="00481113"/>
    <w:rsid w:val="004812C0"/>
    <w:rsid w:val="0048172F"/>
    <w:rsid w:val="004820C6"/>
    <w:rsid w:val="0048255A"/>
    <w:rsid w:val="0048265A"/>
    <w:rsid w:val="00482662"/>
    <w:rsid w:val="004826E5"/>
    <w:rsid w:val="00483F4C"/>
    <w:rsid w:val="00484042"/>
    <w:rsid w:val="0048414A"/>
    <w:rsid w:val="00485063"/>
    <w:rsid w:val="004856A1"/>
    <w:rsid w:val="0048776C"/>
    <w:rsid w:val="00487786"/>
    <w:rsid w:val="0048799C"/>
    <w:rsid w:val="00487EE9"/>
    <w:rsid w:val="00487F28"/>
    <w:rsid w:val="00490B1A"/>
    <w:rsid w:val="00492121"/>
    <w:rsid w:val="0049324E"/>
    <w:rsid w:val="00494213"/>
    <w:rsid w:val="004944C6"/>
    <w:rsid w:val="00494B83"/>
    <w:rsid w:val="004950DE"/>
    <w:rsid w:val="0049526A"/>
    <w:rsid w:val="00495992"/>
    <w:rsid w:val="00496065"/>
    <w:rsid w:val="004974A0"/>
    <w:rsid w:val="0049764E"/>
    <w:rsid w:val="00497697"/>
    <w:rsid w:val="004977AF"/>
    <w:rsid w:val="00497B4E"/>
    <w:rsid w:val="004A0D5B"/>
    <w:rsid w:val="004A0F8D"/>
    <w:rsid w:val="004A1F96"/>
    <w:rsid w:val="004A20B5"/>
    <w:rsid w:val="004A2860"/>
    <w:rsid w:val="004A28F8"/>
    <w:rsid w:val="004A2B5F"/>
    <w:rsid w:val="004A2D12"/>
    <w:rsid w:val="004A2E99"/>
    <w:rsid w:val="004A312F"/>
    <w:rsid w:val="004A3559"/>
    <w:rsid w:val="004A372D"/>
    <w:rsid w:val="004A390F"/>
    <w:rsid w:val="004A3D78"/>
    <w:rsid w:val="004A3ED5"/>
    <w:rsid w:val="004A40BF"/>
    <w:rsid w:val="004A4194"/>
    <w:rsid w:val="004A4604"/>
    <w:rsid w:val="004A47ED"/>
    <w:rsid w:val="004A53D2"/>
    <w:rsid w:val="004A55BC"/>
    <w:rsid w:val="004A5DF3"/>
    <w:rsid w:val="004A66E0"/>
    <w:rsid w:val="004A69F5"/>
    <w:rsid w:val="004A6E39"/>
    <w:rsid w:val="004A6F42"/>
    <w:rsid w:val="004A7045"/>
    <w:rsid w:val="004A70AB"/>
    <w:rsid w:val="004A7D7E"/>
    <w:rsid w:val="004A7F0C"/>
    <w:rsid w:val="004B06B6"/>
    <w:rsid w:val="004B08EA"/>
    <w:rsid w:val="004B147F"/>
    <w:rsid w:val="004B1743"/>
    <w:rsid w:val="004B215D"/>
    <w:rsid w:val="004B21A6"/>
    <w:rsid w:val="004B24C6"/>
    <w:rsid w:val="004B2781"/>
    <w:rsid w:val="004B27B1"/>
    <w:rsid w:val="004B2EA1"/>
    <w:rsid w:val="004B2FC0"/>
    <w:rsid w:val="004B3110"/>
    <w:rsid w:val="004B32B2"/>
    <w:rsid w:val="004B3420"/>
    <w:rsid w:val="004B35BE"/>
    <w:rsid w:val="004B3B7F"/>
    <w:rsid w:val="004B54B9"/>
    <w:rsid w:val="004B5791"/>
    <w:rsid w:val="004B5837"/>
    <w:rsid w:val="004B7490"/>
    <w:rsid w:val="004B7A0B"/>
    <w:rsid w:val="004B7DC0"/>
    <w:rsid w:val="004C0531"/>
    <w:rsid w:val="004C0E0F"/>
    <w:rsid w:val="004C1567"/>
    <w:rsid w:val="004C2E8D"/>
    <w:rsid w:val="004C3029"/>
    <w:rsid w:val="004C3134"/>
    <w:rsid w:val="004C32A7"/>
    <w:rsid w:val="004C36D0"/>
    <w:rsid w:val="004C499D"/>
    <w:rsid w:val="004C5227"/>
    <w:rsid w:val="004C5C28"/>
    <w:rsid w:val="004C625D"/>
    <w:rsid w:val="004C636D"/>
    <w:rsid w:val="004C6735"/>
    <w:rsid w:val="004C6BA1"/>
    <w:rsid w:val="004C6D58"/>
    <w:rsid w:val="004C6E07"/>
    <w:rsid w:val="004C6F31"/>
    <w:rsid w:val="004C70E7"/>
    <w:rsid w:val="004C7176"/>
    <w:rsid w:val="004C756E"/>
    <w:rsid w:val="004C77A0"/>
    <w:rsid w:val="004C78C2"/>
    <w:rsid w:val="004D035A"/>
    <w:rsid w:val="004D0D1B"/>
    <w:rsid w:val="004D0F6B"/>
    <w:rsid w:val="004D0FF8"/>
    <w:rsid w:val="004D11D6"/>
    <w:rsid w:val="004D1352"/>
    <w:rsid w:val="004D1559"/>
    <w:rsid w:val="004D174B"/>
    <w:rsid w:val="004D19AB"/>
    <w:rsid w:val="004D2901"/>
    <w:rsid w:val="004D2D3A"/>
    <w:rsid w:val="004D2D70"/>
    <w:rsid w:val="004D354E"/>
    <w:rsid w:val="004D3622"/>
    <w:rsid w:val="004D3CEF"/>
    <w:rsid w:val="004D3D99"/>
    <w:rsid w:val="004D4303"/>
    <w:rsid w:val="004D442D"/>
    <w:rsid w:val="004D4CAB"/>
    <w:rsid w:val="004D4FBA"/>
    <w:rsid w:val="004D53ED"/>
    <w:rsid w:val="004D5A62"/>
    <w:rsid w:val="004D5E0D"/>
    <w:rsid w:val="004D6AE3"/>
    <w:rsid w:val="004D6B42"/>
    <w:rsid w:val="004D75EA"/>
    <w:rsid w:val="004E0249"/>
    <w:rsid w:val="004E04BA"/>
    <w:rsid w:val="004E0987"/>
    <w:rsid w:val="004E0AEC"/>
    <w:rsid w:val="004E0D9D"/>
    <w:rsid w:val="004E101E"/>
    <w:rsid w:val="004E18FA"/>
    <w:rsid w:val="004E1C4E"/>
    <w:rsid w:val="004E228E"/>
    <w:rsid w:val="004E2CA0"/>
    <w:rsid w:val="004E3711"/>
    <w:rsid w:val="004E390A"/>
    <w:rsid w:val="004E3B8F"/>
    <w:rsid w:val="004E4723"/>
    <w:rsid w:val="004E4746"/>
    <w:rsid w:val="004E4BAC"/>
    <w:rsid w:val="004E5564"/>
    <w:rsid w:val="004E6195"/>
    <w:rsid w:val="004E6B31"/>
    <w:rsid w:val="004E6F2B"/>
    <w:rsid w:val="004E724E"/>
    <w:rsid w:val="004E7343"/>
    <w:rsid w:val="004E7378"/>
    <w:rsid w:val="004F0585"/>
    <w:rsid w:val="004F0626"/>
    <w:rsid w:val="004F0792"/>
    <w:rsid w:val="004F0CA2"/>
    <w:rsid w:val="004F0FB5"/>
    <w:rsid w:val="004F115B"/>
    <w:rsid w:val="004F142D"/>
    <w:rsid w:val="004F1662"/>
    <w:rsid w:val="004F1A5B"/>
    <w:rsid w:val="004F1D12"/>
    <w:rsid w:val="004F2B2D"/>
    <w:rsid w:val="004F2D8D"/>
    <w:rsid w:val="004F2DF2"/>
    <w:rsid w:val="004F2F98"/>
    <w:rsid w:val="004F3681"/>
    <w:rsid w:val="004F3F19"/>
    <w:rsid w:val="004F4421"/>
    <w:rsid w:val="004F44F7"/>
    <w:rsid w:val="004F4C3B"/>
    <w:rsid w:val="004F4DAA"/>
    <w:rsid w:val="004F51EA"/>
    <w:rsid w:val="004F5602"/>
    <w:rsid w:val="004F5621"/>
    <w:rsid w:val="004F5F40"/>
    <w:rsid w:val="004F602D"/>
    <w:rsid w:val="004F60F9"/>
    <w:rsid w:val="004F641E"/>
    <w:rsid w:val="004F6732"/>
    <w:rsid w:val="004F6B00"/>
    <w:rsid w:val="004F6CC2"/>
    <w:rsid w:val="004F73E5"/>
    <w:rsid w:val="004F7505"/>
    <w:rsid w:val="004F7986"/>
    <w:rsid w:val="0050009D"/>
    <w:rsid w:val="005001E0"/>
    <w:rsid w:val="00500AC2"/>
    <w:rsid w:val="00500EFF"/>
    <w:rsid w:val="005014CF"/>
    <w:rsid w:val="00501AAD"/>
    <w:rsid w:val="00502F38"/>
    <w:rsid w:val="00503AAF"/>
    <w:rsid w:val="00503AFD"/>
    <w:rsid w:val="0050407A"/>
    <w:rsid w:val="00504512"/>
    <w:rsid w:val="00504F16"/>
    <w:rsid w:val="00504F41"/>
    <w:rsid w:val="005054D8"/>
    <w:rsid w:val="00505AAB"/>
    <w:rsid w:val="00506439"/>
    <w:rsid w:val="005067A3"/>
    <w:rsid w:val="00506A60"/>
    <w:rsid w:val="00506AF1"/>
    <w:rsid w:val="00506F68"/>
    <w:rsid w:val="005071DD"/>
    <w:rsid w:val="0050750E"/>
    <w:rsid w:val="005077C5"/>
    <w:rsid w:val="0050789A"/>
    <w:rsid w:val="005102BA"/>
    <w:rsid w:val="0051182D"/>
    <w:rsid w:val="005121C0"/>
    <w:rsid w:val="005123D2"/>
    <w:rsid w:val="00513AD9"/>
    <w:rsid w:val="0051414B"/>
    <w:rsid w:val="0051457E"/>
    <w:rsid w:val="005148FC"/>
    <w:rsid w:val="005166D6"/>
    <w:rsid w:val="00516956"/>
    <w:rsid w:val="00516DDF"/>
    <w:rsid w:val="00517080"/>
    <w:rsid w:val="00517E31"/>
    <w:rsid w:val="005200F1"/>
    <w:rsid w:val="00520167"/>
    <w:rsid w:val="0052050D"/>
    <w:rsid w:val="005207E3"/>
    <w:rsid w:val="00521007"/>
    <w:rsid w:val="005211ED"/>
    <w:rsid w:val="005214B2"/>
    <w:rsid w:val="00521ACE"/>
    <w:rsid w:val="00521C4E"/>
    <w:rsid w:val="00522116"/>
    <w:rsid w:val="0052219C"/>
    <w:rsid w:val="00522788"/>
    <w:rsid w:val="00522AFC"/>
    <w:rsid w:val="00522FBD"/>
    <w:rsid w:val="005232F8"/>
    <w:rsid w:val="005235BD"/>
    <w:rsid w:val="00523836"/>
    <w:rsid w:val="00524A13"/>
    <w:rsid w:val="00524A6F"/>
    <w:rsid w:val="005254BA"/>
    <w:rsid w:val="00525554"/>
    <w:rsid w:val="0052613E"/>
    <w:rsid w:val="00526964"/>
    <w:rsid w:val="00526ECE"/>
    <w:rsid w:val="005272F5"/>
    <w:rsid w:val="00527952"/>
    <w:rsid w:val="005314F7"/>
    <w:rsid w:val="00531976"/>
    <w:rsid w:val="00531EC1"/>
    <w:rsid w:val="00532048"/>
    <w:rsid w:val="00532834"/>
    <w:rsid w:val="00532CD1"/>
    <w:rsid w:val="0053331B"/>
    <w:rsid w:val="00533DD1"/>
    <w:rsid w:val="00534612"/>
    <w:rsid w:val="005347B6"/>
    <w:rsid w:val="005349FB"/>
    <w:rsid w:val="00534A48"/>
    <w:rsid w:val="00535FC6"/>
    <w:rsid w:val="00536001"/>
    <w:rsid w:val="00536554"/>
    <w:rsid w:val="00536786"/>
    <w:rsid w:val="005369C1"/>
    <w:rsid w:val="00536AAE"/>
    <w:rsid w:val="00536C58"/>
    <w:rsid w:val="00537B52"/>
    <w:rsid w:val="00537FCC"/>
    <w:rsid w:val="00540587"/>
    <w:rsid w:val="0054113C"/>
    <w:rsid w:val="005415A1"/>
    <w:rsid w:val="00542ED1"/>
    <w:rsid w:val="00543276"/>
    <w:rsid w:val="005434F9"/>
    <w:rsid w:val="005442B4"/>
    <w:rsid w:val="00544590"/>
    <w:rsid w:val="00545166"/>
    <w:rsid w:val="0054539C"/>
    <w:rsid w:val="00546D3D"/>
    <w:rsid w:val="005478CD"/>
    <w:rsid w:val="005501D2"/>
    <w:rsid w:val="005505B6"/>
    <w:rsid w:val="00550EA3"/>
    <w:rsid w:val="00551130"/>
    <w:rsid w:val="005512D9"/>
    <w:rsid w:val="0055131F"/>
    <w:rsid w:val="005514CC"/>
    <w:rsid w:val="00552038"/>
    <w:rsid w:val="005520F4"/>
    <w:rsid w:val="0055288C"/>
    <w:rsid w:val="005531D2"/>
    <w:rsid w:val="0055325E"/>
    <w:rsid w:val="005534F1"/>
    <w:rsid w:val="00553D20"/>
    <w:rsid w:val="00553DC3"/>
    <w:rsid w:val="00553DDD"/>
    <w:rsid w:val="00553E05"/>
    <w:rsid w:val="00554196"/>
    <w:rsid w:val="00555060"/>
    <w:rsid w:val="00556091"/>
    <w:rsid w:val="005567E8"/>
    <w:rsid w:val="00556CC4"/>
    <w:rsid w:val="00557588"/>
    <w:rsid w:val="00557A56"/>
    <w:rsid w:val="00557B8D"/>
    <w:rsid w:val="00560093"/>
    <w:rsid w:val="0056095D"/>
    <w:rsid w:val="005610A4"/>
    <w:rsid w:val="00561F10"/>
    <w:rsid w:val="005622C1"/>
    <w:rsid w:val="00562497"/>
    <w:rsid w:val="00563E93"/>
    <w:rsid w:val="00563FD8"/>
    <w:rsid w:val="005642C5"/>
    <w:rsid w:val="00564450"/>
    <w:rsid w:val="005645EE"/>
    <w:rsid w:val="00564635"/>
    <w:rsid w:val="00564E63"/>
    <w:rsid w:val="00564F00"/>
    <w:rsid w:val="00564F36"/>
    <w:rsid w:val="00565012"/>
    <w:rsid w:val="0056589F"/>
    <w:rsid w:val="00565925"/>
    <w:rsid w:val="00566490"/>
    <w:rsid w:val="005667CD"/>
    <w:rsid w:val="00566813"/>
    <w:rsid w:val="00566C68"/>
    <w:rsid w:val="00566CA6"/>
    <w:rsid w:val="00566E18"/>
    <w:rsid w:val="005670BF"/>
    <w:rsid w:val="005672BA"/>
    <w:rsid w:val="00567450"/>
    <w:rsid w:val="00567480"/>
    <w:rsid w:val="0056759C"/>
    <w:rsid w:val="005679FE"/>
    <w:rsid w:val="00567BD7"/>
    <w:rsid w:val="00567FAB"/>
    <w:rsid w:val="00570764"/>
    <w:rsid w:val="00570CD3"/>
    <w:rsid w:val="00570CEA"/>
    <w:rsid w:val="00570F37"/>
    <w:rsid w:val="00571D78"/>
    <w:rsid w:val="0057227E"/>
    <w:rsid w:val="005726C2"/>
    <w:rsid w:val="0057276B"/>
    <w:rsid w:val="00572868"/>
    <w:rsid w:val="00572E22"/>
    <w:rsid w:val="00572E62"/>
    <w:rsid w:val="00572F11"/>
    <w:rsid w:val="005734D6"/>
    <w:rsid w:val="0057355C"/>
    <w:rsid w:val="005739E3"/>
    <w:rsid w:val="00573E86"/>
    <w:rsid w:val="00573FBC"/>
    <w:rsid w:val="00574229"/>
    <w:rsid w:val="00574ABF"/>
    <w:rsid w:val="00575B06"/>
    <w:rsid w:val="00575C66"/>
    <w:rsid w:val="005768B1"/>
    <w:rsid w:val="00576D6A"/>
    <w:rsid w:val="0057798C"/>
    <w:rsid w:val="00577DB4"/>
    <w:rsid w:val="00581564"/>
    <w:rsid w:val="00581620"/>
    <w:rsid w:val="00581A9D"/>
    <w:rsid w:val="00581B34"/>
    <w:rsid w:val="00582536"/>
    <w:rsid w:val="005828F7"/>
    <w:rsid w:val="00582E35"/>
    <w:rsid w:val="00582EAD"/>
    <w:rsid w:val="00582F78"/>
    <w:rsid w:val="00583067"/>
    <w:rsid w:val="00584155"/>
    <w:rsid w:val="0058437D"/>
    <w:rsid w:val="00584545"/>
    <w:rsid w:val="00584744"/>
    <w:rsid w:val="00584C49"/>
    <w:rsid w:val="00584E93"/>
    <w:rsid w:val="00584F8E"/>
    <w:rsid w:val="005851C8"/>
    <w:rsid w:val="005856CD"/>
    <w:rsid w:val="005857CB"/>
    <w:rsid w:val="005874CD"/>
    <w:rsid w:val="005878D0"/>
    <w:rsid w:val="0058792F"/>
    <w:rsid w:val="00587C56"/>
    <w:rsid w:val="00590B98"/>
    <w:rsid w:val="005916DE"/>
    <w:rsid w:val="00592EE5"/>
    <w:rsid w:val="00592F34"/>
    <w:rsid w:val="00593D8B"/>
    <w:rsid w:val="005944C5"/>
    <w:rsid w:val="005946D4"/>
    <w:rsid w:val="005947B6"/>
    <w:rsid w:val="0059489B"/>
    <w:rsid w:val="00594CF0"/>
    <w:rsid w:val="00595586"/>
    <w:rsid w:val="0059560C"/>
    <w:rsid w:val="00595E69"/>
    <w:rsid w:val="00596216"/>
    <w:rsid w:val="00596819"/>
    <w:rsid w:val="005970AD"/>
    <w:rsid w:val="005970CF"/>
    <w:rsid w:val="00597AA1"/>
    <w:rsid w:val="00597CFD"/>
    <w:rsid w:val="005A00F0"/>
    <w:rsid w:val="005A0678"/>
    <w:rsid w:val="005A0C0C"/>
    <w:rsid w:val="005A10A4"/>
    <w:rsid w:val="005A1288"/>
    <w:rsid w:val="005A1C53"/>
    <w:rsid w:val="005A21FD"/>
    <w:rsid w:val="005A28B3"/>
    <w:rsid w:val="005A29B7"/>
    <w:rsid w:val="005A2A4B"/>
    <w:rsid w:val="005A2BBC"/>
    <w:rsid w:val="005A40FD"/>
    <w:rsid w:val="005A450E"/>
    <w:rsid w:val="005A4B44"/>
    <w:rsid w:val="005A4CE0"/>
    <w:rsid w:val="005A4F52"/>
    <w:rsid w:val="005A5156"/>
    <w:rsid w:val="005A574C"/>
    <w:rsid w:val="005A65B1"/>
    <w:rsid w:val="005A6A31"/>
    <w:rsid w:val="005A7687"/>
    <w:rsid w:val="005A7E82"/>
    <w:rsid w:val="005B056D"/>
    <w:rsid w:val="005B0A83"/>
    <w:rsid w:val="005B0B91"/>
    <w:rsid w:val="005B1B8C"/>
    <w:rsid w:val="005B202A"/>
    <w:rsid w:val="005B2899"/>
    <w:rsid w:val="005B295E"/>
    <w:rsid w:val="005B2B22"/>
    <w:rsid w:val="005B2B7A"/>
    <w:rsid w:val="005B2C85"/>
    <w:rsid w:val="005B3E83"/>
    <w:rsid w:val="005B3F70"/>
    <w:rsid w:val="005B43A3"/>
    <w:rsid w:val="005B43FE"/>
    <w:rsid w:val="005B4F53"/>
    <w:rsid w:val="005B5224"/>
    <w:rsid w:val="005B5773"/>
    <w:rsid w:val="005B5958"/>
    <w:rsid w:val="005B5D02"/>
    <w:rsid w:val="005B5D67"/>
    <w:rsid w:val="005B6BCA"/>
    <w:rsid w:val="005B6EEB"/>
    <w:rsid w:val="005B70C4"/>
    <w:rsid w:val="005B76D7"/>
    <w:rsid w:val="005C0096"/>
    <w:rsid w:val="005C06EB"/>
    <w:rsid w:val="005C0E73"/>
    <w:rsid w:val="005C176B"/>
    <w:rsid w:val="005C17C3"/>
    <w:rsid w:val="005C18F5"/>
    <w:rsid w:val="005C1A85"/>
    <w:rsid w:val="005C1F48"/>
    <w:rsid w:val="005C24EB"/>
    <w:rsid w:val="005C2676"/>
    <w:rsid w:val="005C301E"/>
    <w:rsid w:val="005C3BA3"/>
    <w:rsid w:val="005C3DB3"/>
    <w:rsid w:val="005C3DE2"/>
    <w:rsid w:val="005C4849"/>
    <w:rsid w:val="005C52EF"/>
    <w:rsid w:val="005C5BB0"/>
    <w:rsid w:val="005C5DD9"/>
    <w:rsid w:val="005C6D17"/>
    <w:rsid w:val="005C76AD"/>
    <w:rsid w:val="005D05B7"/>
    <w:rsid w:val="005D06EF"/>
    <w:rsid w:val="005D0755"/>
    <w:rsid w:val="005D0E7D"/>
    <w:rsid w:val="005D114F"/>
    <w:rsid w:val="005D1622"/>
    <w:rsid w:val="005D1710"/>
    <w:rsid w:val="005D1DE6"/>
    <w:rsid w:val="005D2A5C"/>
    <w:rsid w:val="005D41DD"/>
    <w:rsid w:val="005D4C9D"/>
    <w:rsid w:val="005D4EAC"/>
    <w:rsid w:val="005D648B"/>
    <w:rsid w:val="005D7AB0"/>
    <w:rsid w:val="005D7D0E"/>
    <w:rsid w:val="005E0067"/>
    <w:rsid w:val="005E00AB"/>
    <w:rsid w:val="005E0ABD"/>
    <w:rsid w:val="005E0E39"/>
    <w:rsid w:val="005E0F89"/>
    <w:rsid w:val="005E181A"/>
    <w:rsid w:val="005E22F5"/>
    <w:rsid w:val="005E2AC2"/>
    <w:rsid w:val="005E2F13"/>
    <w:rsid w:val="005E333B"/>
    <w:rsid w:val="005E33E6"/>
    <w:rsid w:val="005E35D6"/>
    <w:rsid w:val="005E375D"/>
    <w:rsid w:val="005E391F"/>
    <w:rsid w:val="005E3A10"/>
    <w:rsid w:val="005E3D47"/>
    <w:rsid w:val="005E3FF6"/>
    <w:rsid w:val="005E490B"/>
    <w:rsid w:val="005E4E51"/>
    <w:rsid w:val="005E4E68"/>
    <w:rsid w:val="005E521E"/>
    <w:rsid w:val="005E6237"/>
    <w:rsid w:val="005E6294"/>
    <w:rsid w:val="005E65A8"/>
    <w:rsid w:val="005E66BB"/>
    <w:rsid w:val="005E700A"/>
    <w:rsid w:val="005E7A15"/>
    <w:rsid w:val="005E7C0B"/>
    <w:rsid w:val="005E7E14"/>
    <w:rsid w:val="005F0A8D"/>
    <w:rsid w:val="005F12E5"/>
    <w:rsid w:val="005F1A6C"/>
    <w:rsid w:val="005F209B"/>
    <w:rsid w:val="005F2800"/>
    <w:rsid w:val="005F3A37"/>
    <w:rsid w:val="005F41E2"/>
    <w:rsid w:val="005F4233"/>
    <w:rsid w:val="005F4AEE"/>
    <w:rsid w:val="005F4BD4"/>
    <w:rsid w:val="005F4CA7"/>
    <w:rsid w:val="005F511C"/>
    <w:rsid w:val="005F5134"/>
    <w:rsid w:val="005F5AFE"/>
    <w:rsid w:val="005F6208"/>
    <w:rsid w:val="005F6A62"/>
    <w:rsid w:val="005F6EBB"/>
    <w:rsid w:val="005F78FE"/>
    <w:rsid w:val="005F79DC"/>
    <w:rsid w:val="005F7FE9"/>
    <w:rsid w:val="0060042F"/>
    <w:rsid w:val="006006CB"/>
    <w:rsid w:val="006007D3"/>
    <w:rsid w:val="0060135F"/>
    <w:rsid w:val="006016F3"/>
    <w:rsid w:val="00601850"/>
    <w:rsid w:val="0060197F"/>
    <w:rsid w:val="006021F4"/>
    <w:rsid w:val="00602C6F"/>
    <w:rsid w:val="006034DB"/>
    <w:rsid w:val="00603C66"/>
    <w:rsid w:val="00603D3A"/>
    <w:rsid w:val="006047EE"/>
    <w:rsid w:val="006054D9"/>
    <w:rsid w:val="00605748"/>
    <w:rsid w:val="006063A8"/>
    <w:rsid w:val="00606511"/>
    <w:rsid w:val="00606806"/>
    <w:rsid w:val="006069F0"/>
    <w:rsid w:val="00606DF2"/>
    <w:rsid w:val="0060724B"/>
    <w:rsid w:val="0060760A"/>
    <w:rsid w:val="006103F9"/>
    <w:rsid w:val="00610569"/>
    <w:rsid w:val="00610B5F"/>
    <w:rsid w:val="00611A82"/>
    <w:rsid w:val="00611DD8"/>
    <w:rsid w:val="00611DF5"/>
    <w:rsid w:val="00611F3F"/>
    <w:rsid w:val="006128C5"/>
    <w:rsid w:val="00612DC7"/>
    <w:rsid w:val="006131EC"/>
    <w:rsid w:val="00613C44"/>
    <w:rsid w:val="006147D4"/>
    <w:rsid w:val="006156E8"/>
    <w:rsid w:val="00615E58"/>
    <w:rsid w:val="006160C1"/>
    <w:rsid w:val="00616A64"/>
    <w:rsid w:val="006174BB"/>
    <w:rsid w:val="00617590"/>
    <w:rsid w:val="0061766A"/>
    <w:rsid w:val="00617CB1"/>
    <w:rsid w:val="00620845"/>
    <w:rsid w:val="00621DA2"/>
    <w:rsid w:val="00621EA3"/>
    <w:rsid w:val="00622074"/>
    <w:rsid w:val="00622482"/>
    <w:rsid w:val="00622AB9"/>
    <w:rsid w:val="00623AF1"/>
    <w:rsid w:val="00623DE8"/>
    <w:rsid w:val="00623FD6"/>
    <w:rsid w:val="00624253"/>
    <w:rsid w:val="00625127"/>
    <w:rsid w:val="00625F3E"/>
    <w:rsid w:val="00625FF0"/>
    <w:rsid w:val="006262EC"/>
    <w:rsid w:val="006264E6"/>
    <w:rsid w:val="00626A61"/>
    <w:rsid w:val="00626B88"/>
    <w:rsid w:val="00626CB0"/>
    <w:rsid w:val="006270A8"/>
    <w:rsid w:val="00627D15"/>
    <w:rsid w:val="0063073E"/>
    <w:rsid w:val="00630846"/>
    <w:rsid w:val="00631906"/>
    <w:rsid w:val="00631B7F"/>
    <w:rsid w:val="00632E86"/>
    <w:rsid w:val="00633026"/>
    <w:rsid w:val="00633258"/>
    <w:rsid w:val="00633363"/>
    <w:rsid w:val="00633839"/>
    <w:rsid w:val="00633DF1"/>
    <w:rsid w:val="00633FEB"/>
    <w:rsid w:val="00634062"/>
    <w:rsid w:val="00634581"/>
    <w:rsid w:val="006345C0"/>
    <w:rsid w:val="006348AB"/>
    <w:rsid w:val="006349BA"/>
    <w:rsid w:val="0063517F"/>
    <w:rsid w:val="0063523A"/>
    <w:rsid w:val="0063572F"/>
    <w:rsid w:val="00635864"/>
    <w:rsid w:val="00635BB1"/>
    <w:rsid w:val="00635C59"/>
    <w:rsid w:val="0063760D"/>
    <w:rsid w:val="006376C0"/>
    <w:rsid w:val="00637EDE"/>
    <w:rsid w:val="00640211"/>
    <w:rsid w:val="006403D3"/>
    <w:rsid w:val="00640615"/>
    <w:rsid w:val="00640854"/>
    <w:rsid w:val="0064112C"/>
    <w:rsid w:val="006411C6"/>
    <w:rsid w:val="00641A73"/>
    <w:rsid w:val="0064269C"/>
    <w:rsid w:val="00642788"/>
    <w:rsid w:val="00642BCA"/>
    <w:rsid w:val="00642DFF"/>
    <w:rsid w:val="00643894"/>
    <w:rsid w:val="00643DB4"/>
    <w:rsid w:val="00644CB1"/>
    <w:rsid w:val="00645787"/>
    <w:rsid w:val="00645DB5"/>
    <w:rsid w:val="00646316"/>
    <w:rsid w:val="00646CBA"/>
    <w:rsid w:val="00651182"/>
    <w:rsid w:val="00651688"/>
    <w:rsid w:val="006518C6"/>
    <w:rsid w:val="00651C91"/>
    <w:rsid w:val="00652672"/>
    <w:rsid w:val="00652674"/>
    <w:rsid w:val="00652AE0"/>
    <w:rsid w:val="006530BE"/>
    <w:rsid w:val="00653442"/>
    <w:rsid w:val="00654079"/>
    <w:rsid w:val="00654532"/>
    <w:rsid w:val="00655271"/>
    <w:rsid w:val="0065549D"/>
    <w:rsid w:val="00655C67"/>
    <w:rsid w:val="00656289"/>
    <w:rsid w:val="00656744"/>
    <w:rsid w:val="00656BDA"/>
    <w:rsid w:val="006572E4"/>
    <w:rsid w:val="00657AAB"/>
    <w:rsid w:val="00657C57"/>
    <w:rsid w:val="00660088"/>
    <w:rsid w:val="006602A0"/>
    <w:rsid w:val="0066096A"/>
    <w:rsid w:val="00660986"/>
    <w:rsid w:val="0066099B"/>
    <w:rsid w:val="00661747"/>
    <w:rsid w:val="00661B62"/>
    <w:rsid w:val="00661C87"/>
    <w:rsid w:val="00662106"/>
    <w:rsid w:val="00663BDF"/>
    <w:rsid w:val="00663D4B"/>
    <w:rsid w:val="00664656"/>
    <w:rsid w:val="0066494B"/>
    <w:rsid w:val="00665A37"/>
    <w:rsid w:val="00665BC0"/>
    <w:rsid w:val="00665E5B"/>
    <w:rsid w:val="006662F2"/>
    <w:rsid w:val="00667AC0"/>
    <w:rsid w:val="00670430"/>
    <w:rsid w:val="00670CA3"/>
    <w:rsid w:val="00670EEC"/>
    <w:rsid w:val="0067160E"/>
    <w:rsid w:val="00671E3E"/>
    <w:rsid w:val="00671F18"/>
    <w:rsid w:val="00672138"/>
    <w:rsid w:val="0067315F"/>
    <w:rsid w:val="006737DB"/>
    <w:rsid w:val="00673E2D"/>
    <w:rsid w:val="00673F45"/>
    <w:rsid w:val="0067474D"/>
    <w:rsid w:val="00674986"/>
    <w:rsid w:val="00674C4F"/>
    <w:rsid w:val="00674CD6"/>
    <w:rsid w:val="006765F4"/>
    <w:rsid w:val="00676A7E"/>
    <w:rsid w:val="00676CEA"/>
    <w:rsid w:val="006775D6"/>
    <w:rsid w:val="00677984"/>
    <w:rsid w:val="00677A1E"/>
    <w:rsid w:val="00680548"/>
    <w:rsid w:val="00680845"/>
    <w:rsid w:val="00680DAE"/>
    <w:rsid w:val="00681052"/>
    <w:rsid w:val="0068172C"/>
    <w:rsid w:val="00681976"/>
    <w:rsid w:val="00681F44"/>
    <w:rsid w:val="00682871"/>
    <w:rsid w:val="00682FA9"/>
    <w:rsid w:val="00684A93"/>
    <w:rsid w:val="00685C23"/>
    <w:rsid w:val="006862DD"/>
    <w:rsid w:val="0068659D"/>
    <w:rsid w:val="006868AB"/>
    <w:rsid w:val="00687060"/>
    <w:rsid w:val="0068792D"/>
    <w:rsid w:val="00691932"/>
    <w:rsid w:val="00691FA2"/>
    <w:rsid w:val="006922CF"/>
    <w:rsid w:val="006924AC"/>
    <w:rsid w:val="00692B52"/>
    <w:rsid w:val="00692E36"/>
    <w:rsid w:val="00693054"/>
    <w:rsid w:val="00693923"/>
    <w:rsid w:val="006946CA"/>
    <w:rsid w:val="006947FE"/>
    <w:rsid w:val="0069483B"/>
    <w:rsid w:val="00694A16"/>
    <w:rsid w:val="00694B79"/>
    <w:rsid w:val="00694D69"/>
    <w:rsid w:val="00695238"/>
    <w:rsid w:val="00695601"/>
    <w:rsid w:val="00696280"/>
    <w:rsid w:val="00696598"/>
    <w:rsid w:val="0069661E"/>
    <w:rsid w:val="00696A7B"/>
    <w:rsid w:val="00696C37"/>
    <w:rsid w:val="006973B0"/>
    <w:rsid w:val="00697E01"/>
    <w:rsid w:val="006A0B6D"/>
    <w:rsid w:val="006A238E"/>
    <w:rsid w:val="006A2EEC"/>
    <w:rsid w:val="006A30F0"/>
    <w:rsid w:val="006A3352"/>
    <w:rsid w:val="006A4595"/>
    <w:rsid w:val="006A49E3"/>
    <w:rsid w:val="006A5185"/>
    <w:rsid w:val="006A5743"/>
    <w:rsid w:val="006A5B76"/>
    <w:rsid w:val="006A664B"/>
    <w:rsid w:val="006A67BD"/>
    <w:rsid w:val="006A6DED"/>
    <w:rsid w:val="006A6EB9"/>
    <w:rsid w:val="006A72A7"/>
    <w:rsid w:val="006B02F5"/>
    <w:rsid w:val="006B07DD"/>
    <w:rsid w:val="006B07F1"/>
    <w:rsid w:val="006B0E29"/>
    <w:rsid w:val="006B146F"/>
    <w:rsid w:val="006B14A5"/>
    <w:rsid w:val="006B1AFB"/>
    <w:rsid w:val="006B1B89"/>
    <w:rsid w:val="006B1C74"/>
    <w:rsid w:val="006B21C5"/>
    <w:rsid w:val="006B21FA"/>
    <w:rsid w:val="006B2561"/>
    <w:rsid w:val="006B281D"/>
    <w:rsid w:val="006B2CFA"/>
    <w:rsid w:val="006B3B7F"/>
    <w:rsid w:val="006B419F"/>
    <w:rsid w:val="006B5568"/>
    <w:rsid w:val="006B5747"/>
    <w:rsid w:val="006B6266"/>
    <w:rsid w:val="006B62CA"/>
    <w:rsid w:val="006B62E5"/>
    <w:rsid w:val="006B7250"/>
    <w:rsid w:val="006B783C"/>
    <w:rsid w:val="006B7987"/>
    <w:rsid w:val="006C0661"/>
    <w:rsid w:val="006C0C5F"/>
    <w:rsid w:val="006C0CAF"/>
    <w:rsid w:val="006C1A52"/>
    <w:rsid w:val="006C1BF4"/>
    <w:rsid w:val="006C21E2"/>
    <w:rsid w:val="006C221D"/>
    <w:rsid w:val="006C288C"/>
    <w:rsid w:val="006C2B93"/>
    <w:rsid w:val="006C2B99"/>
    <w:rsid w:val="006C334E"/>
    <w:rsid w:val="006C4140"/>
    <w:rsid w:val="006C41B4"/>
    <w:rsid w:val="006C5086"/>
    <w:rsid w:val="006C5CCC"/>
    <w:rsid w:val="006C6060"/>
    <w:rsid w:val="006C7140"/>
    <w:rsid w:val="006C75AD"/>
    <w:rsid w:val="006C78EA"/>
    <w:rsid w:val="006C791A"/>
    <w:rsid w:val="006C7E3E"/>
    <w:rsid w:val="006D076A"/>
    <w:rsid w:val="006D08C2"/>
    <w:rsid w:val="006D0B31"/>
    <w:rsid w:val="006D11D9"/>
    <w:rsid w:val="006D21CB"/>
    <w:rsid w:val="006D2257"/>
    <w:rsid w:val="006D23E3"/>
    <w:rsid w:val="006D2D9B"/>
    <w:rsid w:val="006D3B46"/>
    <w:rsid w:val="006D3EC0"/>
    <w:rsid w:val="006D42BD"/>
    <w:rsid w:val="006D44F8"/>
    <w:rsid w:val="006D50DE"/>
    <w:rsid w:val="006D5B3E"/>
    <w:rsid w:val="006D623E"/>
    <w:rsid w:val="006D62D6"/>
    <w:rsid w:val="006D64C3"/>
    <w:rsid w:val="006D6C31"/>
    <w:rsid w:val="006D6F8F"/>
    <w:rsid w:val="006D7490"/>
    <w:rsid w:val="006D7685"/>
    <w:rsid w:val="006E1821"/>
    <w:rsid w:val="006E2A70"/>
    <w:rsid w:val="006E2B71"/>
    <w:rsid w:val="006E2E9F"/>
    <w:rsid w:val="006E2F22"/>
    <w:rsid w:val="006E2FEC"/>
    <w:rsid w:val="006E32A5"/>
    <w:rsid w:val="006E3E81"/>
    <w:rsid w:val="006E3EB7"/>
    <w:rsid w:val="006E489C"/>
    <w:rsid w:val="006E4A5B"/>
    <w:rsid w:val="006E51B2"/>
    <w:rsid w:val="006E65D2"/>
    <w:rsid w:val="006E6B27"/>
    <w:rsid w:val="006E6EC2"/>
    <w:rsid w:val="006E7406"/>
    <w:rsid w:val="006E7DDF"/>
    <w:rsid w:val="006F0041"/>
    <w:rsid w:val="006F0D7D"/>
    <w:rsid w:val="006F0E7A"/>
    <w:rsid w:val="006F0EBA"/>
    <w:rsid w:val="006F1855"/>
    <w:rsid w:val="006F22A8"/>
    <w:rsid w:val="006F235E"/>
    <w:rsid w:val="006F3A0A"/>
    <w:rsid w:val="006F4002"/>
    <w:rsid w:val="006F4A5B"/>
    <w:rsid w:val="006F4CD3"/>
    <w:rsid w:val="006F50E0"/>
    <w:rsid w:val="006F594D"/>
    <w:rsid w:val="006F5F0E"/>
    <w:rsid w:val="006F6277"/>
    <w:rsid w:val="006F63C0"/>
    <w:rsid w:val="006F792B"/>
    <w:rsid w:val="007008BC"/>
    <w:rsid w:val="00701D58"/>
    <w:rsid w:val="00701ED3"/>
    <w:rsid w:val="00702180"/>
    <w:rsid w:val="007023B5"/>
    <w:rsid w:val="00702477"/>
    <w:rsid w:val="00702EA7"/>
    <w:rsid w:val="00702F7B"/>
    <w:rsid w:val="0070362E"/>
    <w:rsid w:val="007037AC"/>
    <w:rsid w:val="00704289"/>
    <w:rsid w:val="0070461F"/>
    <w:rsid w:val="00704EA1"/>
    <w:rsid w:val="007060F9"/>
    <w:rsid w:val="00706BC9"/>
    <w:rsid w:val="00706CC8"/>
    <w:rsid w:val="00706CF2"/>
    <w:rsid w:val="00707574"/>
    <w:rsid w:val="007109DF"/>
    <w:rsid w:val="00710ECE"/>
    <w:rsid w:val="00711237"/>
    <w:rsid w:val="00711793"/>
    <w:rsid w:val="00711EDC"/>
    <w:rsid w:val="0071287A"/>
    <w:rsid w:val="0071290C"/>
    <w:rsid w:val="007129B0"/>
    <w:rsid w:val="007131E3"/>
    <w:rsid w:val="00713522"/>
    <w:rsid w:val="00713AF5"/>
    <w:rsid w:val="007141DC"/>
    <w:rsid w:val="007146EF"/>
    <w:rsid w:val="0071492D"/>
    <w:rsid w:val="00715BC7"/>
    <w:rsid w:val="00716114"/>
    <w:rsid w:val="00716356"/>
    <w:rsid w:val="00716D43"/>
    <w:rsid w:val="0071711A"/>
    <w:rsid w:val="007201D8"/>
    <w:rsid w:val="007201E9"/>
    <w:rsid w:val="00720D20"/>
    <w:rsid w:val="00721873"/>
    <w:rsid w:val="00721BE4"/>
    <w:rsid w:val="00721D62"/>
    <w:rsid w:val="00721F58"/>
    <w:rsid w:val="007229A3"/>
    <w:rsid w:val="00722FBA"/>
    <w:rsid w:val="00723082"/>
    <w:rsid w:val="007232ED"/>
    <w:rsid w:val="00723306"/>
    <w:rsid w:val="00723894"/>
    <w:rsid w:val="00725007"/>
    <w:rsid w:val="00725DE2"/>
    <w:rsid w:val="007265B2"/>
    <w:rsid w:val="00727AF6"/>
    <w:rsid w:val="007302AA"/>
    <w:rsid w:val="007305C8"/>
    <w:rsid w:val="00730833"/>
    <w:rsid w:val="007309FB"/>
    <w:rsid w:val="00730F4C"/>
    <w:rsid w:val="00731FD7"/>
    <w:rsid w:val="0073251D"/>
    <w:rsid w:val="00732700"/>
    <w:rsid w:val="00732E76"/>
    <w:rsid w:val="00732FC9"/>
    <w:rsid w:val="00733FDB"/>
    <w:rsid w:val="00734045"/>
    <w:rsid w:val="00734BC6"/>
    <w:rsid w:val="0073567F"/>
    <w:rsid w:val="00735924"/>
    <w:rsid w:val="00735E67"/>
    <w:rsid w:val="00735EB0"/>
    <w:rsid w:val="00736780"/>
    <w:rsid w:val="00736970"/>
    <w:rsid w:val="00737125"/>
    <w:rsid w:val="00737541"/>
    <w:rsid w:val="00740B52"/>
    <w:rsid w:val="007410DD"/>
    <w:rsid w:val="007418EC"/>
    <w:rsid w:val="00741B8C"/>
    <w:rsid w:val="00741BE6"/>
    <w:rsid w:val="00742B5A"/>
    <w:rsid w:val="007440C4"/>
    <w:rsid w:val="00744483"/>
    <w:rsid w:val="00744899"/>
    <w:rsid w:val="007449F1"/>
    <w:rsid w:val="00744DB0"/>
    <w:rsid w:val="00746408"/>
    <w:rsid w:val="00746637"/>
    <w:rsid w:val="007466E5"/>
    <w:rsid w:val="00746981"/>
    <w:rsid w:val="00746F93"/>
    <w:rsid w:val="0074740D"/>
    <w:rsid w:val="00747DFD"/>
    <w:rsid w:val="007512F6"/>
    <w:rsid w:val="00751375"/>
    <w:rsid w:val="00751604"/>
    <w:rsid w:val="00751962"/>
    <w:rsid w:val="007519AD"/>
    <w:rsid w:val="007527F1"/>
    <w:rsid w:val="0075415F"/>
    <w:rsid w:val="007550BE"/>
    <w:rsid w:val="0075519D"/>
    <w:rsid w:val="007558C8"/>
    <w:rsid w:val="007558FC"/>
    <w:rsid w:val="007565A5"/>
    <w:rsid w:val="00756D68"/>
    <w:rsid w:val="007571F8"/>
    <w:rsid w:val="00757858"/>
    <w:rsid w:val="00757CC6"/>
    <w:rsid w:val="00761292"/>
    <w:rsid w:val="00761A52"/>
    <w:rsid w:val="0076246A"/>
    <w:rsid w:val="00762AA5"/>
    <w:rsid w:val="00762B30"/>
    <w:rsid w:val="00762D5F"/>
    <w:rsid w:val="00762FD4"/>
    <w:rsid w:val="00763356"/>
    <w:rsid w:val="00763EBF"/>
    <w:rsid w:val="00764092"/>
    <w:rsid w:val="00764F60"/>
    <w:rsid w:val="0076522F"/>
    <w:rsid w:val="0076545E"/>
    <w:rsid w:val="00765FA6"/>
    <w:rsid w:val="00766195"/>
    <w:rsid w:val="00766354"/>
    <w:rsid w:val="0076702B"/>
    <w:rsid w:val="00767807"/>
    <w:rsid w:val="007679BF"/>
    <w:rsid w:val="00770697"/>
    <w:rsid w:val="00771075"/>
    <w:rsid w:val="00771D4E"/>
    <w:rsid w:val="0077224F"/>
    <w:rsid w:val="007725DD"/>
    <w:rsid w:val="00772C20"/>
    <w:rsid w:val="00772C40"/>
    <w:rsid w:val="00772FE2"/>
    <w:rsid w:val="00773C48"/>
    <w:rsid w:val="00774773"/>
    <w:rsid w:val="00775541"/>
    <w:rsid w:val="007755C4"/>
    <w:rsid w:val="0077639A"/>
    <w:rsid w:val="00776C18"/>
    <w:rsid w:val="00776F95"/>
    <w:rsid w:val="007770F5"/>
    <w:rsid w:val="007802DC"/>
    <w:rsid w:val="00780D64"/>
    <w:rsid w:val="00780ED3"/>
    <w:rsid w:val="007812E5"/>
    <w:rsid w:val="00781A41"/>
    <w:rsid w:val="007824A4"/>
    <w:rsid w:val="00782781"/>
    <w:rsid w:val="00782D5C"/>
    <w:rsid w:val="0078374D"/>
    <w:rsid w:val="00783829"/>
    <w:rsid w:val="0078394A"/>
    <w:rsid w:val="0078431B"/>
    <w:rsid w:val="00784A22"/>
    <w:rsid w:val="00784A7B"/>
    <w:rsid w:val="00784F42"/>
    <w:rsid w:val="007858C2"/>
    <w:rsid w:val="00785E79"/>
    <w:rsid w:val="00786D87"/>
    <w:rsid w:val="0078762F"/>
    <w:rsid w:val="00787B2C"/>
    <w:rsid w:val="00787BFD"/>
    <w:rsid w:val="00787D29"/>
    <w:rsid w:val="00787E8A"/>
    <w:rsid w:val="00790787"/>
    <w:rsid w:val="00790991"/>
    <w:rsid w:val="00790D24"/>
    <w:rsid w:val="00791236"/>
    <w:rsid w:val="00791BAB"/>
    <w:rsid w:val="00793724"/>
    <w:rsid w:val="00793818"/>
    <w:rsid w:val="00793967"/>
    <w:rsid w:val="00793995"/>
    <w:rsid w:val="007939DC"/>
    <w:rsid w:val="007941EC"/>
    <w:rsid w:val="00794202"/>
    <w:rsid w:val="00794383"/>
    <w:rsid w:val="007954D6"/>
    <w:rsid w:val="00795C4F"/>
    <w:rsid w:val="007968FB"/>
    <w:rsid w:val="00796FEB"/>
    <w:rsid w:val="00797556"/>
    <w:rsid w:val="007977F3"/>
    <w:rsid w:val="00797BA4"/>
    <w:rsid w:val="00797C54"/>
    <w:rsid w:val="00797EFE"/>
    <w:rsid w:val="007A0145"/>
    <w:rsid w:val="007A0D8D"/>
    <w:rsid w:val="007A1511"/>
    <w:rsid w:val="007A15EF"/>
    <w:rsid w:val="007A165E"/>
    <w:rsid w:val="007A2377"/>
    <w:rsid w:val="007A3311"/>
    <w:rsid w:val="007A3337"/>
    <w:rsid w:val="007A3461"/>
    <w:rsid w:val="007A356D"/>
    <w:rsid w:val="007A3CD3"/>
    <w:rsid w:val="007A3D41"/>
    <w:rsid w:val="007A3F8B"/>
    <w:rsid w:val="007A48D8"/>
    <w:rsid w:val="007A49E9"/>
    <w:rsid w:val="007A4C2A"/>
    <w:rsid w:val="007A5350"/>
    <w:rsid w:val="007A6207"/>
    <w:rsid w:val="007A6721"/>
    <w:rsid w:val="007A7013"/>
    <w:rsid w:val="007B09AF"/>
    <w:rsid w:val="007B0C36"/>
    <w:rsid w:val="007B0C63"/>
    <w:rsid w:val="007B0EF3"/>
    <w:rsid w:val="007B13C5"/>
    <w:rsid w:val="007B25EF"/>
    <w:rsid w:val="007B2633"/>
    <w:rsid w:val="007B30CD"/>
    <w:rsid w:val="007B385D"/>
    <w:rsid w:val="007B3B3E"/>
    <w:rsid w:val="007B40AE"/>
    <w:rsid w:val="007B40BB"/>
    <w:rsid w:val="007B4992"/>
    <w:rsid w:val="007B4DB1"/>
    <w:rsid w:val="007B554D"/>
    <w:rsid w:val="007B5B83"/>
    <w:rsid w:val="007B5BD9"/>
    <w:rsid w:val="007B5C90"/>
    <w:rsid w:val="007B6136"/>
    <w:rsid w:val="007B6912"/>
    <w:rsid w:val="007B759B"/>
    <w:rsid w:val="007C028B"/>
    <w:rsid w:val="007C02E5"/>
    <w:rsid w:val="007C1388"/>
    <w:rsid w:val="007C15DB"/>
    <w:rsid w:val="007C1D0A"/>
    <w:rsid w:val="007C30A4"/>
    <w:rsid w:val="007C3436"/>
    <w:rsid w:val="007C3769"/>
    <w:rsid w:val="007C3A5E"/>
    <w:rsid w:val="007C3CA6"/>
    <w:rsid w:val="007C4681"/>
    <w:rsid w:val="007C4951"/>
    <w:rsid w:val="007C4A86"/>
    <w:rsid w:val="007C4B49"/>
    <w:rsid w:val="007C4BD6"/>
    <w:rsid w:val="007C543A"/>
    <w:rsid w:val="007C5CBD"/>
    <w:rsid w:val="007C71A5"/>
    <w:rsid w:val="007C7285"/>
    <w:rsid w:val="007C7489"/>
    <w:rsid w:val="007C7577"/>
    <w:rsid w:val="007C77C1"/>
    <w:rsid w:val="007D02FF"/>
    <w:rsid w:val="007D03E9"/>
    <w:rsid w:val="007D0493"/>
    <w:rsid w:val="007D053D"/>
    <w:rsid w:val="007D0879"/>
    <w:rsid w:val="007D0C9B"/>
    <w:rsid w:val="007D15AE"/>
    <w:rsid w:val="007D18E4"/>
    <w:rsid w:val="007D18EF"/>
    <w:rsid w:val="007D26D9"/>
    <w:rsid w:val="007D2949"/>
    <w:rsid w:val="007D2A3B"/>
    <w:rsid w:val="007D2B81"/>
    <w:rsid w:val="007D2C7A"/>
    <w:rsid w:val="007D4950"/>
    <w:rsid w:val="007D5D50"/>
    <w:rsid w:val="007D62D1"/>
    <w:rsid w:val="007D6584"/>
    <w:rsid w:val="007D67C2"/>
    <w:rsid w:val="007D67E7"/>
    <w:rsid w:val="007D6826"/>
    <w:rsid w:val="007D6FD3"/>
    <w:rsid w:val="007D7C35"/>
    <w:rsid w:val="007E00B8"/>
    <w:rsid w:val="007E037D"/>
    <w:rsid w:val="007E1812"/>
    <w:rsid w:val="007E1A06"/>
    <w:rsid w:val="007E1AD8"/>
    <w:rsid w:val="007E1E37"/>
    <w:rsid w:val="007E1EE6"/>
    <w:rsid w:val="007E215D"/>
    <w:rsid w:val="007E341F"/>
    <w:rsid w:val="007E4528"/>
    <w:rsid w:val="007E48DA"/>
    <w:rsid w:val="007E5FEF"/>
    <w:rsid w:val="007E6338"/>
    <w:rsid w:val="007F019C"/>
    <w:rsid w:val="007F0E93"/>
    <w:rsid w:val="007F1276"/>
    <w:rsid w:val="007F2365"/>
    <w:rsid w:val="007F315C"/>
    <w:rsid w:val="007F37E7"/>
    <w:rsid w:val="007F3A7A"/>
    <w:rsid w:val="007F3CB2"/>
    <w:rsid w:val="007F42DE"/>
    <w:rsid w:val="007F5478"/>
    <w:rsid w:val="007F5691"/>
    <w:rsid w:val="007F56EA"/>
    <w:rsid w:val="007F5DEA"/>
    <w:rsid w:val="007F636B"/>
    <w:rsid w:val="007F63C4"/>
    <w:rsid w:val="007F666B"/>
    <w:rsid w:val="007F6A90"/>
    <w:rsid w:val="007F6B26"/>
    <w:rsid w:val="007F6D4D"/>
    <w:rsid w:val="007F72BD"/>
    <w:rsid w:val="007F7630"/>
    <w:rsid w:val="007F778D"/>
    <w:rsid w:val="007F7AC3"/>
    <w:rsid w:val="007F7C27"/>
    <w:rsid w:val="0080074D"/>
    <w:rsid w:val="00800B34"/>
    <w:rsid w:val="00800BA0"/>
    <w:rsid w:val="00801220"/>
    <w:rsid w:val="0080162A"/>
    <w:rsid w:val="008025A7"/>
    <w:rsid w:val="00802733"/>
    <w:rsid w:val="00802C91"/>
    <w:rsid w:val="00802E29"/>
    <w:rsid w:val="008032D6"/>
    <w:rsid w:val="00803B71"/>
    <w:rsid w:val="0080408C"/>
    <w:rsid w:val="00804144"/>
    <w:rsid w:val="00804419"/>
    <w:rsid w:val="00804DE1"/>
    <w:rsid w:val="008055AD"/>
    <w:rsid w:val="00805C83"/>
    <w:rsid w:val="00805DBA"/>
    <w:rsid w:val="0080771B"/>
    <w:rsid w:val="00807805"/>
    <w:rsid w:val="0080781B"/>
    <w:rsid w:val="00807C77"/>
    <w:rsid w:val="00807E69"/>
    <w:rsid w:val="00807FBA"/>
    <w:rsid w:val="008102BF"/>
    <w:rsid w:val="0081057C"/>
    <w:rsid w:val="008106A7"/>
    <w:rsid w:val="00810C85"/>
    <w:rsid w:val="00811291"/>
    <w:rsid w:val="00811F71"/>
    <w:rsid w:val="0081216E"/>
    <w:rsid w:val="008123C8"/>
    <w:rsid w:val="00812828"/>
    <w:rsid w:val="00812C57"/>
    <w:rsid w:val="00813518"/>
    <w:rsid w:val="0081365D"/>
    <w:rsid w:val="008136FB"/>
    <w:rsid w:val="00814603"/>
    <w:rsid w:val="0081476D"/>
    <w:rsid w:val="00814AF0"/>
    <w:rsid w:val="00814E60"/>
    <w:rsid w:val="00814E7F"/>
    <w:rsid w:val="00815463"/>
    <w:rsid w:val="00816715"/>
    <w:rsid w:val="0081759F"/>
    <w:rsid w:val="00817948"/>
    <w:rsid w:val="008207CA"/>
    <w:rsid w:val="008211DD"/>
    <w:rsid w:val="00821219"/>
    <w:rsid w:val="00821CD5"/>
    <w:rsid w:val="00821DB9"/>
    <w:rsid w:val="00821F26"/>
    <w:rsid w:val="0082210B"/>
    <w:rsid w:val="008225D5"/>
    <w:rsid w:val="00822753"/>
    <w:rsid w:val="008228DD"/>
    <w:rsid w:val="00822D92"/>
    <w:rsid w:val="00822E78"/>
    <w:rsid w:val="008230CD"/>
    <w:rsid w:val="00823127"/>
    <w:rsid w:val="00823D25"/>
    <w:rsid w:val="00823EC5"/>
    <w:rsid w:val="0082407F"/>
    <w:rsid w:val="00825B47"/>
    <w:rsid w:val="00825FD8"/>
    <w:rsid w:val="008260A3"/>
    <w:rsid w:val="008260C2"/>
    <w:rsid w:val="00826399"/>
    <w:rsid w:val="00826544"/>
    <w:rsid w:val="00826741"/>
    <w:rsid w:val="008268CD"/>
    <w:rsid w:val="008271CB"/>
    <w:rsid w:val="00827367"/>
    <w:rsid w:val="008274F9"/>
    <w:rsid w:val="00827722"/>
    <w:rsid w:val="008305D3"/>
    <w:rsid w:val="008309EC"/>
    <w:rsid w:val="00830F42"/>
    <w:rsid w:val="0083135F"/>
    <w:rsid w:val="00831401"/>
    <w:rsid w:val="0083181D"/>
    <w:rsid w:val="0083184A"/>
    <w:rsid w:val="00832AB5"/>
    <w:rsid w:val="00832E51"/>
    <w:rsid w:val="00833571"/>
    <w:rsid w:val="008344C8"/>
    <w:rsid w:val="008344EA"/>
    <w:rsid w:val="008346B0"/>
    <w:rsid w:val="00835A7F"/>
    <w:rsid w:val="00835C4A"/>
    <w:rsid w:val="00836479"/>
    <w:rsid w:val="0083688D"/>
    <w:rsid w:val="008369FC"/>
    <w:rsid w:val="008403AF"/>
    <w:rsid w:val="00840592"/>
    <w:rsid w:val="00840A18"/>
    <w:rsid w:val="00840C98"/>
    <w:rsid w:val="008412AE"/>
    <w:rsid w:val="008414D7"/>
    <w:rsid w:val="00841CF9"/>
    <w:rsid w:val="0084229C"/>
    <w:rsid w:val="00842386"/>
    <w:rsid w:val="00842647"/>
    <w:rsid w:val="00842FD7"/>
    <w:rsid w:val="00843454"/>
    <w:rsid w:val="00843516"/>
    <w:rsid w:val="0084381D"/>
    <w:rsid w:val="00843D63"/>
    <w:rsid w:val="008445B8"/>
    <w:rsid w:val="008448AF"/>
    <w:rsid w:val="0084513E"/>
    <w:rsid w:val="008451FC"/>
    <w:rsid w:val="00845B6B"/>
    <w:rsid w:val="00845B6E"/>
    <w:rsid w:val="00846015"/>
    <w:rsid w:val="00850168"/>
    <w:rsid w:val="0085058E"/>
    <w:rsid w:val="008515C4"/>
    <w:rsid w:val="00851665"/>
    <w:rsid w:val="00851E0D"/>
    <w:rsid w:val="00852F13"/>
    <w:rsid w:val="008532C0"/>
    <w:rsid w:val="00853348"/>
    <w:rsid w:val="00853E71"/>
    <w:rsid w:val="00854437"/>
    <w:rsid w:val="00854462"/>
    <w:rsid w:val="0085453B"/>
    <w:rsid w:val="008547E9"/>
    <w:rsid w:val="00854C87"/>
    <w:rsid w:val="00855C03"/>
    <w:rsid w:val="00856099"/>
    <w:rsid w:val="00856172"/>
    <w:rsid w:val="00857BDF"/>
    <w:rsid w:val="00857D11"/>
    <w:rsid w:val="00860157"/>
    <w:rsid w:val="0086091C"/>
    <w:rsid w:val="00861362"/>
    <w:rsid w:val="008614E0"/>
    <w:rsid w:val="00862B60"/>
    <w:rsid w:val="0086325B"/>
    <w:rsid w:val="0086392E"/>
    <w:rsid w:val="00863C35"/>
    <w:rsid w:val="00863E2F"/>
    <w:rsid w:val="00863F61"/>
    <w:rsid w:val="008643B1"/>
    <w:rsid w:val="00865020"/>
    <w:rsid w:val="008658EE"/>
    <w:rsid w:val="00865B51"/>
    <w:rsid w:val="00865CC7"/>
    <w:rsid w:val="00865DCB"/>
    <w:rsid w:val="00865E50"/>
    <w:rsid w:val="00865F6D"/>
    <w:rsid w:val="0086669F"/>
    <w:rsid w:val="00866AD0"/>
    <w:rsid w:val="00866F79"/>
    <w:rsid w:val="0086737E"/>
    <w:rsid w:val="008676D6"/>
    <w:rsid w:val="00867759"/>
    <w:rsid w:val="008700EA"/>
    <w:rsid w:val="00870753"/>
    <w:rsid w:val="008708B5"/>
    <w:rsid w:val="00870A54"/>
    <w:rsid w:val="00871083"/>
    <w:rsid w:val="00871F55"/>
    <w:rsid w:val="0087222F"/>
    <w:rsid w:val="00872C07"/>
    <w:rsid w:val="00872D3B"/>
    <w:rsid w:val="008737EF"/>
    <w:rsid w:val="00873BAF"/>
    <w:rsid w:val="00873BBA"/>
    <w:rsid w:val="00873E4B"/>
    <w:rsid w:val="008740B0"/>
    <w:rsid w:val="00874904"/>
    <w:rsid w:val="00875357"/>
    <w:rsid w:val="00875A64"/>
    <w:rsid w:val="00875F93"/>
    <w:rsid w:val="0087607E"/>
    <w:rsid w:val="00876464"/>
    <w:rsid w:val="008764EB"/>
    <w:rsid w:val="008765B9"/>
    <w:rsid w:val="008769FC"/>
    <w:rsid w:val="00877740"/>
    <w:rsid w:val="00877B4C"/>
    <w:rsid w:val="00877B8A"/>
    <w:rsid w:val="00877C6B"/>
    <w:rsid w:val="00877CA9"/>
    <w:rsid w:val="00877FA5"/>
    <w:rsid w:val="008813B7"/>
    <w:rsid w:val="008824F5"/>
    <w:rsid w:val="00882670"/>
    <w:rsid w:val="00882DD1"/>
    <w:rsid w:val="0088332D"/>
    <w:rsid w:val="00884337"/>
    <w:rsid w:val="008844C5"/>
    <w:rsid w:val="00884811"/>
    <w:rsid w:val="00884BBE"/>
    <w:rsid w:val="00884CC0"/>
    <w:rsid w:val="00884D75"/>
    <w:rsid w:val="00884DAD"/>
    <w:rsid w:val="008850D1"/>
    <w:rsid w:val="00885401"/>
    <w:rsid w:val="00885B05"/>
    <w:rsid w:val="00886137"/>
    <w:rsid w:val="00887169"/>
    <w:rsid w:val="00887AD3"/>
    <w:rsid w:val="00887CC8"/>
    <w:rsid w:val="00887D10"/>
    <w:rsid w:val="00887EA2"/>
    <w:rsid w:val="0089187D"/>
    <w:rsid w:val="00891931"/>
    <w:rsid w:val="00891977"/>
    <w:rsid w:val="00891C9A"/>
    <w:rsid w:val="00892112"/>
    <w:rsid w:val="0089211F"/>
    <w:rsid w:val="00892357"/>
    <w:rsid w:val="008928EE"/>
    <w:rsid w:val="008929CB"/>
    <w:rsid w:val="00892B17"/>
    <w:rsid w:val="00892E1D"/>
    <w:rsid w:val="00893A3C"/>
    <w:rsid w:val="00894298"/>
    <w:rsid w:val="008949D9"/>
    <w:rsid w:val="00894D5E"/>
    <w:rsid w:val="008954DA"/>
    <w:rsid w:val="00895800"/>
    <w:rsid w:val="00895822"/>
    <w:rsid w:val="00895A38"/>
    <w:rsid w:val="00895D47"/>
    <w:rsid w:val="00895E65"/>
    <w:rsid w:val="008A0528"/>
    <w:rsid w:val="008A0551"/>
    <w:rsid w:val="008A1536"/>
    <w:rsid w:val="008A1F59"/>
    <w:rsid w:val="008A200A"/>
    <w:rsid w:val="008A217F"/>
    <w:rsid w:val="008A323A"/>
    <w:rsid w:val="008A35DC"/>
    <w:rsid w:val="008A3878"/>
    <w:rsid w:val="008A3E6B"/>
    <w:rsid w:val="008A3F72"/>
    <w:rsid w:val="008A5082"/>
    <w:rsid w:val="008A55C8"/>
    <w:rsid w:val="008A5D61"/>
    <w:rsid w:val="008A6059"/>
    <w:rsid w:val="008A6A41"/>
    <w:rsid w:val="008A6AC5"/>
    <w:rsid w:val="008A72F2"/>
    <w:rsid w:val="008A741C"/>
    <w:rsid w:val="008A74C4"/>
    <w:rsid w:val="008A79A9"/>
    <w:rsid w:val="008A7CA1"/>
    <w:rsid w:val="008A7CBE"/>
    <w:rsid w:val="008A7E41"/>
    <w:rsid w:val="008B0D91"/>
    <w:rsid w:val="008B28F2"/>
    <w:rsid w:val="008B3045"/>
    <w:rsid w:val="008B3277"/>
    <w:rsid w:val="008B3913"/>
    <w:rsid w:val="008B3929"/>
    <w:rsid w:val="008B3AE4"/>
    <w:rsid w:val="008B3B00"/>
    <w:rsid w:val="008B455D"/>
    <w:rsid w:val="008B46B7"/>
    <w:rsid w:val="008B514D"/>
    <w:rsid w:val="008B53F7"/>
    <w:rsid w:val="008B5431"/>
    <w:rsid w:val="008B55E4"/>
    <w:rsid w:val="008B5D00"/>
    <w:rsid w:val="008B664A"/>
    <w:rsid w:val="008B6A39"/>
    <w:rsid w:val="008B6D63"/>
    <w:rsid w:val="008B7E38"/>
    <w:rsid w:val="008C0900"/>
    <w:rsid w:val="008C0BC9"/>
    <w:rsid w:val="008C1116"/>
    <w:rsid w:val="008C130A"/>
    <w:rsid w:val="008C18EE"/>
    <w:rsid w:val="008C2443"/>
    <w:rsid w:val="008C25E5"/>
    <w:rsid w:val="008C2A92"/>
    <w:rsid w:val="008C3596"/>
    <w:rsid w:val="008C3B3C"/>
    <w:rsid w:val="008C4458"/>
    <w:rsid w:val="008C5E02"/>
    <w:rsid w:val="008C6468"/>
    <w:rsid w:val="008C73B4"/>
    <w:rsid w:val="008C791A"/>
    <w:rsid w:val="008C7D44"/>
    <w:rsid w:val="008D0151"/>
    <w:rsid w:val="008D0184"/>
    <w:rsid w:val="008D067A"/>
    <w:rsid w:val="008D0C59"/>
    <w:rsid w:val="008D0CE7"/>
    <w:rsid w:val="008D133E"/>
    <w:rsid w:val="008D1553"/>
    <w:rsid w:val="008D1F2F"/>
    <w:rsid w:val="008D263B"/>
    <w:rsid w:val="008D2780"/>
    <w:rsid w:val="008D2862"/>
    <w:rsid w:val="008D3447"/>
    <w:rsid w:val="008D3936"/>
    <w:rsid w:val="008D402C"/>
    <w:rsid w:val="008D48F3"/>
    <w:rsid w:val="008D4C4B"/>
    <w:rsid w:val="008D53F5"/>
    <w:rsid w:val="008D5A78"/>
    <w:rsid w:val="008D65F2"/>
    <w:rsid w:val="008D6E03"/>
    <w:rsid w:val="008D7334"/>
    <w:rsid w:val="008D743E"/>
    <w:rsid w:val="008D7CD8"/>
    <w:rsid w:val="008D7D81"/>
    <w:rsid w:val="008D7E8C"/>
    <w:rsid w:val="008E02C9"/>
    <w:rsid w:val="008E049D"/>
    <w:rsid w:val="008E05B1"/>
    <w:rsid w:val="008E1A41"/>
    <w:rsid w:val="008E1A7A"/>
    <w:rsid w:val="008E23E8"/>
    <w:rsid w:val="008E3AB9"/>
    <w:rsid w:val="008E3B17"/>
    <w:rsid w:val="008E3B2E"/>
    <w:rsid w:val="008E479C"/>
    <w:rsid w:val="008E4E96"/>
    <w:rsid w:val="008E514D"/>
    <w:rsid w:val="008E529B"/>
    <w:rsid w:val="008E5EC9"/>
    <w:rsid w:val="008E613B"/>
    <w:rsid w:val="008E7F7E"/>
    <w:rsid w:val="008F015C"/>
    <w:rsid w:val="008F0D71"/>
    <w:rsid w:val="008F0E5E"/>
    <w:rsid w:val="008F1008"/>
    <w:rsid w:val="008F10DE"/>
    <w:rsid w:val="008F1373"/>
    <w:rsid w:val="008F18B0"/>
    <w:rsid w:val="008F2844"/>
    <w:rsid w:val="008F2953"/>
    <w:rsid w:val="008F2FFF"/>
    <w:rsid w:val="008F3686"/>
    <w:rsid w:val="008F3EDC"/>
    <w:rsid w:val="008F49E8"/>
    <w:rsid w:val="008F4BF7"/>
    <w:rsid w:val="008F5556"/>
    <w:rsid w:val="008F5C12"/>
    <w:rsid w:val="008F6985"/>
    <w:rsid w:val="008F6C72"/>
    <w:rsid w:val="008F6DEA"/>
    <w:rsid w:val="008F6F63"/>
    <w:rsid w:val="008F722F"/>
    <w:rsid w:val="008F79A4"/>
    <w:rsid w:val="008F7E42"/>
    <w:rsid w:val="0090055B"/>
    <w:rsid w:val="009005CE"/>
    <w:rsid w:val="00900704"/>
    <w:rsid w:val="00900B10"/>
    <w:rsid w:val="00901465"/>
    <w:rsid w:val="009026E3"/>
    <w:rsid w:val="00902823"/>
    <w:rsid w:val="009033C8"/>
    <w:rsid w:val="00903515"/>
    <w:rsid w:val="0090441C"/>
    <w:rsid w:val="00904522"/>
    <w:rsid w:val="00904543"/>
    <w:rsid w:val="0090525C"/>
    <w:rsid w:val="009052C1"/>
    <w:rsid w:val="00905312"/>
    <w:rsid w:val="0090531A"/>
    <w:rsid w:val="00905873"/>
    <w:rsid w:val="00905C9A"/>
    <w:rsid w:val="009060C4"/>
    <w:rsid w:val="00906A77"/>
    <w:rsid w:val="009079E7"/>
    <w:rsid w:val="00907AEA"/>
    <w:rsid w:val="00907C97"/>
    <w:rsid w:val="009102B2"/>
    <w:rsid w:val="00911AD3"/>
    <w:rsid w:val="00912262"/>
    <w:rsid w:val="00912856"/>
    <w:rsid w:val="00912889"/>
    <w:rsid w:val="00913114"/>
    <w:rsid w:val="00913875"/>
    <w:rsid w:val="0091417D"/>
    <w:rsid w:val="009142E8"/>
    <w:rsid w:val="00914676"/>
    <w:rsid w:val="0091482D"/>
    <w:rsid w:val="00914D6E"/>
    <w:rsid w:val="00914E80"/>
    <w:rsid w:val="00915A34"/>
    <w:rsid w:val="00915D9D"/>
    <w:rsid w:val="0091603D"/>
    <w:rsid w:val="009163C3"/>
    <w:rsid w:val="0091696F"/>
    <w:rsid w:val="0091743C"/>
    <w:rsid w:val="00917489"/>
    <w:rsid w:val="00917703"/>
    <w:rsid w:val="00917AE1"/>
    <w:rsid w:val="00917C45"/>
    <w:rsid w:val="00917E63"/>
    <w:rsid w:val="0092061E"/>
    <w:rsid w:val="00920C8B"/>
    <w:rsid w:val="009210BD"/>
    <w:rsid w:val="0092110E"/>
    <w:rsid w:val="009217FD"/>
    <w:rsid w:val="00921E29"/>
    <w:rsid w:val="009229B4"/>
    <w:rsid w:val="00922F73"/>
    <w:rsid w:val="00923317"/>
    <w:rsid w:val="00923FF0"/>
    <w:rsid w:val="009247D3"/>
    <w:rsid w:val="00924844"/>
    <w:rsid w:val="009253FD"/>
    <w:rsid w:val="009254B4"/>
    <w:rsid w:val="00925C58"/>
    <w:rsid w:val="00925F1B"/>
    <w:rsid w:val="00926C0C"/>
    <w:rsid w:val="00926CA6"/>
    <w:rsid w:val="00926EC1"/>
    <w:rsid w:val="00927501"/>
    <w:rsid w:val="0092787E"/>
    <w:rsid w:val="009278BC"/>
    <w:rsid w:val="00927FEF"/>
    <w:rsid w:val="009303E4"/>
    <w:rsid w:val="00930649"/>
    <w:rsid w:val="00930DCF"/>
    <w:rsid w:val="00931477"/>
    <w:rsid w:val="00933824"/>
    <w:rsid w:val="00934384"/>
    <w:rsid w:val="00934772"/>
    <w:rsid w:val="009356C0"/>
    <w:rsid w:val="00935BE5"/>
    <w:rsid w:val="00936321"/>
    <w:rsid w:val="00936383"/>
    <w:rsid w:val="00936602"/>
    <w:rsid w:val="00937814"/>
    <w:rsid w:val="00937DD9"/>
    <w:rsid w:val="00940129"/>
    <w:rsid w:val="009406C7"/>
    <w:rsid w:val="009408FA"/>
    <w:rsid w:val="00940C50"/>
    <w:rsid w:val="00940E16"/>
    <w:rsid w:val="00940EDC"/>
    <w:rsid w:val="0094104F"/>
    <w:rsid w:val="0094134F"/>
    <w:rsid w:val="00941FCC"/>
    <w:rsid w:val="00943202"/>
    <w:rsid w:val="00943601"/>
    <w:rsid w:val="0094382F"/>
    <w:rsid w:val="00943CE8"/>
    <w:rsid w:val="009440AC"/>
    <w:rsid w:val="0094497C"/>
    <w:rsid w:val="00944DA4"/>
    <w:rsid w:val="00945405"/>
    <w:rsid w:val="009454D1"/>
    <w:rsid w:val="0094554C"/>
    <w:rsid w:val="009457C8"/>
    <w:rsid w:val="00945CAE"/>
    <w:rsid w:val="00945FD1"/>
    <w:rsid w:val="009460CF"/>
    <w:rsid w:val="009460F2"/>
    <w:rsid w:val="0094646E"/>
    <w:rsid w:val="0095030D"/>
    <w:rsid w:val="00950579"/>
    <w:rsid w:val="00950711"/>
    <w:rsid w:val="009513FF"/>
    <w:rsid w:val="009515D8"/>
    <w:rsid w:val="009516CF"/>
    <w:rsid w:val="0095172B"/>
    <w:rsid w:val="009527EC"/>
    <w:rsid w:val="00952F2D"/>
    <w:rsid w:val="0095325B"/>
    <w:rsid w:val="00953277"/>
    <w:rsid w:val="009532C8"/>
    <w:rsid w:val="00953737"/>
    <w:rsid w:val="00953B12"/>
    <w:rsid w:val="0095447F"/>
    <w:rsid w:val="00954D7D"/>
    <w:rsid w:val="009556A2"/>
    <w:rsid w:val="00955C96"/>
    <w:rsid w:val="0095646A"/>
    <w:rsid w:val="00956C6A"/>
    <w:rsid w:val="00957D96"/>
    <w:rsid w:val="00957F41"/>
    <w:rsid w:val="0096055D"/>
    <w:rsid w:val="00960731"/>
    <w:rsid w:val="009609EC"/>
    <w:rsid w:val="00960BC2"/>
    <w:rsid w:val="00961754"/>
    <w:rsid w:val="00961DD4"/>
    <w:rsid w:val="009620FE"/>
    <w:rsid w:val="0096363C"/>
    <w:rsid w:val="00963E28"/>
    <w:rsid w:val="00964D50"/>
    <w:rsid w:val="00965741"/>
    <w:rsid w:val="00966474"/>
    <w:rsid w:val="00966C2A"/>
    <w:rsid w:val="00966E06"/>
    <w:rsid w:val="009671B2"/>
    <w:rsid w:val="00967565"/>
    <w:rsid w:val="00967798"/>
    <w:rsid w:val="00967BD9"/>
    <w:rsid w:val="009700E7"/>
    <w:rsid w:val="009706ED"/>
    <w:rsid w:val="0097193E"/>
    <w:rsid w:val="00971D3D"/>
    <w:rsid w:val="00971D67"/>
    <w:rsid w:val="00972183"/>
    <w:rsid w:val="00972623"/>
    <w:rsid w:val="00972FB7"/>
    <w:rsid w:val="009738CF"/>
    <w:rsid w:val="00973F94"/>
    <w:rsid w:val="00974B9D"/>
    <w:rsid w:val="00974D71"/>
    <w:rsid w:val="00974DAA"/>
    <w:rsid w:val="00974DD7"/>
    <w:rsid w:val="00975511"/>
    <w:rsid w:val="009761AE"/>
    <w:rsid w:val="00976433"/>
    <w:rsid w:val="0097661E"/>
    <w:rsid w:val="00976FC0"/>
    <w:rsid w:val="00977013"/>
    <w:rsid w:val="00977996"/>
    <w:rsid w:val="00977C7E"/>
    <w:rsid w:val="009800CA"/>
    <w:rsid w:val="00981174"/>
    <w:rsid w:val="00981A89"/>
    <w:rsid w:val="009820FC"/>
    <w:rsid w:val="00982215"/>
    <w:rsid w:val="0098308F"/>
    <w:rsid w:val="00983734"/>
    <w:rsid w:val="00983873"/>
    <w:rsid w:val="0098396D"/>
    <w:rsid w:val="009845BE"/>
    <w:rsid w:val="00985419"/>
    <w:rsid w:val="00985628"/>
    <w:rsid w:val="00985775"/>
    <w:rsid w:val="00985B93"/>
    <w:rsid w:val="009864A9"/>
    <w:rsid w:val="0098657E"/>
    <w:rsid w:val="00987C39"/>
    <w:rsid w:val="0099032E"/>
    <w:rsid w:val="00990A87"/>
    <w:rsid w:val="00991FAE"/>
    <w:rsid w:val="0099233C"/>
    <w:rsid w:val="009924D2"/>
    <w:rsid w:val="0099291C"/>
    <w:rsid w:val="00993007"/>
    <w:rsid w:val="0099308B"/>
    <w:rsid w:val="009932E0"/>
    <w:rsid w:val="00993A31"/>
    <w:rsid w:val="00993F72"/>
    <w:rsid w:val="009949E2"/>
    <w:rsid w:val="00995100"/>
    <w:rsid w:val="009957ED"/>
    <w:rsid w:val="00995C1F"/>
    <w:rsid w:val="009962D9"/>
    <w:rsid w:val="0099635C"/>
    <w:rsid w:val="00996648"/>
    <w:rsid w:val="009968DA"/>
    <w:rsid w:val="00996D60"/>
    <w:rsid w:val="00996FEB"/>
    <w:rsid w:val="0099793B"/>
    <w:rsid w:val="009979DF"/>
    <w:rsid w:val="00997B77"/>
    <w:rsid w:val="009A028D"/>
    <w:rsid w:val="009A0F4D"/>
    <w:rsid w:val="009A2F71"/>
    <w:rsid w:val="009A3D0C"/>
    <w:rsid w:val="009A3ED8"/>
    <w:rsid w:val="009A40D6"/>
    <w:rsid w:val="009A4183"/>
    <w:rsid w:val="009A43B1"/>
    <w:rsid w:val="009A4939"/>
    <w:rsid w:val="009A4B76"/>
    <w:rsid w:val="009A5057"/>
    <w:rsid w:val="009A52A7"/>
    <w:rsid w:val="009A5D9D"/>
    <w:rsid w:val="009A5FAA"/>
    <w:rsid w:val="009A6191"/>
    <w:rsid w:val="009A61E8"/>
    <w:rsid w:val="009A6388"/>
    <w:rsid w:val="009A6A5E"/>
    <w:rsid w:val="009A7BF6"/>
    <w:rsid w:val="009A7C5A"/>
    <w:rsid w:val="009A7CC9"/>
    <w:rsid w:val="009B055D"/>
    <w:rsid w:val="009B0AF0"/>
    <w:rsid w:val="009B0E2F"/>
    <w:rsid w:val="009B18CA"/>
    <w:rsid w:val="009B1F5A"/>
    <w:rsid w:val="009B20AD"/>
    <w:rsid w:val="009B2204"/>
    <w:rsid w:val="009B2232"/>
    <w:rsid w:val="009B3ABA"/>
    <w:rsid w:val="009B3B77"/>
    <w:rsid w:val="009B500C"/>
    <w:rsid w:val="009B50FC"/>
    <w:rsid w:val="009B5769"/>
    <w:rsid w:val="009B5E09"/>
    <w:rsid w:val="009C0206"/>
    <w:rsid w:val="009C06C0"/>
    <w:rsid w:val="009C14B7"/>
    <w:rsid w:val="009C29DF"/>
    <w:rsid w:val="009C2E2D"/>
    <w:rsid w:val="009C329E"/>
    <w:rsid w:val="009C37F9"/>
    <w:rsid w:val="009C4088"/>
    <w:rsid w:val="009C4290"/>
    <w:rsid w:val="009C4C23"/>
    <w:rsid w:val="009C4F2E"/>
    <w:rsid w:val="009C55E7"/>
    <w:rsid w:val="009C5A6A"/>
    <w:rsid w:val="009C5B5E"/>
    <w:rsid w:val="009C5EBF"/>
    <w:rsid w:val="009C5F7C"/>
    <w:rsid w:val="009C68FD"/>
    <w:rsid w:val="009C6D11"/>
    <w:rsid w:val="009C7782"/>
    <w:rsid w:val="009C7F23"/>
    <w:rsid w:val="009D0383"/>
    <w:rsid w:val="009D09B4"/>
    <w:rsid w:val="009D0AB8"/>
    <w:rsid w:val="009D0C0A"/>
    <w:rsid w:val="009D0CE0"/>
    <w:rsid w:val="009D0E59"/>
    <w:rsid w:val="009D1022"/>
    <w:rsid w:val="009D160D"/>
    <w:rsid w:val="009D2097"/>
    <w:rsid w:val="009D215E"/>
    <w:rsid w:val="009D6FAC"/>
    <w:rsid w:val="009D7869"/>
    <w:rsid w:val="009D7FD7"/>
    <w:rsid w:val="009E00BC"/>
    <w:rsid w:val="009E0364"/>
    <w:rsid w:val="009E04B1"/>
    <w:rsid w:val="009E1481"/>
    <w:rsid w:val="009E1EE7"/>
    <w:rsid w:val="009E20BE"/>
    <w:rsid w:val="009E2379"/>
    <w:rsid w:val="009E2627"/>
    <w:rsid w:val="009E266D"/>
    <w:rsid w:val="009E287D"/>
    <w:rsid w:val="009E2D70"/>
    <w:rsid w:val="009E311D"/>
    <w:rsid w:val="009E32C4"/>
    <w:rsid w:val="009E3449"/>
    <w:rsid w:val="009E37D1"/>
    <w:rsid w:val="009E4A58"/>
    <w:rsid w:val="009E4DC6"/>
    <w:rsid w:val="009E5214"/>
    <w:rsid w:val="009E5542"/>
    <w:rsid w:val="009E6537"/>
    <w:rsid w:val="009E6589"/>
    <w:rsid w:val="009F0410"/>
    <w:rsid w:val="009F049A"/>
    <w:rsid w:val="009F0BEE"/>
    <w:rsid w:val="009F1018"/>
    <w:rsid w:val="009F141E"/>
    <w:rsid w:val="009F1A42"/>
    <w:rsid w:val="009F1E79"/>
    <w:rsid w:val="009F2433"/>
    <w:rsid w:val="009F2CB3"/>
    <w:rsid w:val="009F2EBF"/>
    <w:rsid w:val="009F3022"/>
    <w:rsid w:val="009F3648"/>
    <w:rsid w:val="009F3980"/>
    <w:rsid w:val="009F41D5"/>
    <w:rsid w:val="009F5748"/>
    <w:rsid w:val="009F577E"/>
    <w:rsid w:val="009F6384"/>
    <w:rsid w:val="009F63EB"/>
    <w:rsid w:val="009F700B"/>
    <w:rsid w:val="009F7A36"/>
    <w:rsid w:val="009F7C31"/>
    <w:rsid w:val="009F7DA6"/>
    <w:rsid w:val="009F7EF3"/>
    <w:rsid w:val="00A0038D"/>
    <w:rsid w:val="00A00D3E"/>
    <w:rsid w:val="00A00F29"/>
    <w:rsid w:val="00A0105D"/>
    <w:rsid w:val="00A01150"/>
    <w:rsid w:val="00A01870"/>
    <w:rsid w:val="00A01978"/>
    <w:rsid w:val="00A01FC4"/>
    <w:rsid w:val="00A02282"/>
    <w:rsid w:val="00A02DC2"/>
    <w:rsid w:val="00A02FE4"/>
    <w:rsid w:val="00A03B9F"/>
    <w:rsid w:val="00A03BB4"/>
    <w:rsid w:val="00A03C4A"/>
    <w:rsid w:val="00A043A7"/>
    <w:rsid w:val="00A05C88"/>
    <w:rsid w:val="00A06846"/>
    <w:rsid w:val="00A074A9"/>
    <w:rsid w:val="00A079B9"/>
    <w:rsid w:val="00A07BD5"/>
    <w:rsid w:val="00A07DAE"/>
    <w:rsid w:val="00A103A6"/>
    <w:rsid w:val="00A1091A"/>
    <w:rsid w:val="00A11732"/>
    <w:rsid w:val="00A1213A"/>
    <w:rsid w:val="00A12981"/>
    <w:rsid w:val="00A12FD7"/>
    <w:rsid w:val="00A1359A"/>
    <w:rsid w:val="00A14B51"/>
    <w:rsid w:val="00A1528E"/>
    <w:rsid w:val="00A15831"/>
    <w:rsid w:val="00A15C72"/>
    <w:rsid w:val="00A15FDF"/>
    <w:rsid w:val="00A162AE"/>
    <w:rsid w:val="00A163F5"/>
    <w:rsid w:val="00A16411"/>
    <w:rsid w:val="00A166E0"/>
    <w:rsid w:val="00A16B73"/>
    <w:rsid w:val="00A16D4E"/>
    <w:rsid w:val="00A202A0"/>
    <w:rsid w:val="00A202C0"/>
    <w:rsid w:val="00A20FDB"/>
    <w:rsid w:val="00A21418"/>
    <w:rsid w:val="00A2186F"/>
    <w:rsid w:val="00A21899"/>
    <w:rsid w:val="00A21ACB"/>
    <w:rsid w:val="00A221B1"/>
    <w:rsid w:val="00A22585"/>
    <w:rsid w:val="00A23DFF"/>
    <w:rsid w:val="00A23F5E"/>
    <w:rsid w:val="00A24AB0"/>
    <w:rsid w:val="00A24CBB"/>
    <w:rsid w:val="00A24DC7"/>
    <w:rsid w:val="00A2568A"/>
    <w:rsid w:val="00A25A96"/>
    <w:rsid w:val="00A2631B"/>
    <w:rsid w:val="00A26592"/>
    <w:rsid w:val="00A265BB"/>
    <w:rsid w:val="00A26CCA"/>
    <w:rsid w:val="00A2741B"/>
    <w:rsid w:val="00A279E8"/>
    <w:rsid w:val="00A303E6"/>
    <w:rsid w:val="00A30898"/>
    <w:rsid w:val="00A30AED"/>
    <w:rsid w:val="00A30F71"/>
    <w:rsid w:val="00A31B77"/>
    <w:rsid w:val="00A31BEF"/>
    <w:rsid w:val="00A32130"/>
    <w:rsid w:val="00A32815"/>
    <w:rsid w:val="00A33097"/>
    <w:rsid w:val="00A33A1C"/>
    <w:rsid w:val="00A33F6D"/>
    <w:rsid w:val="00A34216"/>
    <w:rsid w:val="00A346F9"/>
    <w:rsid w:val="00A352C8"/>
    <w:rsid w:val="00A35793"/>
    <w:rsid w:val="00A357B7"/>
    <w:rsid w:val="00A36301"/>
    <w:rsid w:val="00A40057"/>
    <w:rsid w:val="00A40801"/>
    <w:rsid w:val="00A40840"/>
    <w:rsid w:val="00A4088E"/>
    <w:rsid w:val="00A40F26"/>
    <w:rsid w:val="00A412A4"/>
    <w:rsid w:val="00A412B5"/>
    <w:rsid w:val="00A41A81"/>
    <w:rsid w:val="00A41E12"/>
    <w:rsid w:val="00A425BA"/>
    <w:rsid w:val="00A431AA"/>
    <w:rsid w:val="00A435B2"/>
    <w:rsid w:val="00A439AD"/>
    <w:rsid w:val="00A43AE7"/>
    <w:rsid w:val="00A43B57"/>
    <w:rsid w:val="00A43E4E"/>
    <w:rsid w:val="00A4438F"/>
    <w:rsid w:val="00A44AA8"/>
    <w:rsid w:val="00A44AF8"/>
    <w:rsid w:val="00A44CC4"/>
    <w:rsid w:val="00A45216"/>
    <w:rsid w:val="00A459AA"/>
    <w:rsid w:val="00A45D21"/>
    <w:rsid w:val="00A45D97"/>
    <w:rsid w:val="00A46F19"/>
    <w:rsid w:val="00A47477"/>
    <w:rsid w:val="00A47539"/>
    <w:rsid w:val="00A477D4"/>
    <w:rsid w:val="00A47D17"/>
    <w:rsid w:val="00A47DF3"/>
    <w:rsid w:val="00A508B7"/>
    <w:rsid w:val="00A50AA6"/>
    <w:rsid w:val="00A50B38"/>
    <w:rsid w:val="00A51771"/>
    <w:rsid w:val="00A51E6B"/>
    <w:rsid w:val="00A51FF0"/>
    <w:rsid w:val="00A523BB"/>
    <w:rsid w:val="00A52D9F"/>
    <w:rsid w:val="00A530BB"/>
    <w:rsid w:val="00A54212"/>
    <w:rsid w:val="00A54298"/>
    <w:rsid w:val="00A5469F"/>
    <w:rsid w:val="00A557B7"/>
    <w:rsid w:val="00A55C69"/>
    <w:rsid w:val="00A55F52"/>
    <w:rsid w:val="00A5630C"/>
    <w:rsid w:val="00A57877"/>
    <w:rsid w:val="00A57916"/>
    <w:rsid w:val="00A606D8"/>
    <w:rsid w:val="00A60919"/>
    <w:rsid w:val="00A60E00"/>
    <w:rsid w:val="00A61564"/>
    <w:rsid w:val="00A6185E"/>
    <w:rsid w:val="00A61B1C"/>
    <w:rsid w:val="00A61B8A"/>
    <w:rsid w:val="00A61BB8"/>
    <w:rsid w:val="00A61E3B"/>
    <w:rsid w:val="00A622F6"/>
    <w:rsid w:val="00A62AEF"/>
    <w:rsid w:val="00A63459"/>
    <w:rsid w:val="00A63783"/>
    <w:rsid w:val="00A63A58"/>
    <w:rsid w:val="00A63A7D"/>
    <w:rsid w:val="00A63F84"/>
    <w:rsid w:val="00A64A80"/>
    <w:rsid w:val="00A651AC"/>
    <w:rsid w:val="00A651AD"/>
    <w:rsid w:val="00A65B0E"/>
    <w:rsid w:val="00A65D0A"/>
    <w:rsid w:val="00A66167"/>
    <w:rsid w:val="00A664B0"/>
    <w:rsid w:val="00A66B83"/>
    <w:rsid w:val="00A66BB3"/>
    <w:rsid w:val="00A66C88"/>
    <w:rsid w:val="00A66D9D"/>
    <w:rsid w:val="00A6737C"/>
    <w:rsid w:val="00A675B3"/>
    <w:rsid w:val="00A6772F"/>
    <w:rsid w:val="00A67E16"/>
    <w:rsid w:val="00A701C8"/>
    <w:rsid w:val="00A7044C"/>
    <w:rsid w:val="00A70692"/>
    <w:rsid w:val="00A70B38"/>
    <w:rsid w:val="00A70BB1"/>
    <w:rsid w:val="00A71182"/>
    <w:rsid w:val="00A71597"/>
    <w:rsid w:val="00A715DE"/>
    <w:rsid w:val="00A71A30"/>
    <w:rsid w:val="00A722D1"/>
    <w:rsid w:val="00A72EF3"/>
    <w:rsid w:val="00A7351D"/>
    <w:rsid w:val="00A73B70"/>
    <w:rsid w:val="00A7425D"/>
    <w:rsid w:val="00A749BD"/>
    <w:rsid w:val="00A74BCB"/>
    <w:rsid w:val="00A74CA9"/>
    <w:rsid w:val="00A75462"/>
    <w:rsid w:val="00A761DD"/>
    <w:rsid w:val="00A76A62"/>
    <w:rsid w:val="00A76A85"/>
    <w:rsid w:val="00A77C67"/>
    <w:rsid w:val="00A805D1"/>
    <w:rsid w:val="00A814BB"/>
    <w:rsid w:val="00A818E3"/>
    <w:rsid w:val="00A8267D"/>
    <w:rsid w:val="00A82831"/>
    <w:rsid w:val="00A829E4"/>
    <w:rsid w:val="00A8339D"/>
    <w:rsid w:val="00A837CE"/>
    <w:rsid w:val="00A84C0C"/>
    <w:rsid w:val="00A84C75"/>
    <w:rsid w:val="00A84F08"/>
    <w:rsid w:val="00A851AB"/>
    <w:rsid w:val="00A857EE"/>
    <w:rsid w:val="00A8585F"/>
    <w:rsid w:val="00A85879"/>
    <w:rsid w:val="00A860A8"/>
    <w:rsid w:val="00A86139"/>
    <w:rsid w:val="00A86348"/>
    <w:rsid w:val="00A86828"/>
    <w:rsid w:val="00A87E38"/>
    <w:rsid w:val="00A904D9"/>
    <w:rsid w:val="00A90864"/>
    <w:rsid w:val="00A90911"/>
    <w:rsid w:val="00A90C37"/>
    <w:rsid w:val="00A92442"/>
    <w:rsid w:val="00A937AB"/>
    <w:rsid w:val="00A93D4D"/>
    <w:rsid w:val="00A94BFC"/>
    <w:rsid w:val="00A956E8"/>
    <w:rsid w:val="00A9590A"/>
    <w:rsid w:val="00A96319"/>
    <w:rsid w:val="00A964C3"/>
    <w:rsid w:val="00A96571"/>
    <w:rsid w:val="00A966C3"/>
    <w:rsid w:val="00A96D18"/>
    <w:rsid w:val="00A97940"/>
    <w:rsid w:val="00A979D2"/>
    <w:rsid w:val="00A97C79"/>
    <w:rsid w:val="00A97DE2"/>
    <w:rsid w:val="00AA0251"/>
    <w:rsid w:val="00AA04A0"/>
    <w:rsid w:val="00AA0D57"/>
    <w:rsid w:val="00AA1E1D"/>
    <w:rsid w:val="00AA209D"/>
    <w:rsid w:val="00AA21CD"/>
    <w:rsid w:val="00AA2263"/>
    <w:rsid w:val="00AA2E4D"/>
    <w:rsid w:val="00AA2FE4"/>
    <w:rsid w:val="00AA388C"/>
    <w:rsid w:val="00AA3CE5"/>
    <w:rsid w:val="00AA4428"/>
    <w:rsid w:val="00AA46C0"/>
    <w:rsid w:val="00AA55CB"/>
    <w:rsid w:val="00AA57D9"/>
    <w:rsid w:val="00AA5C0D"/>
    <w:rsid w:val="00AA5FEF"/>
    <w:rsid w:val="00AA6242"/>
    <w:rsid w:val="00AA68F1"/>
    <w:rsid w:val="00AA6950"/>
    <w:rsid w:val="00AA7473"/>
    <w:rsid w:val="00AA791A"/>
    <w:rsid w:val="00AA7987"/>
    <w:rsid w:val="00AB076B"/>
    <w:rsid w:val="00AB0905"/>
    <w:rsid w:val="00AB0910"/>
    <w:rsid w:val="00AB0F5B"/>
    <w:rsid w:val="00AB10EF"/>
    <w:rsid w:val="00AB16BA"/>
    <w:rsid w:val="00AB1DE8"/>
    <w:rsid w:val="00AB1E1A"/>
    <w:rsid w:val="00AB2445"/>
    <w:rsid w:val="00AB29F5"/>
    <w:rsid w:val="00AB3BEC"/>
    <w:rsid w:val="00AB47D0"/>
    <w:rsid w:val="00AB6C12"/>
    <w:rsid w:val="00AB6C37"/>
    <w:rsid w:val="00AB7812"/>
    <w:rsid w:val="00AB7CB1"/>
    <w:rsid w:val="00AC0682"/>
    <w:rsid w:val="00AC0EDE"/>
    <w:rsid w:val="00AC1DDC"/>
    <w:rsid w:val="00AC289B"/>
    <w:rsid w:val="00AC2B5C"/>
    <w:rsid w:val="00AC338B"/>
    <w:rsid w:val="00AC3A63"/>
    <w:rsid w:val="00AC43C2"/>
    <w:rsid w:val="00AC4661"/>
    <w:rsid w:val="00AC4879"/>
    <w:rsid w:val="00AC4C3D"/>
    <w:rsid w:val="00AC52E4"/>
    <w:rsid w:val="00AC5845"/>
    <w:rsid w:val="00AC5E8F"/>
    <w:rsid w:val="00AC642E"/>
    <w:rsid w:val="00AC704E"/>
    <w:rsid w:val="00AC71DF"/>
    <w:rsid w:val="00AC72DE"/>
    <w:rsid w:val="00AC7F9F"/>
    <w:rsid w:val="00AD079C"/>
    <w:rsid w:val="00AD1362"/>
    <w:rsid w:val="00AD1CC6"/>
    <w:rsid w:val="00AD1CD8"/>
    <w:rsid w:val="00AD2565"/>
    <w:rsid w:val="00AD2EF5"/>
    <w:rsid w:val="00AD3162"/>
    <w:rsid w:val="00AD33AE"/>
    <w:rsid w:val="00AD33F3"/>
    <w:rsid w:val="00AD3D9B"/>
    <w:rsid w:val="00AD3F5B"/>
    <w:rsid w:val="00AD46D1"/>
    <w:rsid w:val="00AD517F"/>
    <w:rsid w:val="00AD5657"/>
    <w:rsid w:val="00AD5A4B"/>
    <w:rsid w:val="00AD5A9B"/>
    <w:rsid w:val="00AD67D6"/>
    <w:rsid w:val="00AD6A1C"/>
    <w:rsid w:val="00AD6E23"/>
    <w:rsid w:val="00AD6F02"/>
    <w:rsid w:val="00AD6F96"/>
    <w:rsid w:val="00AD718C"/>
    <w:rsid w:val="00AD754A"/>
    <w:rsid w:val="00AD7D77"/>
    <w:rsid w:val="00AD7DA4"/>
    <w:rsid w:val="00AE04AC"/>
    <w:rsid w:val="00AE0A1B"/>
    <w:rsid w:val="00AE0B6B"/>
    <w:rsid w:val="00AE0BC3"/>
    <w:rsid w:val="00AE1463"/>
    <w:rsid w:val="00AE174E"/>
    <w:rsid w:val="00AE2421"/>
    <w:rsid w:val="00AE2595"/>
    <w:rsid w:val="00AE2AF4"/>
    <w:rsid w:val="00AE2C3C"/>
    <w:rsid w:val="00AE302F"/>
    <w:rsid w:val="00AE3528"/>
    <w:rsid w:val="00AE36EC"/>
    <w:rsid w:val="00AE3718"/>
    <w:rsid w:val="00AE3A0F"/>
    <w:rsid w:val="00AE3B6B"/>
    <w:rsid w:val="00AE4525"/>
    <w:rsid w:val="00AE4541"/>
    <w:rsid w:val="00AE45BD"/>
    <w:rsid w:val="00AE4735"/>
    <w:rsid w:val="00AE4C6D"/>
    <w:rsid w:val="00AE5094"/>
    <w:rsid w:val="00AE5FF8"/>
    <w:rsid w:val="00AE731C"/>
    <w:rsid w:val="00AE73AA"/>
    <w:rsid w:val="00AE7600"/>
    <w:rsid w:val="00AE78BA"/>
    <w:rsid w:val="00AF08D6"/>
    <w:rsid w:val="00AF0A96"/>
    <w:rsid w:val="00AF0B7E"/>
    <w:rsid w:val="00AF0F9B"/>
    <w:rsid w:val="00AF2FFF"/>
    <w:rsid w:val="00AF33C4"/>
    <w:rsid w:val="00AF3F79"/>
    <w:rsid w:val="00AF46F5"/>
    <w:rsid w:val="00AF4CFF"/>
    <w:rsid w:val="00AF5C8E"/>
    <w:rsid w:val="00AF5E5B"/>
    <w:rsid w:val="00AF67B2"/>
    <w:rsid w:val="00AF774D"/>
    <w:rsid w:val="00B00838"/>
    <w:rsid w:val="00B0170E"/>
    <w:rsid w:val="00B01BD6"/>
    <w:rsid w:val="00B01E6E"/>
    <w:rsid w:val="00B022DF"/>
    <w:rsid w:val="00B02330"/>
    <w:rsid w:val="00B02C12"/>
    <w:rsid w:val="00B03691"/>
    <w:rsid w:val="00B03D3B"/>
    <w:rsid w:val="00B03F86"/>
    <w:rsid w:val="00B0420F"/>
    <w:rsid w:val="00B0454F"/>
    <w:rsid w:val="00B0470E"/>
    <w:rsid w:val="00B0481B"/>
    <w:rsid w:val="00B05174"/>
    <w:rsid w:val="00B05B38"/>
    <w:rsid w:val="00B05F6D"/>
    <w:rsid w:val="00B06446"/>
    <w:rsid w:val="00B06B05"/>
    <w:rsid w:val="00B06CE2"/>
    <w:rsid w:val="00B0737C"/>
    <w:rsid w:val="00B07504"/>
    <w:rsid w:val="00B07C9D"/>
    <w:rsid w:val="00B10A32"/>
    <w:rsid w:val="00B10E91"/>
    <w:rsid w:val="00B1167D"/>
    <w:rsid w:val="00B1184A"/>
    <w:rsid w:val="00B119A1"/>
    <w:rsid w:val="00B11CF8"/>
    <w:rsid w:val="00B125C4"/>
    <w:rsid w:val="00B12FD1"/>
    <w:rsid w:val="00B13025"/>
    <w:rsid w:val="00B1362C"/>
    <w:rsid w:val="00B139D1"/>
    <w:rsid w:val="00B13D61"/>
    <w:rsid w:val="00B144EB"/>
    <w:rsid w:val="00B1465B"/>
    <w:rsid w:val="00B14E34"/>
    <w:rsid w:val="00B14F43"/>
    <w:rsid w:val="00B15421"/>
    <w:rsid w:val="00B15EAF"/>
    <w:rsid w:val="00B166F9"/>
    <w:rsid w:val="00B17023"/>
    <w:rsid w:val="00B17054"/>
    <w:rsid w:val="00B17C92"/>
    <w:rsid w:val="00B20C1D"/>
    <w:rsid w:val="00B20D55"/>
    <w:rsid w:val="00B21398"/>
    <w:rsid w:val="00B213A1"/>
    <w:rsid w:val="00B21C84"/>
    <w:rsid w:val="00B22026"/>
    <w:rsid w:val="00B22048"/>
    <w:rsid w:val="00B22499"/>
    <w:rsid w:val="00B22974"/>
    <w:rsid w:val="00B23F16"/>
    <w:rsid w:val="00B25281"/>
    <w:rsid w:val="00B2533F"/>
    <w:rsid w:val="00B2581A"/>
    <w:rsid w:val="00B2633B"/>
    <w:rsid w:val="00B27062"/>
    <w:rsid w:val="00B27970"/>
    <w:rsid w:val="00B27E74"/>
    <w:rsid w:val="00B30237"/>
    <w:rsid w:val="00B3062E"/>
    <w:rsid w:val="00B3091A"/>
    <w:rsid w:val="00B30A6F"/>
    <w:rsid w:val="00B30C39"/>
    <w:rsid w:val="00B30F8D"/>
    <w:rsid w:val="00B3109B"/>
    <w:rsid w:val="00B31942"/>
    <w:rsid w:val="00B31EDD"/>
    <w:rsid w:val="00B320F5"/>
    <w:rsid w:val="00B3228C"/>
    <w:rsid w:val="00B325AE"/>
    <w:rsid w:val="00B32625"/>
    <w:rsid w:val="00B328B4"/>
    <w:rsid w:val="00B3293A"/>
    <w:rsid w:val="00B33317"/>
    <w:rsid w:val="00B3410B"/>
    <w:rsid w:val="00B34693"/>
    <w:rsid w:val="00B34737"/>
    <w:rsid w:val="00B349CC"/>
    <w:rsid w:val="00B34BEE"/>
    <w:rsid w:val="00B35024"/>
    <w:rsid w:val="00B3552A"/>
    <w:rsid w:val="00B35AB9"/>
    <w:rsid w:val="00B35BCF"/>
    <w:rsid w:val="00B35FE8"/>
    <w:rsid w:val="00B36552"/>
    <w:rsid w:val="00B368A1"/>
    <w:rsid w:val="00B36CD7"/>
    <w:rsid w:val="00B37F73"/>
    <w:rsid w:val="00B42B19"/>
    <w:rsid w:val="00B43056"/>
    <w:rsid w:val="00B4347B"/>
    <w:rsid w:val="00B43667"/>
    <w:rsid w:val="00B43D10"/>
    <w:rsid w:val="00B4494B"/>
    <w:rsid w:val="00B44D51"/>
    <w:rsid w:val="00B44F08"/>
    <w:rsid w:val="00B45B0C"/>
    <w:rsid w:val="00B461F9"/>
    <w:rsid w:val="00B464F1"/>
    <w:rsid w:val="00B46AAB"/>
    <w:rsid w:val="00B471BD"/>
    <w:rsid w:val="00B472D7"/>
    <w:rsid w:val="00B474E3"/>
    <w:rsid w:val="00B47C93"/>
    <w:rsid w:val="00B50443"/>
    <w:rsid w:val="00B50455"/>
    <w:rsid w:val="00B50688"/>
    <w:rsid w:val="00B5090B"/>
    <w:rsid w:val="00B50AB6"/>
    <w:rsid w:val="00B50C52"/>
    <w:rsid w:val="00B50E00"/>
    <w:rsid w:val="00B52A41"/>
    <w:rsid w:val="00B5344C"/>
    <w:rsid w:val="00B5404D"/>
    <w:rsid w:val="00B541EC"/>
    <w:rsid w:val="00B55228"/>
    <w:rsid w:val="00B55B3B"/>
    <w:rsid w:val="00B576FC"/>
    <w:rsid w:val="00B5770E"/>
    <w:rsid w:val="00B57710"/>
    <w:rsid w:val="00B578F7"/>
    <w:rsid w:val="00B57AFE"/>
    <w:rsid w:val="00B57F7F"/>
    <w:rsid w:val="00B6014A"/>
    <w:rsid w:val="00B6020D"/>
    <w:rsid w:val="00B608C0"/>
    <w:rsid w:val="00B61101"/>
    <w:rsid w:val="00B61539"/>
    <w:rsid w:val="00B615CB"/>
    <w:rsid w:val="00B622AD"/>
    <w:rsid w:val="00B6275D"/>
    <w:rsid w:val="00B630A1"/>
    <w:rsid w:val="00B6376A"/>
    <w:rsid w:val="00B645C0"/>
    <w:rsid w:val="00B64E3C"/>
    <w:rsid w:val="00B65A64"/>
    <w:rsid w:val="00B6611E"/>
    <w:rsid w:val="00B666ED"/>
    <w:rsid w:val="00B6689B"/>
    <w:rsid w:val="00B66E38"/>
    <w:rsid w:val="00B675C1"/>
    <w:rsid w:val="00B675EE"/>
    <w:rsid w:val="00B704C6"/>
    <w:rsid w:val="00B7091B"/>
    <w:rsid w:val="00B7096E"/>
    <w:rsid w:val="00B70A57"/>
    <w:rsid w:val="00B71364"/>
    <w:rsid w:val="00B7163E"/>
    <w:rsid w:val="00B71960"/>
    <w:rsid w:val="00B71AE3"/>
    <w:rsid w:val="00B71CD3"/>
    <w:rsid w:val="00B727DA"/>
    <w:rsid w:val="00B72CF3"/>
    <w:rsid w:val="00B72F4D"/>
    <w:rsid w:val="00B72F92"/>
    <w:rsid w:val="00B731F5"/>
    <w:rsid w:val="00B738AA"/>
    <w:rsid w:val="00B739FB"/>
    <w:rsid w:val="00B74381"/>
    <w:rsid w:val="00B74C29"/>
    <w:rsid w:val="00B759DF"/>
    <w:rsid w:val="00B75B33"/>
    <w:rsid w:val="00B75BB0"/>
    <w:rsid w:val="00B76513"/>
    <w:rsid w:val="00B76B47"/>
    <w:rsid w:val="00B7792F"/>
    <w:rsid w:val="00B77AB9"/>
    <w:rsid w:val="00B77F53"/>
    <w:rsid w:val="00B801E5"/>
    <w:rsid w:val="00B8036F"/>
    <w:rsid w:val="00B80B27"/>
    <w:rsid w:val="00B80E68"/>
    <w:rsid w:val="00B8113A"/>
    <w:rsid w:val="00B8166F"/>
    <w:rsid w:val="00B818CB"/>
    <w:rsid w:val="00B81B02"/>
    <w:rsid w:val="00B81DAD"/>
    <w:rsid w:val="00B821C5"/>
    <w:rsid w:val="00B824C9"/>
    <w:rsid w:val="00B827E1"/>
    <w:rsid w:val="00B82B47"/>
    <w:rsid w:val="00B83104"/>
    <w:rsid w:val="00B8335E"/>
    <w:rsid w:val="00B8359A"/>
    <w:rsid w:val="00B8370B"/>
    <w:rsid w:val="00B84CE4"/>
    <w:rsid w:val="00B84DF5"/>
    <w:rsid w:val="00B85636"/>
    <w:rsid w:val="00B86260"/>
    <w:rsid w:val="00B8665F"/>
    <w:rsid w:val="00B86DB1"/>
    <w:rsid w:val="00B876B6"/>
    <w:rsid w:val="00B87A4C"/>
    <w:rsid w:val="00B87D5F"/>
    <w:rsid w:val="00B87E7F"/>
    <w:rsid w:val="00B905A8"/>
    <w:rsid w:val="00B90F21"/>
    <w:rsid w:val="00B91E30"/>
    <w:rsid w:val="00B92003"/>
    <w:rsid w:val="00B922BA"/>
    <w:rsid w:val="00B9245D"/>
    <w:rsid w:val="00B92693"/>
    <w:rsid w:val="00B929E1"/>
    <w:rsid w:val="00B933DF"/>
    <w:rsid w:val="00B943F4"/>
    <w:rsid w:val="00B94892"/>
    <w:rsid w:val="00B94F57"/>
    <w:rsid w:val="00B95612"/>
    <w:rsid w:val="00B95E98"/>
    <w:rsid w:val="00B960D0"/>
    <w:rsid w:val="00B961EC"/>
    <w:rsid w:val="00B96268"/>
    <w:rsid w:val="00B962E1"/>
    <w:rsid w:val="00B966AF"/>
    <w:rsid w:val="00B97868"/>
    <w:rsid w:val="00B979B8"/>
    <w:rsid w:val="00BA0481"/>
    <w:rsid w:val="00BA0B0B"/>
    <w:rsid w:val="00BA1B7D"/>
    <w:rsid w:val="00BA24E7"/>
    <w:rsid w:val="00BA48FE"/>
    <w:rsid w:val="00BA4C41"/>
    <w:rsid w:val="00BA4FAD"/>
    <w:rsid w:val="00BA62FB"/>
    <w:rsid w:val="00BA675F"/>
    <w:rsid w:val="00BA6ABE"/>
    <w:rsid w:val="00BA6F4F"/>
    <w:rsid w:val="00BA6FF8"/>
    <w:rsid w:val="00BB0DFB"/>
    <w:rsid w:val="00BB182D"/>
    <w:rsid w:val="00BB2381"/>
    <w:rsid w:val="00BB2B35"/>
    <w:rsid w:val="00BB34A4"/>
    <w:rsid w:val="00BB3C7A"/>
    <w:rsid w:val="00BB52B2"/>
    <w:rsid w:val="00BB5C9A"/>
    <w:rsid w:val="00BB5F40"/>
    <w:rsid w:val="00BB60D0"/>
    <w:rsid w:val="00BB62AB"/>
    <w:rsid w:val="00BB7476"/>
    <w:rsid w:val="00BB75F8"/>
    <w:rsid w:val="00BB7965"/>
    <w:rsid w:val="00BC0333"/>
    <w:rsid w:val="00BC0CD5"/>
    <w:rsid w:val="00BC2035"/>
    <w:rsid w:val="00BC2269"/>
    <w:rsid w:val="00BC270F"/>
    <w:rsid w:val="00BC2DD6"/>
    <w:rsid w:val="00BC36A9"/>
    <w:rsid w:val="00BC3C13"/>
    <w:rsid w:val="00BC443B"/>
    <w:rsid w:val="00BC48C4"/>
    <w:rsid w:val="00BC49B9"/>
    <w:rsid w:val="00BC4A72"/>
    <w:rsid w:val="00BC4F9A"/>
    <w:rsid w:val="00BC53FB"/>
    <w:rsid w:val="00BC573F"/>
    <w:rsid w:val="00BC61CF"/>
    <w:rsid w:val="00BC645F"/>
    <w:rsid w:val="00BC6589"/>
    <w:rsid w:val="00BC6B03"/>
    <w:rsid w:val="00BC6C5A"/>
    <w:rsid w:val="00BC73D8"/>
    <w:rsid w:val="00BC76B3"/>
    <w:rsid w:val="00BC76F7"/>
    <w:rsid w:val="00BC7ADE"/>
    <w:rsid w:val="00BC7F20"/>
    <w:rsid w:val="00BD01E4"/>
    <w:rsid w:val="00BD170C"/>
    <w:rsid w:val="00BD1A69"/>
    <w:rsid w:val="00BD22F2"/>
    <w:rsid w:val="00BD241A"/>
    <w:rsid w:val="00BD278C"/>
    <w:rsid w:val="00BD28AE"/>
    <w:rsid w:val="00BD3367"/>
    <w:rsid w:val="00BD47BF"/>
    <w:rsid w:val="00BD53C2"/>
    <w:rsid w:val="00BD61D8"/>
    <w:rsid w:val="00BD6AF8"/>
    <w:rsid w:val="00BD6DD8"/>
    <w:rsid w:val="00BD6FE2"/>
    <w:rsid w:val="00BD70BA"/>
    <w:rsid w:val="00BD70D6"/>
    <w:rsid w:val="00BD756D"/>
    <w:rsid w:val="00BE0372"/>
    <w:rsid w:val="00BE0402"/>
    <w:rsid w:val="00BE0BEB"/>
    <w:rsid w:val="00BE133F"/>
    <w:rsid w:val="00BE1473"/>
    <w:rsid w:val="00BE217B"/>
    <w:rsid w:val="00BE2345"/>
    <w:rsid w:val="00BE26BF"/>
    <w:rsid w:val="00BE2839"/>
    <w:rsid w:val="00BE2ADF"/>
    <w:rsid w:val="00BE2D66"/>
    <w:rsid w:val="00BE3114"/>
    <w:rsid w:val="00BE336B"/>
    <w:rsid w:val="00BE3B6A"/>
    <w:rsid w:val="00BE3E6C"/>
    <w:rsid w:val="00BE4A16"/>
    <w:rsid w:val="00BE5771"/>
    <w:rsid w:val="00BE5884"/>
    <w:rsid w:val="00BE5A24"/>
    <w:rsid w:val="00BE60C6"/>
    <w:rsid w:val="00BE60EF"/>
    <w:rsid w:val="00BE6489"/>
    <w:rsid w:val="00BE6CBD"/>
    <w:rsid w:val="00BE6CCD"/>
    <w:rsid w:val="00BE703C"/>
    <w:rsid w:val="00BE7771"/>
    <w:rsid w:val="00BF0805"/>
    <w:rsid w:val="00BF1854"/>
    <w:rsid w:val="00BF1F53"/>
    <w:rsid w:val="00BF2514"/>
    <w:rsid w:val="00BF2695"/>
    <w:rsid w:val="00BF2CAA"/>
    <w:rsid w:val="00BF2DFC"/>
    <w:rsid w:val="00BF3850"/>
    <w:rsid w:val="00BF3C46"/>
    <w:rsid w:val="00BF3F8D"/>
    <w:rsid w:val="00BF4552"/>
    <w:rsid w:val="00BF4907"/>
    <w:rsid w:val="00BF49C5"/>
    <w:rsid w:val="00BF4F5C"/>
    <w:rsid w:val="00BF5425"/>
    <w:rsid w:val="00BF6295"/>
    <w:rsid w:val="00BF655B"/>
    <w:rsid w:val="00BF69B4"/>
    <w:rsid w:val="00BF7F83"/>
    <w:rsid w:val="00C0055E"/>
    <w:rsid w:val="00C008D9"/>
    <w:rsid w:val="00C00969"/>
    <w:rsid w:val="00C00A64"/>
    <w:rsid w:val="00C012CB"/>
    <w:rsid w:val="00C01FB8"/>
    <w:rsid w:val="00C0379C"/>
    <w:rsid w:val="00C06412"/>
    <w:rsid w:val="00C0736A"/>
    <w:rsid w:val="00C075D8"/>
    <w:rsid w:val="00C0795E"/>
    <w:rsid w:val="00C07D77"/>
    <w:rsid w:val="00C10399"/>
    <w:rsid w:val="00C10A69"/>
    <w:rsid w:val="00C10ABE"/>
    <w:rsid w:val="00C10ECF"/>
    <w:rsid w:val="00C115D5"/>
    <w:rsid w:val="00C120E0"/>
    <w:rsid w:val="00C12ACD"/>
    <w:rsid w:val="00C12DF6"/>
    <w:rsid w:val="00C13512"/>
    <w:rsid w:val="00C136A6"/>
    <w:rsid w:val="00C13CC2"/>
    <w:rsid w:val="00C14349"/>
    <w:rsid w:val="00C14607"/>
    <w:rsid w:val="00C14670"/>
    <w:rsid w:val="00C14DC0"/>
    <w:rsid w:val="00C14EBA"/>
    <w:rsid w:val="00C15072"/>
    <w:rsid w:val="00C157C8"/>
    <w:rsid w:val="00C162BD"/>
    <w:rsid w:val="00C1640F"/>
    <w:rsid w:val="00C16AD4"/>
    <w:rsid w:val="00C16ED8"/>
    <w:rsid w:val="00C17C24"/>
    <w:rsid w:val="00C17C30"/>
    <w:rsid w:val="00C17C96"/>
    <w:rsid w:val="00C203D0"/>
    <w:rsid w:val="00C20928"/>
    <w:rsid w:val="00C20BE2"/>
    <w:rsid w:val="00C21045"/>
    <w:rsid w:val="00C2155C"/>
    <w:rsid w:val="00C21B86"/>
    <w:rsid w:val="00C22076"/>
    <w:rsid w:val="00C22C42"/>
    <w:rsid w:val="00C2356B"/>
    <w:rsid w:val="00C238EC"/>
    <w:rsid w:val="00C241B8"/>
    <w:rsid w:val="00C24533"/>
    <w:rsid w:val="00C24AC6"/>
    <w:rsid w:val="00C2535A"/>
    <w:rsid w:val="00C258CD"/>
    <w:rsid w:val="00C25AB6"/>
    <w:rsid w:val="00C25DA6"/>
    <w:rsid w:val="00C26A9B"/>
    <w:rsid w:val="00C26C35"/>
    <w:rsid w:val="00C26E6A"/>
    <w:rsid w:val="00C275F3"/>
    <w:rsid w:val="00C27F96"/>
    <w:rsid w:val="00C30EC3"/>
    <w:rsid w:val="00C30FD0"/>
    <w:rsid w:val="00C31118"/>
    <w:rsid w:val="00C31398"/>
    <w:rsid w:val="00C31CBB"/>
    <w:rsid w:val="00C31FB0"/>
    <w:rsid w:val="00C32487"/>
    <w:rsid w:val="00C32F75"/>
    <w:rsid w:val="00C34084"/>
    <w:rsid w:val="00C34904"/>
    <w:rsid w:val="00C34B75"/>
    <w:rsid w:val="00C35AF4"/>
    <w:rsid w:val="00C36549"/>
    <w:rsid w:val="00C36D53"/>
    <w:rsid w:val="00C372E1"/>
    <w:rsid w:val="00C373A0"/>
    <w:rsid w:val="00C375AC"/>
    <w:rsid w:val="00C37AC4"/>
    <w:rsid w:val="00C40F62"/>
    <w:rsid w:val="00C41053"/>
    <w:rsid w:val="00C41060"/>
    <w:rsid w:val="00C41522"/>
    <w:rsid w:val="00C41CE7"/>
    <w:rsid w:val="00C41DFE"/>
    <w:rsid w:val="00C4214A"/>
    <w:rsid w:val="00C42402"/>
    <w:rsid w:val="00C42539"/>
    <w:rsid w:val="00C4267F"/>
    <w:rsid w:val="00C4307D"/>
    <w:rsid w:val="00C4469D"/>
    <w:rsid w:val="00C452A7"/>
    <w:rsid w:val="00C4537B"/>
    <w:rsid w:val="00C460C2"/>
    <w:rsid w:val="00C46554"/>
    <w:rsid w:val="00C46920"/>
    <w:rsid w:val="00C46FB9"/>
    <w:rsid w:val="00C477E9"/>
    <w:rsid w:val="00C478BC"/>
    <w:rsid w:val="00C479C0"/>
    <w:rsid w:val="00C503CA"/>
    <w:rsid w:val="00C50B8B"/>
    <w:rsid w:val="00C50B91"/>
    <w:rsid w:val="00C511C6"/>
    <w:rsid w:val="00C5172C"/>
    <w:rsid w:val="00C520BC"/>
    <w:rsid w:val="00C52B7F"/>
    <w:rsid w:val="00C533F3"/>
    <w:rsid w:val="00C534AB"/>
    <w:rsid w:val="00C53C1F"/>
    <w:rsid w:val="00C54062"/>
    <w:rsid w:val="00C54320"/>
    <w:rsid w:val="00C5451B"/>
    <w:rsid w:val="00C54839"/>
    <w:rsid w:val="00C54C46"/>
    <w:rsid w:val="00C557CE"/>
    <w:rsid w:val="00C56620"/>
    <w:rsid w:val="00C56C74"/>
    <w:rsid w:val="00C57395"/>
    <w:rsid w:val="00C57BAE"/>
    <w:rsid w:val="00C6024D"/>
    <w:rsid w:val="00C60D47"/>
    <w:rsid w:val="00C60E5C"/>
    <w:rsid w:val="00C61196"/>
    <w:rsid w:val="00C612E6"/>
    <w:rsid w:val="00C617EA"/>
    <w:rsid w:val="00C61A5C"/>
    <w:rsid w:val="00C61B50"/>
    <w:rsid w:val="00C62081"/>
    <w:rsid w:val="00C6245C"/>
    <w:rsid w:val="00C62E31"/>
    <w:rsid w:val="00C63C9D"/>
    <w:rsid w:val="00C646ED"/>
    <w:rsid w:val="00C64964"/>
    <w:rsid w:val="00C65DEF"/>
    <w:rsid w:val="00C66851"/>
    <w:rsid w:val="00C678DD"/>
    <w:rsid w:val="00C67989"/>
    <w:rsid w:val="00C67DC1"/>
    <w:rsid w:val="00C67ECD"/>
    <w:rsid w:val="00C70211"/>
    <w:rsid w:val="00C719F4"/>
    <w:rsid w:val="00C722E7"/>
    <w:rsid w:val="00C7237D"/>
    <w:rsid w:val="00C72EDA"/>
    <w:rsid w:val="00C7407B"/>
    <w:rsid w:val="00C748B4"/>
    <w:rsid w:val="00C749C1"/>
    <w:rsid w:val="00C74A13"/>
    <w:rsid w:val="00C74AC1"/>
    <w:rsid w:val="00C74CEC"/>
    <w:rsid w:val="00C75028"/>
    <w:rsid w:val="00C75836"/>
    <w:rsid w:val="00C75D32"/>
    <w:rsid w:val="00C76272"/>
    <w:rsid w:val="00C76488"/>
    <w:rsid w:val="00C764D7"/>
    <w:rsid w:val="00C77052"/>
    <w:rsid w:val="00C77144"/>
    <w:rsid w:val="00C7759A"/>
    <w:rsid w:val="00C77C85"/>
    <w:rsid w:val="00C806D4"/>
    <w:rsid w:val="00C80800"/>
    <w:rsid w:val="00C80930"/>
    <w:rsid w:val="00C82081"/>
    <w:rsid w:val="00C8252A"/>
    <w:rsid w:val="00C833FF"/>
    <w:rsid w:val="00C83711"/>
    <w:rsid w:val="00C8449D"/>
    <w:rsid w:val="00C84850"/>
    <w:rsid w:val="00C848C0"/>
    <w:rsid w:val="00C85594"/>
    <w:rsid w:val="00C8611E"/>
    <w:rsid w:val="00C86422"/>
    <w:rsid w:val="00C86955"/>
    <w:rsid w:val="00C87615"/>
    <w:rsid w:val="00C87757"/>
    <w:rsid w:val="00C87AC0"/>
    <w:rsid w:val="00C87FD5"/>
    <w:rsid w:val="00C9143A"/>
    <w:rsid w:val="00C91C14"/>
    <w:rsid w:val="00C91CCC"/>
    <w:rsid w:val="00C91FA8"/>
    <w:rsid w:val="00C92075"/>
    <w:rsid w:val="00C92193"/>
    <w:rsid w:val="00C927AC"/>
    <w:rsid w:val="00C92811"/>
    <w:rsid w:val="00C92C88"/>
    <w:rsid w:val="00C93E34"/>
    <w:rsid w:val="00C94FA2"/>
    <w:rsid w:val="00C95087"/>
    <w:rsid w:val="00C9521A"/>
    <w:rsid w:val="00C95419"/>
    <w:rsid w:val="00C95D3B"/>
    <w:rsid w:val="00C95F90"/>
    <w:rsid w:val="00C9625E"/>
    <w:rsid w:val="00C965F5"/>
    <w:rsid w:val="00C96BA5"/>
    <w:rsid w:val="00C96E9D"/>
    <w:rsid w:val="00C97127"/>
    <w:rsid w:val="00C975A1"/>
    <w:rsid w:val="00C978DF"/>
    <w:rsid w:val="00C97A4A"/>
    <w:rsid w:val="00C97CDE"/>
    <w:rsid w:val="00C97CF1"/>
    <w:rsid w:val="00CA0582"/>
    <w:rsid w:val="00CA1329"/>
    <w:rsid w:val="00CA1E30"/>
    <w:rsid w:val="00CA1E8C"/>
    <w:rsid w:val="00CA1EFD"/>
    <w:rsid w:val="00CA21A5"/>
    <w:rsid w:val="00CA2292"/>
    <w:rsid w:val="00CA2EDE"/>
    <w:rsid w:val="00CA31CD"/>
    <w:rsid w:val="00CA37AB"/>
    <w:rsid w:val="00CA3CAD"/>
    <w:rsid w:val="00CA4E8A"/>
    <w:rsid w:val="00CA57AB"/>
    <w:rsid w:val="00CA69C6"/>
    <w:rsid w:val="00CA6C81"/>
    <w:rsid w:val="00CA6C91"/>
    <w:rsid w:val="00CB01CE"/>
    <w:rsid w:val="00CB086C"/>
    <w:rsid w:val="00CB0C3B"/>
    <w:rsid w:val="00CB179D"/>
    <w:rsid w:val="00CB1C06"/>
    <w:rsid w:val="00CB1D65"/>
    <w:rsid w:val="00CB1DAD"/>
    <w:rsid w:val="00CB3521"/>
    <w:rsid w:val="00CB36EE"/>
    <w:rsid w:val="00CB3942"/>
    <w:rsid w:val="00CB4061"/>
    <w:rsid w:val="00CB42CA"/>
    <w:rsid w:val="00CB44C4"/>
    <w:rsid w:val="00CB4752"/>
    <w:rsid w:val="00CB4853"/>
    <w:rsid w:val="00CB4AF0"/>
    <w:rsid w:val="00CB4B4D"/>
    <w:rsid w:val="00CB4EC7"/>
    <w:rsid w:val="00CB5958"/>
    <w:rsid w:val="00CB5C94"/>
    <w:rsid w:val="00CB631F"/>
    <w:rsid w:val="00CB6EF9"/>
    <w:rsid w:val="00CB71C7"/>
    <w:rsid w:val="00CB7803"/>
    <w:rsid w:val="00CB7A5E"/>
    <w:rsid w:val="00CB7AC0"/>
    <w:rsid w:val="00CB7D47"/>
    <w:rsid w:val="00CC05B3"/>
    <w:rsid w:val="00CC10F3"/>
    <w:rsid w:val="00CC116E"/>
    <w:rsid w:val="00CC1258"/>
    <w:rsid w:val="00CC1360"/>
    <w:rsid w:val="00CC1EE1"/>
    <w:rsid w:val="00CC2D5F"/>
    <w:rsid w:val="00CC34A5"/>
    <w:rsid w:val="00CC3554"/>
    <w:rsid w:val="00CC3DC5"/>
    <w:rsid w:val="00CC42EF"/>
    <w:rsid w:val="00CC4C9D"/>
    <w:rsid w:val="00CC500D"/>
    <w:rsid w:val="00CC5962"/>
    <w:rsid w:val="00CC59DD"/>
    <w:rsid w:val="00CC5E21"/>
    <w:rsid w:val="00CC6A26"/>
    <w:rsid w:val="00CC6C3D"/>
    <w:rsid w:val="00CC7140"/>
    <w:rsid w:val="00CC71E5"/>
    <w:rsid w:val="00CD058F"/>
    <w:rsid w:val="00CD10FA"/>
    <w:rsid w:val="00CD1877"/>
    <w:rsid w:val="00CD1C6A"/>
    <w:rsid w:val="00CD2036"/>
    <w:rsid w:val="00CD20F4"/>
    <w:rsid w:val="00CD21EC"/>
    <w:rsid w:val="00CD249E"/>
    <w:rsid w:val="00CD312C"/>
    <w:rsid w:val="00CD31BF"/>
    <w:rsid w:val="00CD3940"/>
    <w:rsid w:val="00CD39B2"/>
    <w:rsid w:val="00CD3C40"/>
    <w:rsid w:val="00CD4644"/>
    <w:rsid w:val="00CD474D"/>
    <w:rsid w:val="00CD4F40"/>
    <w:rsid w:val="00CD50B5"/>
    <w:rsid w:val="00CD5A70"/>
    <w:rsid w:val="00CD5D8A"/>
    <w:rsid w:val="00CD6288"/>
    <w:rsid w:val="00CD7059"/>
    <w:rsid w:val="00CD70A0"/>
    <w:rsid w:val="00CD7129"/>
    <w:rsid w:val="00CE01FC"/>
    <w:rsid w:val="00CE03CC"/>
    <w:rsid w:val="00CE0F37"/>
    <w:rsid w:val="00CE11CA"/>
    <w:rsid w:val="00CE1629"/>
    <w:rsid w:val="00CE1977"/>
    <w:rsid w:val="00CE1F09"/>
    <w:rsid w:val="00CE30A8"/>
    <w:rsid w:val="00CE3244"/>
    <w:rsid w:val="00CE425A"/>
    <w:rsid w:val="00CE43AC"/>
    <w:rsid w:val="00CE4BB2"/>
    <w:rsid w:val="00CE4E3C"/>
    <w:rsid w:val="00CE503F"/>
    <w:rsid w:val="00CE55DD"/>
    <w:rsid w:val="00CE632E"/>
    <w:rsid w:val="00CE69AD"/>
    <w:rsid w:val="00CF04B2"/>
    <w:rsid w:val="00CF139B"/>
    <w:rsid w:val="00CF1575"/>
    <w:rsid w:val="00CF1937"/>
    <w:rsid w:val="00CF25AA"/>
    <w:rsid w:val="00CF29C7"/>
    <w:rsid w:val="00CF3086"/>
    <w:rsid w:val="00CF37B5"/>
    <w:rsid w:val="00CF3FC0"/>
    <w:rsid w:val="00CF4548"/>
    <w:rsid w:val="00CF4693"/>
    <w:rsid w:val="00CF519D"/>
    <w:rsid w:val="00CF553A"/>
    <w:rsid w:val="00CF578F"/>
    <w:rsid w:val="00CF5AA3"/>
    <w:rsid w:val="00CF6D56"/>
    <w:rsid w:val="00CF751E"/>
    <w:rsid w:val="00CF791E"/>
    <w:rsid w:val="00CF7A68"/>
    <w:rsid w:val="00D000AD"/>
    <w:rsid w:val="00D0057C"/>
    <w:rsid w:val="00D00BA7"/>
    <w:rsid w:val="00D01543"/>
    <w:rsid w:val="00D01669"/>
    <w:rsid w:val="00D01A37"/>
    <w:rsid w:val="00D02C9B"/>
    <w:rsid w:val="00D04736"/>
    <w:rsid w:val="00D056B8"/>
    <w:rsid w:val="00D05AE0"/>
    <w:rsid w:val="00D07A54"/>
    <w:rsid w:val="00D07E85"/>
    <w:rsid w:val="00D10808"/>
    <w:rsid w:val="00D108AF"/>
    <w:rsid w:val="00D11281"/>
    <w:rsid w:val="00D112BD"/>
    <w:rsid w:val="00D113E4"/>
    <w:rsid w:val="00D11DBD"/>
    <w:rsid w:val="00D1289B"/>
    <w:rsid w:val="00D12BE3"/>
    <w:rsid w:val="00D13C36"/>
    <w:rsid w:val="00D13F38"/>
    <w:rsid w:val="00D1475A"/>
    <w:rsid w:val="00D14AB3"/>
    <w:rsid w:val="00D14B93"/>
    <w:rsid w:val="00D14CB8"/>
    <w:rsid w:val="00D15535"/>
    <w:rsid w:val="00D157F6"/>
    <w:rsid w:val="00D15F6B"/>
    <w:rsid w:val="00D16200"/>
    <w:rsid w:val="00D165B4"/>
    <w:rsid w:val="00D16DE0"/>
    <w:rsid w:val="00D16F7B"/>
    <w:rsid w:val="00D1725A"/>
    <w:rsid w:val="00D175E6"/>
    <w:rsid w:val="00D17DC2"/>
    <w:rsid w:val="00D2065C"/>
    <w:rsid w:val="00D20BC8"/>
    <w:rsid w:val="00D20CC9"/>
    <w:rsid w:val="00D21177"/>
    <w:rsid w:val="00D215EC"/>
    <w:rsid w:val="00D21EE5"/>
    <w:rsid w:val="00D22286"/>
    <w:rsid w:val="00D23035"/>
    <w:rsid w:val="00D23194"/>
    <w:rsid w:val="00D23D3B"/>
    <w:rsid w:val="00D242A3"/>
    <w:rsid w:val="00D24861"/>
    <w:rsid w:val="00D251B0"/>
    <w:rsid w:val="00D25315"/>
    <w:rsid w:val="00D25386"/>
    <w:rsid w:val="00D260DA"/>
    <w:rsid w:val="00D26461"/>
    <w:rsid w:val="00D26B79"/>
    <w:rsid w:val="00D26CB2"/>
    <w:rsid w:val="00D26CE7"/>
    <w:rsid w:val="00D27BA1"/>
    <w:rsid w:val="00D303B3"/>
    <w:rsid w:val="00D30553"/>
    <w:rsid w:val="00D3098E"/>
    <w:rsid w:val="00D30C27"/>
    <w:rsid w:val="00D30E6A"/>
    <w:rsid w:val="00D30EE8"/>
    <w:rsid w:val="00D31288"/>
    <w:rsid w:val="00D31B6A"/>
    <w:rsid w:val="00D32C15"/>
    <w:rsid w:val="00D3420C"/>
    <w:rsid w:val="00D34394"/>
    <w:rsid w:val="00D34B52"/>
    <w:rsid w:val="00D3556D"/>
    <w:rsid w:val="00D35697"/>
    <w:rsid w:val="00D35BD1"/>
    <w:rsid w:val="00D35F0D"/>
    <w:rsid w:val="00D36166"/>
    <w:rsid w:val="00D366C7"/>
    <w:rsid w:val="00D3685D"/>
    <w:rsid w:val="00D36B27"/>
    <w:rsid w:val="00D36E99"/>
    <w:rsid w:val="00D37014"/>
    <w:rsid w:val="00D37627"/>
    <w:rsid w:val="00D4032A"/>
    <w:rsid w:val="00D40CA1"/>
    <w:rsid w:val="00D40E7E"/>
    <w:rsid w:val="00D41116"/>
    <w:rsid w:val="00D41171"/>
    <w:rsid w:val="00D4126E"/>
    <w:rsid w:val="00D41574"/>
    <w:rsid w:val="00D41C20"/>
    <w:rsid w:val="00D41E60"/>
    <w:rsid w:val="00D4292A"/>
    <w:rsid w:val="00D43766"/>
    <w:rsid w:val="00D43D62"/>
    <w:rsid w:val="00D43F79"/>
    <w:rsid w:val="00D4444B"/>
    <w:rsid w:val="00D4484B"/>
    <w:rsid w:val="00D4499E"/>
    <w:rsid w:val="00D45584"/>
    <w:rsid w:val="00D45D73"/>
    <w:rsid w:val="00D466E0"/>
    <w:rsid w:val="00D46FE4"/>
    <w:rsid w:val="00D4718D"/>
    <w:rsid w:val="00D4756A"/>
    <w:rsid w:val="00D47779"/>
    <w:rsid w:val="00D47F02"/>
    <w:rsid w:val="00D50095"/>
    <w:rsid w:val="00D5025B"/>
    <w:rsid w:val="00D505AD"/>
    <w:rsid w:val="00D506F6"/>
    <w:rsid w:val="00D50814"/>
    <w:rsid w:val="00D50EDE"/>
    <w:rsid w:val="00D5128D"/>
    <w:rsid w:val="00D51587"/>
    <w:rsid w:val="00D51741"/>
    <w:rsid w:val="00D51F50"/>
    <w:rsid w:val="00D5220E"/>
    <w:rsid w:val="00D52736"/>
    <w:rsid w:val="00D53410"/>
    <w:rsid w:val="00D53F4A"/>
    <w:rsid w:val="00D53F8D"/>
    <w:rsid w:val="00D54481"/>
    <w:rsid w:val="00D54B9F"/>
    <w:rsid w:val="00D55542"/>
    <w:rsid w:val="00D55937"/>
    <w:rsid w:val="00D56018"/>
    <w:rsid w:val="00D560BC"/>
    <w:rsid w:val="00D565B8"/>
    <w:rsid w:val="00D5664A"/>
    <w:rsid w:val="00D568DB"/>
    <w:rsid w:val="00D57266"/>
    <w:rsid w:val="00D5766A"/>
    <w:rsid w:val="00D57E76"/>
    <w:rsid w:val="00D57F3D"/>
    <w:rsid w:val="00D6025C"/>
    <w:rsid w:val="00D60A1E"/>
    <w:rsid w:val="00D60B0E"/>
    <w:rsid w:val="00D61452"/>
    <w:rsid w:val="00D61662"/>
    <w:rsid w:val="00D61EE2"/>
    <w:rsid w:val="00D62168"/>
    <w:rsid w:val="00D6387C"/>
    <w:rsid w:val="00D63DFD"/>
    <w:rsid w:val="00D64C9F"/>
    <w:rsid w:val="00D64D97"/>
    <w:rsid w:val="00D64DFC"/>
    <w:rsid w:val="00D64EDB"/>
    <w:rsid w:val="00D64F69"/>
    <w:rsid w:val="00D652BC"/>
    <w:rsid w:val="00D65F40"/>
    <w:rsid w:val="00D6754C"/>
    <w:rsid w:val="00D67971"/>
    <w:rsid w:val="00D67AD1"/>
    <w:rsid w:val="00D70364"/>
    <w:rsid w:val="00D7140C"/>
    <w:rsid w:val="00D7182E"/>
    <w:rsid w:val="00D71D23"/>
    <w:rsid w:val="00D71F15"/>
    <w:rsid w:val="00D728CD"/>
    <w:rsid w:val="00D72B01"/>
    <w:rsid w:val="00D737E3"/>
    <w:rsid w:val="00D73FF4"/>
    <w:rsid w:val="00D74133"/>
    <w:rsid w:val="00D74A28"/>
    <w:rsid w:val="00D74CDA"/>
    <w:rsid w:val="00D74D08"/>
    <w:rsid w:val="00D759E9"/>
    <w:rsid w:val="00D75A7C"/>
    <w:rsid w:val="00D76336"/>
    <w:rsid w:val="00D765C9"/>
    <w:rsid w:val="00D765D6"/>
    <w:rsid w:val="00D76D08"/>
    <w:rsid w:val="00D77DB1"/>
    <w:rsid w:val="00D802B1"/>
    <w:rsid w:val="00D808B1"/>
    <w:rsid w:val="00D8320B"/>
    <w:rsid w:val="00D833EC"/>
    <w:rsid w:val="00D837B1"/>
    <w:rsid w:val="00D8405B"/>
    <w:rsid w:val="00D848C7"/>
    <w:rsid w:val="00D84D21"/>
    <w:rsid w:val="00D84D75"/>
    <w:rsid w:val="00D85A2B"/>
    <w:rsid w:val="00D85A81"/>
    <w:rsid w:val="00D85E34"/>
    <w:rsid w:val="00D8671E"/>
    <w:rsid w:val="00D872AB"/>
    <w:rsid w:val="00D87459"/>
    <w:rsid w:val="00D87832"/>
    <w:rsid w:val="00D87974"/>
    <w:rsid w:val="00D87B1F"/>
    <w:rsid w:val="00D87E22"/>
    <w:rsid w:val="00D90960"/>
    <w:rsid w:val="00D91257"/>
    <w:rsid w:val="00D9135D"/>
    <w:rsid w:val="00D91F10"/>
    <w:rsid w:val="00D92342"/>
    <w:rsid w:val="00D92753"/>
    <w:rsid w:val="00D92FC3"/>
    <w:rsid w:val="00D930FA"/>
    <w:rsid w:val="00D93301"/>
    <w:rsid w:val="00D93381"/>
    <w:rsid w:val="00D93571"/>
    <w:rsid w:val="00D93B56"/>
    <w:rsid w:val="00D93B8D"/>
    <w:rsid w:val="00D94023"/>
    <w:rsid w:val="00D9460E"/>
    <w:rsid w:val="00D951E9"/>
    <w:rsid w:val="00D9612E"/>
    <w:rsid w:val="00D96421"/>
    <w:rsid w:val="00D964C2"/>
    <w:rsid w:val="00D96894"/>
    <w:rsid w:val="00D96D46"/>
    <w:rsid w:val="00D97267"/>
    <w:rsid w:val="00D973D7"/>
    <w:rsid w:val="00D97C7D"/>
    <w:rsid w:val="00DA097A"/>
    <w:rsid w:val="00DA179D"/>
    <w:rsid w:val="00DA1A87"/>
    <w:rsid w:val="00DA1D65"/>
    <w:rsid w:val="00DA1EF0"/>
    <w:rsid w:val="00DA2FCF"/>
    <w:rsid w:val="00DA34A0"/>
    <w:rsid w:val="00DA464A"/>
    <w:rsid w:val="00DA55CF"/>
    <w:rsid w:val="00DA585F"/>
    <w:rsid w:val="00DA6838"/>
    <w:rsid w:val="00DA699D"/>
    <w:rsid w:val="00DA6D34"/>
    <w:rsid w:val="00DA7757"/>
    <w:rsid w:val="00DA7A52"/>
    <w:rsid w:val="00DB076E"/>
    <w:rsid w:val="00DB1029"/>
    <w:rsid w:val="00DB167B"/>
    <w:rsid w:val="00DB1A3C"/>
    <w:rsid w:val="00DB206D"/>
    <w:rsid w:val="00DB2646"/>
    <w:rsid w:val="00DB2780"/>
    <w:rsid w:val="00DB2C5F"/>
    <w:rsid w:val="00DB3078"/>
    <w:rsid w:val="00DB3129"/>
    <w:rsid w:val="00DB35FC"/>
    <w:rsid w:val="00DB39E0"/>
    <w:rsid w:val="00DB3F97"/>
    <w:rsid w:val="00DB414D"/>
    <w:rsid w:val="00DB46B0"/>
    <w:rsid w:val="00DB492F"/>
    <w:rsid w:val="00DB49DA"/>
    <w:rsid w:val="00DB4B0A"/>
    <w:rsid w:val="00DB52A6"/>
    <w:rsid w:val="00DB53F9"/>
    <w:rsid w:val="00DB595C"/>
    <w:rsid w:val="00DB5C09"/>
    <w:rsid w:val="00DB5CF3"/>
    <w:rsid w:val="00DB67AE"/>
    <w:rsid w:val="00DB7360"/>
    <w:rsid w:val="00DB744D"/>
    <w:rsid w:val="00DB7A20"/>
    <w:rsid w:val="00DB7F3F"/>
    <w:rsid w:val="00DC01A6"/>
    <w:rsid w:val="00DC0729"/>
    <w:rsid w:val="00DC099C"/>
    <w:rsid w:val="00DC1AB8"/>
    <w:rsid w:val="00DC2168"/>
    <w:rsid w:val="00DC2370"/>
    <w:rsid w:val="00DC2679"/>
    <w:rsid w:val="00DC2883"/>
    <w:rsid w:val="00DC2CB7"/>
    <w:rsid w:val="00DC2CE7"/>
    <w:rsid w:val="00DC2E4F"/>
    <w:rsid w:val="00DC2E8E"/>
    <w:rsid w:val="00DC345A"/>
    <w:rsid w:val="00DC382A"/>
    <w:rsid w:val="00DC38EF"/>
    <w:rsid w:val="00DC3D70"/>
    <w:rsid w:val="00DC42C2"/>
    <w:rsid w:val="00DC4796"/>
    <w:rsid w:val="00DC4D2B"/>
    <w:rsid w:val="00DC5C55"/>
    <w:rsid w:val="00DC62B4"/>
    <w:rsid w:val="00DC62E9"/>
    <w:rsid w:val="00DC64EF"/>
    <w:rsid w:val="00DC67F6"/>
    <w:rsid w:val="00DC6C9F"/>
    <w:rsid w:val="00DC784A"/>
    <w:rsid w:val="00DC7D6B"/>
    <w:rsid w:val="00DD019D"/>
    <w:rsid w:val="00DD1C4F"/>
    <w:rsid w:val="00DD202E"/>
    <w:rsid w:val="00DD2F03"/>
    <w:rsid w:val="00DD35B7"/>
    <w:rsid w:val="00DD35FE"/>
    <w:rsid w:val="00DD410D"/>
    <w:rsid w:val="00DD46A0"/>
    <w:rsid w:val="00DD4723"/>
    <w:rsid w:val="00DD4732"/>
    <w:rsid w:val="00DD4C1E"/>
    <w:rsid w:val="00DD58FC"/>
    <w:rsid w:val="00DD6BDC"/>
    <w:rsid w:val="00DD6C0A"/>
    <w:rsid w:val="00DD6EA6"/>
    <w:rsid w:val="00DD7B19"/>
    <w:rsid w:val="00DE078A"/>
    <w:rsid w:val="00DE08F5"/>
    <w:rsid w:val="00DE0B32"/>
    <w:rsid w:val="00DE0D58"/>
    <w:rsid w:val="00DE1087"/>
    <w:rsid w:val="00DE1313"/>
    <w:rsid w:val="00DE1716"/>
    <w:rsid w:val="00DE1BB1"/>
    <w:rsid w:val="00DE1CB3"/>
    <w:rsid w:val="00DE1EB4"/>
    <w:rsid w:val="00DE2395"/>
    <w:rsid w:val="00DE2DE5"/>
    <w:rsid w:val="00DE36F8"/>
    <w:rsid w:val="00DE422C"/>
    <w:rsid w:val="00DE423E"/>
    <w:rsid w:val="00DE4B70"/>
    <w:rsid w:val="00DE4CF2"/>
    <w:rsid w:val="00DE4DAF"/>
    <w:rsid w:val="00DE62CC"/>
    <w:rsid w:val="00DE6385"/>
    <w:rsid w:val="00DE6A8E"/>
    <w:rsid w:val="00DE769F"/>
    <w:rsid w:val="00DE7C27"/>
    <w:rsid w:val="00DF064D"/>
    <w:rsid w:val="00DF070E"/>
    <w:rsid w:val="00DF098A"/>
    <w:rsid w:val="00DF0D28"/>
    <w:rsid w:val="00DF0FCC"/>
    <w:rsid w:val="00DF11B7"/>
    <w:rsid w:val="00DF1669"/>
    <w:rsid w:val="00DF1771"/>
    <w:rsid w:val="00DF1F8D"/>
    <w:rsid w:val="00DF2A21"/>
    <w:rsid w:val="00DF2C25"/>
    <w:rsid w:val="00DF2D8E"/>
    <w:rsid w:val="00DF331E"/>
    <w:rsid w:val="00DF3BE6"/>
    <w:rsid w:val="00DF3BFC"/>
    <w:rsid w:val="00DF4022"/>
    <w:rsid w:val="00DF44C4"/>
    <w:rsid w:val="00DF46AD"/>
    <w:rsid w:val="00DF4D4D"/>
    <w:rsid w:val="00DF517F"/>
    <w:rsid w:val="00DF5F89"/>
    <w:rsid w:val="00DF6359"/>
    <w:rsid w:val="00DF6DB6"/>
    <w:rsid w:val="00DF6DE4"/>
    <w:rsid w:val="00DF7220"/>
    <w:rsid w:val="00DF7C90"/>
    <w:rsid w:val="00DF7C9D"/>
    <w:rsid w:val="00E007AD"/>
    <w:rsid w:val="00E00C37"/>
    <w:rsid w:val="00E01383"/>
    <w:rsid w:val="00E01920"/>
    <w:rsid w:val="00E019D2"/>
    <w:rsid w:val="00E01DC9"/>
    <w:rsid w:val="00E02220"/>
    <w:rsid w:val="00E02A07"/>
    <w:rsid w:val="00E03393"/>
    <w:rsid w:val="00E036DD"/>
    <w:rsid w:val="00E03874"/>
    <w:rsid w:val="00E03AD8"/>
    <w:rsid w:val="00E03C15"/>
    <w:rsid w:val="00E03CCD"/>
    <w:rsid w:val="00E0428D"/>
    <w:rsid w:val="00E044A7"/>
    <w:rsid w:val="00E04C0A"/>
    <w:rsid w:val="00E04DC7"/>
    <w:rsid w:val="00E06176"/>
    <w:rsid w:val="00E06407"/>
    <w:rsid w:val="00E0655A"/>
    <w:rsid w:val="00E06C41"/>
    <w:rsid w:val="00E07F0A"/>
    <w:rsid w:val="00E101C0"/>
    <w:rsid w:val="00E101EB"/>
    <w:rsid w:val="00E1021B"/>
    <w:rsid w:val="00E10C46"/>
    <w:rsid w:val="00E12C31"/>
    <w:rsid w:val="00E13A8C"/>
    <w:rsid w:val="00E140F0"/>
    <w:rsid w:val="00E14A9D"/>
    <w:rsid w:val="00E14DE9"/>
    <w:rsid w:val="00E153D0"/>
    <w:rsid w:val="00E157EC"/>
    <w:rsid w:val="00E15801"/>
    <w:rsid w:val="00E15930"/>
    <w:rsid w:val="00E16C47"/>
    <w:rsid w:val="00E16FCB"/>
    <w:rsid w:val="00E177E9"/>
    <w:rsid w:val="00E17D95"/>
    <w:rsid w:val="00E2049E"/>
    <w:rsid w:val="00E207D6"/>
    <w:rsid w:val="00E20BC4"/>
    <w:rsid w:val="00E2225B"/>
    <w:rsid w:val="00E22470"/>
    <w:rsid w:val="00E22505"/>
    <w:rsid w:val="00E2275C"/>
    <w:rsid w:val="00E2293C"/>
    <w:rsid w:val="00E229F6"/>
    <w:rsid w:val="00E22C37"/>
    <w:rsid w:val="00E2301F"/>
    <w:rsid w:val="00E23173"/>
    <w:rsid w:val="00E232FF"/>
    <w:rsid w:val="00E23DF9"/>
    <w:rsid w:val="00E23F5C"/>
    <w:rsid w:val="00E243CF"/>
    <w:rsid w:val="00E246C6"/>
    <w:rsid w:val="00E2501D"/>
    <w:rsid w:val="00E251D3"/>
    <w:rsid w:val="00E25BBC"/>
    <w:rsid w:val="00E2633B"/>
    <w:rsid w:val="00E2690F"/>
    <w:rsid w:val="00E26E4C"/>
    <w:rsid w:val="00E313AE"/>
    <w:rsid w:val="00E3210D"/>
    <w:rsid w:val="00E3221A"/>
    <w:rsid w:val="00E32DF3"/>
    <w:rsid w:val="00E335DF"/>
    <w:rsid w:val="00E33B41"/>
    <w:rsid w:val="00E33B60"/>
    <w:rsid w:val="00E33C59"/>
    <w:rsid w:val="00E33F82"/>
    <w:rsid w:val="00E346D8"/>
    <w:rsid w:val="00E35FF7"/>
    <w:rsid w:val="00E361CD"/>
    <w:rsid w:val="00E363A8"/>
    <w:rsid w:val="00E36D6B"/>
    <w:rsid w:val="00E374B0"/>
    <w:rsid w:val="00E37CF2"/>
    <w:rsid w:val="00E412E4"/>
    <w:rsid w:val="00E41B88"/>
    <w:rsid w:val="00E4209C"/>
    <w:rsid w:val="00E42535"/>
    <w:rsid w:val="00E45915"/>
    <w:rsid w:val="00E46076"/>
    <w:rsid w:val="00E46C9B"/>
    <w:rsid w:val="00E470B5"/>
    <w:rsid w:val="00E477F9"/>
    <w:rsid w:val="00E478B9"/>
    <w:rsid w:val="00E47E30"/>
    <w:rsid w:val="00E501C8"/>
    <w:rsid w:val="00E502BD"/>
    <w:rsid w:val="00E50536"/>
    <w:rsid w:val="00E505AA"/>
    <w:rsid w:val="00E5109E"/>
    <w:rsid w:val="00E51F90"/>
    <w:rsid w:val="00E526AC"/>
    <w:rsid w:val="00E52F2B"/>
    <w:rsid w:val="00E5389D"/>
    <w:rsid w:val="00E53A97"/>
    <w:rsid w:val="00E544A7"/>
    <w:rsid w:val="00E54A08"/>
    <w:rsid w:val="00E54A19"/>
    <w:rsid w:val="00E54B93"/>
    <w:rsid w:val="00E54BA0"/>
    <w:rsid w:val="00E54C58"/>
    <w:rsid w:val="00E54C68"/>
    <w:rsid w:val="00E54D4C"/>
    <w:rsid w:val="00E55115"/>
    <w:rsid w:val="00E565CC"/>
    <w:rsid w:val="00E5714B"/>
    <w:rsid w:val="00E5727A"/>
    <w:rsid w:val="00E57378"/>
    <w:rsid w:val="00E57661"/>
    <w:rsid w:val="00E57979"/>
    <w:rsid w:val="00E605CB"/>
    <w:rsid w:val="00E6083F"/>
    <w:rsid w:val="00E612E0"/>
    <w:rsid w:val="00E6225F"/>
    <w:rsid w:val="00E622D1"/>
    <w:rsid w:val="00E62661"/>
    <w:rsid w:val="00E63832"/>
    <w:rsid w:val="00E6482A"/>
    <w:rsid w:val="00E64E75"/>
    <w:rsid w:val="00E66E48"/>
    <w:rsid w:val="00E67272"/>
    <w:rsid w:val="00E675BE"/>
    <w:rsid w:val="00E67676"/>
    <w:rsid w:val="00E67881"/>
    <w:rsid w:val="00E70106"/>
    <w:rsid w:val="00E7024D"/>
    <w:rsid w:val="00E70467"/>
    <w:rsid w:val="00E70F6A"/>
    <w:rsid w:val="00E72355"/>
    <w:rsid w:val="00E72E18"/>
    <w:rsid w:val="00E7312E"/>
    <w:rsid w:val="00E7381C"/>
    <w:rsid w:val="00E744FC"/>
    <w:rsid w:val="00E74D46"/>
    <w:rsid w:val="00E74E19"/>
    <w:rsid w:val="00E75373"/>
    <w:rsid w:val="00E75DDE"/>
    <w:rsid w:val="00E77066"/>
    <w:rsid w:val="00E80066"/>
    <w:rsid w:val="00E807D4"/>
    <w:rsid w:val="00E807FC"/>
    <w:rsid w:val="00E80C70"/>
    <w:rsid w:val="00E80FDA"/>
    <w:rsid w:val="00E8127C"/>
    <w:rsid w:val="00E81859"/>
    <w:rsid w:val="00E83438"/>
    <w:rsid w:val="00E8368B"/>
    <w:rsid w:val="00E838A8"/>
    <w:rsid w:val="00E842AE"/>
    <w:rsid w:val="00E847D8"/>
    <w:rsid w:val="00E84DF6"/>
    <w:rsid w:val="00E85349"/>
    <w:rsid w:val="00E86307"/>
    <w:rsid w:val="00E86E52"/>
    <w:rsid w:val="00E86E73"/>
    <w:rsid w:val="00E86E9D"/>
    <w:rsid w:val="00E871B4"/>
    <w:rsid w:val="00E871B6"/>
    <w:rsid w:val="00E87C3E"/>
    <w:rsid w:val="00E87E38"/>
    <w:rsid w:val="00E87F7E"/>
    <w:rsid w:val="00E901C8"/>
    <w:rsid w:val="00E9036B"/>
    <w:rsid w:val="00E90745"/>
    <w:rsid w:val="00E910E2"/>
    <w:rsid w:val="00E92483"/>
    <w:rsid w:val="00E9284D"/>
    <w:rsid w:val="00E9329D"/>
    <w:rsid w:val="00E93533"/>
    <w:rsid w:val="00E94068"/>
    <w:rsid w:val="00E940C8"/>
    <w:rsid w:val="00E944CE"/>
    <w:rsid w:val="00E94DFE"/>
    <w:rsid w:val="00E9541C"/>
    <w:rsid w:val="00E95AB1"/>
    <w:rsid w:val="00E95D7F"/>
    <w:rsid w:val="00E960EA"/>
    <w:rsid w:val="00E96129"/>
    <w:rsid w:val="00E9612B"/>
    <w:rsid w:val="00E96267"/>
    <w:rsid w:val="00E96271"/>
    <w:rsid w:val="00E9632D"/>
    <w:rsid w:val="00E96887"/>
    <w:rsid w:val="00E96948"/>
    <w:rsid w:val="00E96AD6"/>
    <w:rsid w:val="00E975C8"/>
    <w:rsid w:val="00E975F3"/>
    <w:rsid w:val="00EA0782"/>
    <w:rsid w:val="00EA0AB4"/>
    <w:rsid w:val="00EA0ECB"/>
    <w:rsid w:val="00EA1A4D"/>
    <w:rsid w:val="00EA2E9E"/>
    <w:rsid w:val="00EA4B29"/>
    <w:rsid w:val="00EA4D48"/>
    <w:rsid w:val="00EA4DC1"/>
    <w:rsid w:val="00EA5095"/>
    <w:rsid w:val="00EA5289"/>
    <w:rsid w:val="00EA5503"/>
    <w:rsid w:val="00EA569D"/>
    <w:rsid w:val="00EA5AB0"/>
    <w:rsid w:val="00EA616A"/>
    <w:rsid w:val="00EA63FF"/>
    <w:rsid w:val="00EA6437"/>
    <w:rsid w:val="00EA6CBE"/>
    <w:rsid w:val="00EA7115"/>
    <w:rsid w:val="00EA78C8"/>
    <w:rsid w:val="00EA792D"/>
    <w:rsid w:val="00EA7EC3"/>
    <w:rsid w:val="00EB004A"/>
    <w:rsid w:val="00EB0130"/>
    <w:rsid w:val="00EB03A5"/>
    <w:rsid w:val="00EB0D22"/>
    <w:rsid w:val="00EB0D86"/>
    <w:rsid w:val="00EB132B"/>
    <w:rsid w:val="00EB1615"/>
    <w:rsid w:val="00EB164E"/>
    <w:rsid w:val="00EB1ACB"/>
    <w:rsid w:val="00EB2159"/>
    <w:rsid w:val="00EB227B"/>
    <w:rsid w:val="00EB3BC2"/>
    <w:rsid w:val="00EB3EB2"/>
    <w:rsid w:val="00EB455A"/>
    <w:rsid w:val="00EB49CC"/>
    <w:rsid w:val="00EB56D0"/>
    <w:rsid w:val="00EB595E"/>
    <w:rsid w:val="00EB68E2"/>
    <w:rsid w:val="00EB6A5B"/>
    <w:rsid w:val="00EB6ADD"/>
    <w:rsid w:val="00EB7016"/>
    <w:rsid w:val="00EB74E6"/>
    <w:rsid w:val="00EB7FBF"/>
    <w:rsid w:val="00EC0364"/>
    <w:rsid w:val="00EC0AB8"/>
    <w:rsid w:val="00EC0FCD"/>
    <w:rsid w:val="00EC158A"/>
    <w:rsid w:val="00EC18BD"/>
    <w:rsid w:val="00EC24A4"/>
    <w:rsid w:val="00EC2C2E"/>
    <w:rsid w:val="00EC303D"/>
    <w:rsid w:val="00EC36F1"/>
    <w:rsid w:val="00EC38EE"/>
    <w:rsid w:val="00EC3B6C"/>
    <w:rsid w:val="00EC3E8C"/>
    <w:rsid w:val="00EC4486"/>
    <w:rsid w:val="00EC45E3"/>
    <w:rsid w:val="00EC45F2"/>
    <w:rsid w:val="00EC5B8D"/>
    <w:rsid w:val="00EC5FD5"/>
    <w:rsid w:val="00EC6041"/>
    <w:rsid w:val="00ED01ED"/>
    <w:rsid w:val="00ED0205"/>
    <w:rsid w:val="00ED06FA"/>
    <w:rsid w:val="00ED14BD"/>
    <w:rsid w:val="00ED1BAD"/>
    <w:rsid w:val="00ED2440"/>
    <w:rsid w:val="00ED2D24"/>
    <w:rsid w:val="00ED3873"/>
    <w:rsid w:val="00ED3B2E"/>
    <w:rsid w:val="00ED4006"/>
    <w:rsid w:val="00ED4C2B"/>
    <w:rsid w:val="00ED511C"/>
    <w:rsid w:val="00ED51F0"/>
    <w:rsid w:val="00ED54F8"/>
    <w:rsid w:val="00ED5CB8"/>
    <w:rsid w:val="00ED5EC0"/>
    <w:rsid w:val="00ED65DD"/>
    <w:rsid w:val="00ED6674"/>
    <w:rsid w:val="00ED7018"/>
    <w:rsid w:val="00ED7195"/>
    <w:rsid w:val="00ED71A3"/>
    <w:rsid w:val="00ED749B"/>
    <w:rsid w:val="00ED78A1"/>
    <w:rsid w:val="00EE0127"/>
    <w:rsid w:val="00EE11A0"/>
    <w:rsid w:val="00EE1BFE"/>
    <w:rsid w:val="00EE1F99"/>
    <w:rsid w:val="00EE471A"/>
    <w:rsid w:val="00EE474B"/>
    <w:rsid w:val="00EE4798"/>
    <w:rsid w:val="00EE48BA"/>
    <w:rsid w:val="00EE4ABA"/>
    <w:rsid w:val="00EE5CFD"/>
    <w:rsid w:val="00EE5E42"/>
    <w:rsid w:val="00EE6632"/>
    <w:rsid w:val="00EE6DD5"/>
    <w:rsid w:val="00EE7127"/>
    <w:rsid w:val="00EE7654"/>
    <w:rsid w:val="00EE7AE2"/>
    <w:rsid w:val="00EE7AE8"/>
    <w:rsid w:val="00EF0E07"/>
    <w:rsid w:val="00EF20CB"/>
    <w:rsid w:val="00EF2139"/>
    <w:rsid w:val="00EF2835"/>
    <w:rsid w:val="00EF352F"/>
    <w:rsid w:val="00EF3999"/>
    <w:rsid w:val="00EF411B"/>
    <w:rsid w:val="00EF451B"/>
    <w:rsid w:val="00EF4683"/>
    <w:rsid w:val="00EF49A0"/>
    <w:rsid w:val="00EF4A9E"/>
    <w:rsid w:val="00EF4AE0"/>
    <w:rsid w:val="00EF5798"/>
    <w:rsid w:val="00EF5AA3"/>
    <w:rsid w:val="00EF6B77"/>
    <w:rsid w:val="00EF6D5B"/>
    <w:rsid w:val="00EF7B4F"/>
    <w:rsid w:val="00EF7C4C"/>
    <w:rsid w:val="00F0045A"/>
    <w:rsid w:val="00F00925"/>
    <w:rsid w:val="00F014EA"/>
    <w:rsid w:val="00F0176D"/>
    <w:rsid w:val="00F02CAA"/>
    <w:rsid w:val="00F033D8"/>
    <w:rsid w:val="00F03833"/>
    <w:rsid w:val="00F03C7C"/>
    <w:rsid w:val="00F04090"/>
    <w:rsid w:val="00F044AC"/>
    <w:rsid w:val="00F04602"/>
    <w:rsid w:val="00F04CB0"/>
    <w:rsid w:val="00F06281"/>
    <w:rsid w:val="00F06929"/>
    <w:rsid w:val="00F069E0"/>
    <w:rsid w:val="00F07C55"/>
    <w:rsid w:val="00F07EFF"/>
    <w:rsid w:val="00F07FE0"/>
    <w:rsid w:val="00F101A7"/>
    <w:rsid w:val="00F1196A"/>
    <w:rsid w:val="00F11B41"/>
    <w:rsid w:val="00F12D7D"/>
    <w:rsid w:val="00F12F4A"/>
    <w:rsid w:val="00F13200"/>
    <w:rsid w:val="00F133C4"/>
    <w:rsid w:val="00F13678"/>
    <w:rsid w:val="00F15149"/>
    <w:rsid w:val="00F1532D"/>
    <w:rsid w:val="00F153E9"/>
    <w:rsid w:val="00F15B3F"/>
    <w:rsid w:val="00F15C15"/>
    <w:rsid w:val="00F1674B"/>
    <w:rsid w:val="00F16DBB"/>
    <w:rsid w:val="00F17B64"/>
    <w:rsid w:val="00F17BFF"/>
    <w:rsid w:val="00F17E7E"/>
    <w:rsid w:val="00F20AB3"/>
    <w:rsid w:val="00F20D58"/>
    <w:rsid w:val="00F210D4"/>
    <w:rsid w:val="00F21286"/>
    <w:rsid w:val="00F21483"/>
    <w:rsid w:val="00F21821"/>
    <w:rsid w:val="00F219E4"/>
    <w:rsid w:val="00F21B64"/>
    <w:rsid w:val="00F22983"/>
    <w:rsid w:val="00F22ECF"/>
    <w:rsid w:val="00F23057"/>
    <w:rsid w:val="00F2305F"/>
    <w:rsid w:val="00F233A2"/>
    <w:rsid w:val="00F234DB"/>
    <w:rsid w:val="00F243D1"/>
    <w:rsid w:val="00F2471B"/>
    <w:rsid w:val="00F248BB"/>
    <w:rsid w:val="00F24FD5"/>
    <w:rsid w:val="00F2556B"/>
    <w:rsid w:val="00F25AB9"/>
    <w:rsid w:val="00F263FD"/>
    <w:rsid w:val="00F27354"/>
    <w:rsid w:val="00F27663"/>
    <w:rsid w:val="00F277AD"/>
    <w:rsid w:val="00F27977"/>
    <w:rsid w:val="00F27F92"/>
    <w:rsid w:val="00F30728"/>
    <w:rsid w:val="00F30E56"/>
    <w:rsid w:val="00F317CD"/>
    <w:rsid w:val="00F31DC7"/>
    <w:rsid w:val="00F31EEA"/>
    <w:rsid w:val="00F321BE"/>
    <w:rsid w:val="00F32302"/>
    <w:rsid w:val="00F32CE8"/>
    <w:rsid w:val="00F3388F"/>
    <w:rsid w:val="00F34219"/>
    <w:rsid w:val="00F3428E"/>
    <w:rsid w:val="00F344FD"/>
    <w:rsid w:val="00F34CF3"/>
    <w:rsid w:val="00F35DF9"/>
    <w:rsid w:val="00F3603D"/>
    <w:rsid w:val="00F363F1"/>
    <w:rsid w:val="00F36658"/>
    <w:rsid w:val="00F37249"/>
    <w:rsid w:val="00F379DB"/>
    <w:rsid w:val="00F37AB1"/>
    <w:rsid w:val="00F37D2D"/>
    <w:rsid w:val="00F37F10"/>
    <w:rsid w:val="00F402A3"/>
    <w:rsid w:val="00F402B2"/>
    <w:rsid w:val="00F40354"/>
    <w:rsid w:val="00F40529"/>
    <w:rsid w:val="00F409EE"/>
    <w:rsid w:val="00F4102D"/>
    <w:rsid w:val="00F4108E"/>
    <w:rsid w:val="00F4124B"/>
    <w:rsid w:val="00F416FD"/>
    <w:rsid w:val="00F41BCA"/>
    <w:rsid w:val="00F4244E"/>
    <w:rsid w:val="00F42975"/>
    <w:rsid w:val="00F42A2B"/>
    <w:rsid w:val="00F43101"/>
    <w:rsid w:val="00F433F5"/>
    <w:rsid w:val="00F43DF1"/>
    <w:rsid w:val="00F44683"/>
    <w:rsid w:val="00F4483E"/>
    <w:rsid w:val="00F450D9"/>
    <w:rsid w:val="00F45738"/>
    <w:rsid w:val="00F45EDE"/>
    <w:rsid w:val="00F4605B"/>
    <w:rsid w:val="00F460F5"/>
    <w:rsid w:val="00F463DF"/>
    <w:rsid w:val="00F4694A"/>
    <w:rsid w:val="00F46C0D"/>
    <w:rsid w:val="00F47F8E"/>
    <w:rsid w:val="00F502FB"/>
    <w:rsid w:val="00F50683"/>
    <w:rsid w:val="00F5082A"/>
    <w:rsid w:val="00F50B09"/>
    <w:rsid w:val="00F50E7D"/>
    <w:rsid w:val="00F516A0"/>
    <w:rsid w:val="00F52DD8"/>
    <w:rsid w:val="00F52F36"/>
    <w:rsid w:val="00F534B2"/>
    <w:rsid w:val="00F5367C"/>
    <w:rsid w:val="00F5398E"/>
    <w:rsid w:val="00F53A54"/>
    <w:rsid w:val="00F540D8"/>
    <w:rsid w:val="00F543A0"/>
    <w:rsid w:val="00F54EB9"/>
    <w:rsid w:val="00F5573E"/>
    <w:rsid w:val="00F567E2"/>
    <w:rsid w:val="00F567FF"/>
    <w:rsid w:val="00F578F6"/>
    <w:rsid w:val="00F57F57"/>
    <w:rsid w:val="00F6052C"/>
    <w:rsid w:val="00F60637"/>
    <w:rsid w:val="00F609EE"/>
    <w:rsid w:val="00F60A52"/>
    <w:rsid w:val="00F611F8"/>
    <w:rsid w:val="00F61E21"/>
    <w:rsid w:val="00F62358"/>
    <w:rsid w:val="00F62603"/>
    <w:rsid w:val="00F626E7"/>
    <w:rsid w:val="00F62DDF"/>
    <w:rsid w:val="00F6305E"/>
    <w:rsid w:val="00F651C2"/>
    <w:rsid w:val="00F65804"/>
    <w:rsid w:val="00F66162"/>
    <w:rsid w:val="00F662B9"/>
    <w:rsid w:val="00F667EF"/>
    <w:rsid w:val="00F66849"/>
    <w:rsid w:val="00F66908"/>
    <w:rsid w:val="00F6713E"/>
    <w:rsid w:val="00F71322"/>
    <w:rsid w:val="00F72516"/>
    <w:rsid w:val="00F72607"/>
    <w:rsid w:val="00F72A30"/>
    <w:rsid w:val="00F74458"/>
    <w:rsid w:val="00F74F77"/>
    <w:rsid w:val="00F74F8B"/>
    <w:rsid w:val="00F75487"/>
    <w:rsid w:val="00F75653"/>
    <w:rsid w:val="00F75A88"/>
    <w:rsid w:val="00F75C3E"/>
    <w:rsid w:val="00F75CB8"/>
    <w:rsid w:val="00F76584"/>
    <w:rsid w:val="00F76618"/>
    <w:rsid w:val="00F76C41"/>
    <w:rsid w:val="00F77833"/>
    <w:rsid w:val="00F77A0C"/>
    <w:rsid w:val="00F77DF1"/>
    <w:rsid w:val="00F80E32"/>
    <w:rsid w:val="00F80E96"/>
    <w:rsid w:val="00F81175"/>
    <w:rsid w:val="00F8149A"/>
    <w:rsid w:val="00F815EB"/>
    <w:rsid w:val="00F817B7"/>
    <w:rsid w:val="00F81863"/>
    <w:rsid w:val="00F81D0D"/>
    <w:rsid w:val="00F81F98"/>
    <w:rsid w:val="00F82547"/>
    <w:rsid w:val="00F82F8D"/>
    <w:rsid w:val="00F830CB"/>
    <w:rsid w:val="00F8320A"/>
    <w:rsid w:val="00F83521"/>
    <w:rsid w:val="00F83660"/>
    <w:rsid w:val="00F83832"/>
    <w:rsid w:val="00F83C1D"/>
    <w:rsid w:val="00F83C54"/>
    <w:rsid w:val="00F83DE5"/>
    <w:rsid w:val="00F83F69"/>
    <w:rsid w:val="00F84A26"/>
    <w:rsid w:val="00F84D18"/>
    <w:rsid w:val="00F859B8"/>
    <w:rsid w:val="00F85FC1"/>
    <w:rsid w:val="00F86898"/>
    <w:rsid w:val="00F86DF2"/>
    <w:rsid w:val="00F87293"/>
    <w:rsid w:val="00F87320"/>
    <w:rsid w:val="00F87561"/>
    <w:rsid w:val="00F90FA3"/>
    <w:rsid w:val="00F9122B"/>
    <w:rsid w:val="00F91DEF"/>
    <w:rsid w:val="00F91FD6"/>
    <w:rsid w:val="00F9203C"/>
    <w:rsid w:val="00F92C97"/>
    <w:rsid w:val="00F93ADD"/>
    <w:rsid w:val="00F93C73"/>
    <w:rsid w:val="00F94B98"/>
    <w:rsid w:val="00F94CF1"/>
    <w:rsid w:val="00F94DFB"/>
    <w:rsid w:val="00F9538D"/>
    <w:rsid w:val="00F956B2"/>
    <w:rsid w:val="00F95860"/>
    <w:rsid w:val="00F95EB1"/>
    <w:rsid w:val="00F96679"/>
    <w:rsid w:val="00F96761"/>
    <w:rsid w:val="00F9688A"/>
    <w:rsid w:val="00F968D0"/>
    <w:rsid w:val="00F96CA4"/>
    <w:rsid w:val="00F974FF"/>
    <w:rsid w:val="00F97890"/>
    <w:rsid w:val="00FA04D3"/>
    <w:rsid w:val="00FA145F"/>
    <w:rsid w:val="00FA169C"/>
    <w:rsid w:val="00FA177C"/>
    <w:rsid w:val="00FA20F6"/>
    <w:rsid w:val="00FA2698"/>
    <w:rsid w:val="00FA302F"/>
    <w:rsid w:val="00FA31DA"/>
    <w:rsid w:val="00FA4264"/>
    <w:rsid w:val="00FA57FE"/>
    <w:rsid w:val="00FA5C92"/>
    <w:rsid w:val="00FA6321"/>
    <w:rsid w:val="00FA6523"/>
    <w:rsid w:val="00FA6C2A"/>
    <w:rsid w:val="00FA6EC1"/>
    <w:rsid w:val="00FA6F59"/>
    <w:rsid w:val="00FA7225"/>
    <w:rsid w:val="00FA761A"/>
    <w:rsid w:val="00FB0599"/>
    <w:rsid w:val="00FB0601"/>
    <w:rsid w:val="00FB08BD"/>
    <w:rsid w:val="00FB0B78"/>
    <w:rsid w:val="00FB0BC6"/>
    <w:rsid w:val="00FB13FB"/>
    <w:rsid w:val="00FB1423"/>
    <w:rsid w:val="00FB2469"/>
    <w:rsid w:val="00FB2D92"/>
    <w:rsid w:val="00FB3188"/>
    <w:rsid w:val="00FB3A0C"/>
    <w:rsid w:val="00FB3DAD"/>
    <w:rsid w:val="00FB3DD2"/>
    <w:rsid w:val="00FB416A"/>
    <w:rsid w:val="00FB43DC"/>
    <w:rsid w:val="00FB463A"/>
    <w:rsid w:val="00FB473D"/>
    <w:rsid w:val="00FB49B5"/>
    <w:rsid w:val="00FB4AB2"/>
    <w:rsid w:val="00FB4BF5"/>
    <w:rsid w:val="00FB4CB0"/>
    <w:rsid w:val="00FB5425"/>
    <w:rsid w:val="00FB5C23"/>
    <w:rsid w:val="00FB5FDA"/>
    <w:rsid w:val="00FB660A"/>
    <w:rsid w:val="00FB6655"/>
    <w:rsid w:val="00FB6A52"/>
    <w:rsid w:val="00FB6A55"/>
    <w:rsid w:val="00FB6F70"/>
    <w:rsid w:val="00FB7D25"/>
    <w:rsid w:val="00FC0D8D"/>
    <w:rsid w:val="00FC1344"/>
    <w:rsid w:val="00FC18D8"/>
    <w:rsid w:val="00FC1E32"/>
    <w:rsid w:val="00FC2C0B"/>
    <w:rsid w:val="00FC3481"/>
    <w:rsid w:val="00FC43D7"/>
    <w:rsid w:val="00FC43E5"/>
    <w:rsid w:val="00FC47AB"/>
    <w:rsid w:val="00FC491E"/>
    <w:rsid w:val="00FC6953"/>
    <w:rsid w:val="00FC6B9D"/>
    <w:rsid w:val="00FC6C15"/>
    <w:rsid w:val="00FC6DB4"/>
    <w:rsid w:val="00FC7D11"/>
    <w:rsid w:val="00FD04FD"/>
    <w:rsid w:val="00FD1130"/>
    <w:rsid w:val="00FD1924"/>
    <w:rsid w:val="00FD2604"/>
    <w:rsid w:val="00FD29D2"/>
    <w:rsid w:val="00FD3119"/>
    <w:rsid w:val="00FD414C"/>
    <w:rsid w:val="00FD43BE"/>
    <w:rsid w:val="00FD5A0B"/>
    <w:rsid w:val="00FD5B90"/>
    <w:rsid w:val="00FD5BC0"/>
    <w:rsid w:val="00FD68E8"/>
    <w:rsid w:val="00FD6970"/>
    <w:rsid w:val="00FD6C03"/>
    <w:rsid w:val="00FD7452"/>
    <w:rsid w:val="00FD77B0"/>
    <w:rsid w:val="00FD7908"/>
    <w:rsid w:val="00FD7B10"/>
    <w:rsid w:val="00FD7E54"/>
    <w:rsid w:val="00FE03F8"/>
    <w:rsid w:val="00FE08FF"/>
    <w:rsid w:val="00FE0A28"/>
    <w:rsid w:val="00FE0ACB"/>
    <w:rsid w:val="00FE0DC4"/>
    <w:rsid w:val="00FE0E8F"/>
    <w:rsid w:val="00FE102C"/>
    <w:rsid w:val="00FE1C87"/>
    <w:rsid w:val="00FE1DD6"/>
    <w:rsid w:val="00FE2D52"/>
    <w:rsid w:val="00FE3454"/>
    <w:rsid w:val="00FE3C0E"/>
    <w:rsid w:val="00FE3E30"/>
    <w:rsid w:val="00FE4ECF"/>
    <w:rsid w:val="00FE4F20"/>
    <w:rsid w:val="00FE58CE"/>
    <w:rsid w:val="00FE594F"/>
    <w:rsid w:val="00FE5B0B"/>
    <w:rsid w:val="00FE639D"/>
    <w:rsid w:val="00FE6EA7"/>
    <w:rsid w:val="00FE77FF"/>
    <w:rsid w:val="00FE7A17"/>
    <w:rsid w:val="00FF0F88"/>
    <w:rsid w:val="00FF1F39"/>
    <w:rsid w:val="00FF24CA"/>
    <w:rsid w:val="00FF32D0"/>
    <w:rsid w:val="00FF3427"/>
    <w:rsid w:val="00FF3775"/>
    <w:rsid w:val="00FF3DD0"/>
    <w:rsid w:val="00FF4109"/>
    <w:rsid w:val="00FF4EB2"/>
    <w:rsid w:val="00FF541D"/>
    <w:rsid w:val="00FF5BE4"/>
    <w:rsid w:val="00FF724B"/>
    <w:rsid w:val="00FF7BA3"/>
    <w:rsid w:val="00FF7C9F"/>
    <w:rsid w:val="1D4097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92690C1"/>
  <w15:docId w15:val="{EE3412D3-3742-440D-91D8-4242BC35F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iPriority="99"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26399"/>
    <w:rPr>
      <w:rFonts w:ascii="Times New Roman" w:hAnsi="Times New Roman"/>
      <w:sz w:val="22"/>
    </w:rPr>
  </w:style>
  <w:style w:type="paragraph" w:styleId="Heading1">
    <w:name w:val="heading 1"/>
    <w:basedOn w:val="Normal"/>
    <w:next w:val="Normal"/>
    <w:qFormat/>
    <w:rsid w:val="00826399"/>
    <w:pPr>
      <w:keepNext/>
      <w:spacing w:after="280"/>
      <w:jc w:val="both"/>
      <w:outlineLvl w:val="0"/>
    </w:pPr>
    <w:rPr>
      <w:b/>
      <w:sz w:val="28"/>
    </w:rPr>
  </w:style>
  <w:style w:type="paragraph" w:styleId="Heading2">
    <w:name w:val="heading 2"/>
    <w:basedOn w:val="Normal"/>
    <w:next w:val="Normal"/>
    <w:link w:val="Heading2Char"/>
    <w:qFormat/>
    <w:rsid w:val="00826399"/>
    <w:pPr>
      <w:keepNext/>
      <w:spacing w:after="220"/>
      <w:jc w:val="both"/>
      <w:outlineLvl w:val="1"/>
    </w:pPr>
    <w:rPr>
      <w:b/>
      <w:caps/>
    </w:rPr>
  </w:style>
  <w:style w:type="paragraph" w:styleId="Heading3">
    <w:name w:val="heading 3"/>
    <w:basedOn w:val="Normal"/>
    <w:next w:val="Normal"/>
    <w:link w:val="Heading3Char"/>
    <w:qFormat/>
    <w:rsid w:val="00826399"/>
    <w:pPr>
      <w:keepNext/>
      <w:spacing w:after="220"/>
      <w:jc w:val="both"/>
      <w:outlineLvl w:val="2"/>
    </w:pPr>
    <w:rPr>
      <w:b/>
    </w:rPr>
  </w:style>
  <w:style w:type="paragraph" w:styleId="Heading4">
    <w:name w:val="heading 4"/>
    <w:basedOn w:val="Normal"/>
    <w:next w:val="Normal"/>
    <w:qFormat/>
    <w:rsid w:val="00826399"/>
    <w:pPr>
      <w:keepNext/>
      <w:spacing w:after="220"/>
      <w:jc w:val="both"/>
      <w:outlineLvl w:val="3"/>
    </w:pPr>
    <w:rPr>
      <w:b/>
    </w:rPr>
  </w:style>
  <w:style w:type="paragraph" w:styleId="Heading5">
    <w:name w:val="heading 5"/>
    <w:basedOn w:val="Normal"/>
    <w:next w:val="Normal"/>
    <w:qFormat/>
    <w:rsid w:val="00826399"/>
    <w:pPr>
      <w:spacing w:after="220"/>
      <w:jc w:val="both"/>
      <w:outlineLvl w:val="4"/>
    </w:pPr>
    <w:rPr>
      <w:b/>
      <w:caps/>
    </w:rPr>
  </w:style>
  <w:style w:type="paragraph" w:styleId="Heading6">
    <w:name w:val="heading 6"/>
    <w:basedOn w:val="Normal"/>
    <w:next w:val="Normal"/>
    <w:qFormat/>
    <w:rsid w:val="00826399"/>
    <w:pPr>
      <w:spacing w:after="220"/>
      <w:jc w:val="both"/>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1">
    <w:name w:val="no. 1"/>
    <w:basedOn w:val="Normal"/>
    <w:rsid w:val="00826399"/>
    <w:pPr>
      <w:ind w:left="360" w:hanging="360"/>
      <w:jc w:val="both"/>
    </w:pPr>
  </w:style>
  <w:style w:type="paragraph" w:customStyle="1" w:styleId="HeaderOdd">
    <w:name w:val="Header Odd"/>
    <w:basedOn w:val="Header"/>
    <w:rsid w:val="00826399"/>
    <w:pPr>
      <w:tabs>
        <w:tab w:val="clear" w:pos="4320"/>
        <w:tab w:val="clear" w:pos="8640"/>
        <w:tab w:val="center" w:pos="5040"/>
        <w:tab w:val="right" w:pos="9360"/>
      </w:tabs>
      <w:spacing w:after="280"/>
      <w:jc w:val="both"/>
    </w:pPr>
    <w:rPr>
      <w:b/>
      <w:sz w:val="18"/>
    </w:rPr>
  </w:style>
  <w:style w:type="paragraph" w:styleId="Header">
    <w:name w:val="header"/>
    <w:basedOn w:val="Normal"/>
    <w:link w:val="HeaderChar"/>
    <w:rsid w:val="00826399"/>
    <w:pPr>
      <w:tabs>
        <w:tab w:val="center" w:pos="4320"/>
        <w:tab w:val="right" w:pos="8640"/>
      </w:tabs>
    </w:pPr>
  </w:style>
  <w:style w:type="paragraph" w:styleId="TOC1">
    <w:name w:val="toc 1"/>
    <w:basedOn w:val="Normal"/>
    <w:next w:val="Normal"/>
    <w:autoRedefine/>
    <w:uiPriority w:val="39"/>
    <w:rsid w:val="00826399"/>
    <w:pPr>
      <w:tabs>
        <w:tab w:val="right" w:leader="dot" w:pos="9360"/>
      </w:tabs>
      <w:spacing w:before="120" w:after="120"/>
      <w:jc w:val="both"/>
    </w:pPr>
    <w:rPr>
      <w:b/>
      <w:caps/>
      <w:sz w:val="20"/>
    </w:rPr>
  </w:style>
  <w:style w:type="paragraph" w:styleId="TOC2">
    <w:name w:val="toc 2"/>
    <w:basedOn w:val="Normal"/>
    <w:next w:val="Normal"/>
    <w:autoRedefine/>
    <w:uiPriority w:val="39"/>
    <w:rsid w:val="00826399"/>
    <w:pPr>
      <w:tabs>
        <w:tab w:val="right" w:leader="dot" w:pos="9360"/>
      </w:tabs>
    </w:pPr>
    <w:rPr>
      <w:sz w:val="20"/>
    </w:rPr>
  </w:style>
  <w:style w:type="paragraph" w:styleId="TOC3">
    <w:name w:val="toc 3"/>
    <w:basedOn w:val="Normal"/>
    <w:next w:val="Normal"/>
    <w:autoRedefine/>
    <w:semiHidden/>
    <w:rsid w:val="00826399"/>
    <w:pPr>
      <w:tabs>
        <w:tab w:val="right" w:pos="9360"/>
      </w:tabs>
      <w:ind w:left="480"/>
    </w:pPr>
    <w:rPr>
      <w:sz w:val="20"/>
    </w:rPr>
  </w:style>
  <w:style w:type="paragraph" w:styleId="TOC4">
    <w:name w:val="toc 4"/>
    <w:basedOn w:val="Normal"/>
    <w:next w:val="Normal"/>
    <w:autoRedefine/>
    <w:semiHidden/>
    <w:rsid w:val="00826399"/>
    <w:pPr>
      <w:tabs>
        <w:tab w:val="right" w:pos="9360"/>
      </w:tabs>
      <w:ind w:left="720"/>
    </w:pPr>
    <w:rPr>
      <w:sz w:val="20"/>
    </w:rPr>
  </w:style>
  <w:style w:type="paragraph" w:styleId="TOC5">
    <w:name w:val="toc 5"/>
    <w:basedOn w:val="Normal"/>
    <w:next w:val="Normal"/>
    <w:autoRedefine/>
    <w:semiHidden/>
    <w:rsid w:val="00826399"/>
    <w:pPr>
      <w:tabs>
        <w:tab w:val="right" w:pos="9360"/>
      </w:tabs>
      <w:ind w:left="960"/>
    </w:pPr>
    <w:rPr>
      <w:sz w:val="20"/>
    </w:rPr>
  </w:style>
  <w:style w:type="paragraph" w:styleId="TOC6">
    <w:name w:val="toc 6"/>
    <w:basedOn w:val="Normal"/>
    <w:next w:val="Normal"/>
    <w:autoRedefine/>
    <w:semiHidden/>
    <w:rsid w:val="00826399"/>
    <w:pPr>
      <w:tabs>
        <w:tab w:val="right" w:pos="9360"/>
      </w:tabs>
      <w:ind w:left="1200"/>
    </w:pPr>
    <w:rPr>
      <w:sz w:val="20"/>
    </w:rPr>
  </w:style>
  <w:style w:type="paragraph" w:styleId="TOC7">
    <w:name w:val="toc 7"/>
    <w:basedOn w:val="Normal"/>
    <w:next w:val="Normal"/>
    <w:autoRedefine/>
    <w:semiHidden/>
    <w:rsid w:val="00826399"/>
    <w:pPr>
      <w:tabs>
        <w:tab w:val="right" w:pos="9360"/>
      </w:tabs>
      <w:ind w:left="1440"/>
    </w:pPr>
    <w:rPr>
      <w:sz w:val="20"/>
    </w:rPr>
  </w:style>
  <w:style w:type="paragraph" w:styleId="TOC8">
    <w:name w:val="toc 8"/>
    <w:basedOn w:val="Normal"/>
    <w:next w:val="Normal"/>
    <w:autoRedefine/>
    <w:semiHidden/>
    <w:rsid w:val="00826399"/>
    <w:pPr>
      <w:tabs>
        <w:tab w:val="right" w:pos="9360"/>
      </w:tabs>
      <w:ind w:left="1680"/>
    </w:pPr>
    <w:rPr>
      <w:sz w:val="20"/>
    </w:rPr>
  </w:style>
  <w:style w:type="paragraph" w:styleId="TOC9">
    <w:name w:val="toc 9"/>
    <w:basedOn w:val="Normal"/>
    <w:next w:val="Normal"/>
    <w:autoRedefine/>
    <w:semiHidden/>
    <w:rsid w:val="00826399"/>
    <w:pPr>
      <w:tabs>
        <w:tab w:val="right" w:pos="9360"/>
      </w:tabs>
      <w:ind w:left="1920"/>
    </w:pPr>
    <w:rPr>
      <w:sz w:val="18"/>
    </w:rPr>
  </w:style>
  <w:style w:type="paragraph" w:styleId="Footer">
    <w:name w:val="footer"/>
    <w:basedOn w:val="Normal"/>
    <w:link w:val="FooterChar"/>
    <w:rsid w:val="00826399"/>
    <w:pPr>
      <w:tabs>
        <w:tab w:val="center" w:pos="4320"/>
        <w:tab w:val="right" w:pos="8640"/>
      </w:tabs>
    </w:pPr>
  </w:style>
  <w:style w:type="paragraph" w:styleId="ListNumber">
    <w:name w:val="List Number"/>
    <w:basedOn w:val="Normal"/>
    <w:rsid w:val="00826399"/>
    <w:pPr>
      <w:spacing w:after="220"/>
      <w:jc w:val="both"/>
    </w:pPr>
  </w:style>
  <w:style w:type="paragraph" w:customStyle="1" w:styleId="HeaderEven">
    <w:name w:val="Header Even"/>
    <w:basedOn w:val="Normal"/>
    <w:rsid w:val="00826399"/>
    <w:pPr>
      <w:tabs>
        <w:tab w:val="center" w:pos="5040"/>
      </w:tabs>
      <w:spacing w:after="280"/>
      <w:jc w:val="both"/>
    </w:pPr>
    <w:rPr>
      <w:b/>
      <w:sz w:val="18"/>
    </w:rPr>
  </w:style>
  <w:style w:type="paragraph" w:customStyle="1" w:styleId="FooterOdd">
    <w:name w:val="Footer Odd"/>
    <w:basedOn w:val="Normal"/>
    <w:rsid w:val="00826399"/>
    <w:pPr>
      <w:tabs>
        <w:tab w:val="center" w:pos="5040"/>
        <w:tab w:val="right" w:pos="9360"/>
      </w:tabs>
      <w:spacing w:before="220"/>
      <w:jc w:val="both"/>
    </w:pPr>
    <w:rPr>
      <w:b/>
      <w:sz w:val="18"/>
    </w:rPr>
  </w:style>
  <w:style w:type="paragraph" w:customStyle="1" w:styleId="FooterEven">
    <w:name w:val="Footer Even"/>
    <w:basedOn w:val="Normal"/>
    <w:rsid w:val="00826399"/>
    <w:pPr>
      <w:tabs>
        <w:tab w:val="center" w:pos="5040"/>
      </w:tabs>
      <w:spacing w:before="220"/>
      <w:jc w:val="both"/>
    </w:pPr>
    <w:rPr>
      <w:b/>
      <w:sz w:val="18"/>
    </w:rPr>
  </w:style>
  <w:style w:type="paragraph" w:styleId="ListNumber2">
    <w:name w:val="List Number 2"/>
    <w:basedOn w:val="Normal"/>
    <w:qFormat/>
    <w:rsid w:val="00826399"/>
    <w:pPr>
      <w:numPr>
        <w:numId w:val="7"/>
      </w:numPr>
      <w:spacing w:after="220"/>
      <w:jc w:val="both"/>
    </w:pPr>
  </w:style>
  <w:style w:type="paragraph" w:styleId="ListNumber3">
    <w:name w:val="List Number 3"/>
    <w:basedOn w:val="Normal"/>
    <w:rsid w:val="00826399"/>
    <w:pPr>
      <w:numPr>
        <w:numId w:val="4"/>
      </w:numPr>
      <w:spacing w:after="220"/>
      <w:jc w:val="both"/>
    </w:pPr>
  </w:style>
  <w:style w:type="paragraph" w:styleId="ListNumber4">
    <w:name w:val="List Number 4"/>
    <w:basedOn w:val="Normal"/>
    <w:rsid w:val="00826399"/>
    <w:pPr>
      <w:spacing w:after="220"/>
      <w:ind w:left="2880" w:hanging="720"/>
      <w:jc w:val="both"/>
    </w:pPr>
  </w:style>
  <w:style w:type="paragraph" w:styleId="ListNumber5">
    <w:name w:val="List Number 5"/>
    <w:basedOn w:val="Normal"/>
    <w:rsid w:val="00826399"/>
    <w:pPr>
      <w:ind w:left="1800" w:hanging="360"/>
    </w:pPr>
  </w:style>
  <w:style w:type="paragraph" w:styleId="ListBullet">
    <w:name w:val="List Bullet"/>
    <w:basedOn w:val="Normal"/>
    <w:autoRedefine/>
    <w:rsid w:val="00826399"/>
    <w:pPr>
      <w:numPr>
        <w:numId w:val="2"/>
      </w:numPr>
      <w:spacing w:after="220"/>
      <w:jc w:val="both"/>
    </w:pPr>
  </w:style>
  <w:style w:type="paragraph" w:styleId="ListBullet2">
    <w:name w:val="List Bullet 2"/>
    <w:basedOn w:val="Normal"/>
    <w:autoRedefine/>
    <w:rsid w:val="001456CF"/>
    <w:pPr>
      <w:numPr>
        <w:numId w:val="6"/>
      </w:numPr>
      <w:spacing w:after="220"/>
      <w:jc w:val="both"/>
    </w:pPr>
    <w:rPr>
      <w:i/>
    </w:rPr>
  </w:style>
  <w:style w:type="paragraph" w:styleId="ListBullet3">
    <w:name w:val="List Bullet 3"/>
    <w:basedOn w:val="Normal"/>
    <w:autoRedefine/>
    <w:rsid w:val="00826399"/>
    <w:pPr>
      <w:numPr>
        <w:numId w:val="1"/>
      </w:numPr>
      <w:spacing w:after="220"/>
      <w:jc w:val="both"/>
    </w:pPr>
  </w:style>
  <w:style w:type="paragraph" w:styleId="ListBullet4">
    <w:name w:val="List Bullet 4"/>
    <w:basedOn w:val="Normal"/>
    <w:autoRedefine/>
    <w:rsid w:val="00826399"/>
    <w:pPr>
      <w:numPr>
        <w:numId w:val="3"/>
      </w:numPr>
      <w:spacing w:after="220"/>
      <w:ind w:left="2880" w:hanging="720"/>
      <w:jc w:val="both"/>
    </w:pPr>
  </w:style>
  <w:style w:type="character" w:styleId="PageNumber">
    <w:name w:val="page number"/>
    <w:basedOn w:val="DefaultParagraphFont"/>
    <w:rsid w:val="00826399"/>
  </w:style>
  <w:style w:type="paragraph" w:customStyle="1" w:styleId="Style1">
    <w:name w:val="Style1"/>
    <w:basedOn w:val="Normal"/>
    <w:rsid w:val="00826399"/>
    <w:pPr>
      <w:spacing w:after="220"/>
      <w:jc w:val="both"/>
    </w:pPr>
  </w:style>
  <w:style w:type="paragraph" w:styleId="ListContinue">
    <w:name w:val="List Continue"/>
    <w:basedOn w:val="Normal"/>
    <w:rsid w:val="00826399"/>
    <w:pPr>
      <w:numPr>
        <w:numId w:val="5"/>
      </w:numPr>
      <w:spacing w:after="220"/>
      <w:jc w:val="both"/>
    </w:pPr>
  </w:style>
  <w:style w:type="paragraph" w:styleId="ListContinue2">
    <w:name w:val="List Continue 2"/>
    <w:basedOn w:val="Normal"/>
    <w:rsid w:val="00826399"/>
    <w:pPr>
      <w:spacing w:after="220"/>
      <w:ind w:left="1440" w:hanging="720"/>
      <w:jc w:val="both"/>
    </w:pPr>
  </w:style>
  <w:style w:type="paragraph" w:styleId="ListContinue3">
    <w:name w:val="List Continue 3"/>
    <w:basedOn w:val="Normal"/>
    <w:rsid w:val="00826399"/>
    <w:pPr>
      <w:spacing w:after="220"/>
      <w:ind w:left="2160" w:hanging="720"/>
      <w:jc w:val="both"/>
    </w:pPr>
  </w:style>
  <w:style w:type="paragraph" w:styleId="ListContinue4">
    <w:name w:val="List Continue 4"/>
    <w:basedOn w:val="Normal"/>
    <w:rsid w:val="00826399"/>
    <w:pPr>
      <w:spacing w:after="220"/>
      <w:ind w:left="2880" w:hanging="720"/>
      <w:jc w:val="both"/>
    </w:pPr>
  </w:style>
  <w:style w:type="paragraph" w:styleId="ListContinue5">
    <w:name w:val="List Continue 5"/>
    <w:basedOn w:val="Normal"/>
    <w:rsid w:val="00826399"/>
    <w:pPr>
      <w:spacing w:after="220"/>
      <w:ind w:left="3600" w:hanging="720"/>
      <w:jc w:val="both"/>
    </w:pPr>
  </w:style>
  <w:style w:type="paragraph" w:customStyle="1" w:styleId="Subtitle1">
    <w:name w:val="Subtitle1"/>
    <w:basedOn w:val="Heading2"/>
    <w:rsid w:val="00761A52"/>
    <w:rPr>
      <w:caps w:val="0"/>
    </w:rPr>
  </w:style>
  <w:style w:type="paragraph" w:customStyle="1" w:styleId="Indent5">
    <w:name w:val="Indent .5&quot;"/>
    <w:basedOn w:val="Normal"/>
    <w:rsid w:val="00826399"/>
    <w:pPr>
      <w:keepNext/>
      <w:spacing w:after="220"/>
      <w:ind w:left="720"/>
      <w:jc w:val="both"/>
      <w:outlineLvl w:val="0"/>
    </w:pPr>
  </w:style>
  <w:style w:type="paragraph" w:customStyle="1" w:styleId="Indent1">
    <w:name w:val="Indent 1&quot;"/>
    <w:basedOn w:val="Indent5"/>
    <w:rsid w:val="00826399"/>
    <w:pPr>
      <w:ind w:left="1440"/>
    </w:pPr>
  </w:style>
  <w:style w:type="paragraph" w:customStyle="1" w:styleId="Indent15">
    <w:name w:val="Indent 1.5&quot;"/>
    <w:basedOn w:val="Indent1"/>
    <w:rsid w:val="00826399"/>
    <w:pPr>
      <w:ind w:left="2160"/>
    </w:pPr>
  </w:style>
  <w:style w:type="paragraph" w:customStyle="1" w:styleId="TitleCenter">
    <w:name w:val="TitleCenter"/>
    <w:basedOn w:val="Normal"/>
    <w:rsid w:val="00826399"/>
    <w:pPr>
      <w:spacing w:after="220"/>
      <w:jc w:val="center"/>
    </w:pPr>
    <w:rPr>
      <w:b/>
    </w:rPr>
  </w:style>
  <w:style w:type="paragraph" w:styleId="DocumentMap">
    <w:name w:val="Document Map"/>
    <w:basedOn w:val="Normal"/>
    <w:semiHidden/>
    <w:rsid w:val="00826399"/>
    <w:pPr>
      <w:shd w:val="clear" w:color="auto" w:fill="000080"/>
    </w:pPr>
    <w:rPr>
      <w:rFonts w:ascii="Tahoma" w:hAnsi="Tahoma"/>
    </w:rPr>
  </w:style>
  <w:style w:type="paragraph" w:customStyle="1" w:styleId="Indent2">
    <w:name w:val="Indent 2&quot;"/>
    <w:basedOn w:val="Normal"/>
    <w:rsid w:val="00826399"/>
    <w:pPr>
      <w:keepNext/>
      <w:spacing w:after="220"/>
      <w:ind w:left="2880"/>
      <w:jc w:val="both"/>
      <w:outlineLvl w:val="0"/>
    </w:pPr>
  </w:style>
  <w:style w:type="paragraph" w:styleId="BodyText">
    <w:name w:val="Body Text"/>
    <w:basedOn w:val="Normal"/>
    <w:rsid w:val="00B35BCF"/>
    <w:rPr>
      <w:rFonts w:ascii="Arial" w:hAnsi="Arial"/>
      <w:sz w:val="24"/>
    </w:rPr>
  </w:style>
  <w:style w:type="paragraph" w:styleId="BodyTextIndent">
    <w:name w:val="Body Text Indent"/>
    <w:basedOn w:val="Normal"/>
    <w:rsid w:val="00B35BCF"/>
    <w:pPr>
      <w:ind w:left="720"/>
    </w:pPr>
    <w:rPr>
      <w:rFonts w:ascii="Arial" w:hAnsi="Arial"/>
      <w:sz w:val="20"/>
    </w:rPr>
  </w:style>
  <w:style w:type="paragraph" w:customStyle="1" w:styleId="filename">
    <w:name w:val="filename"/>
    <w:basedOn w:val="Normal"/>
    <w:rsid w:val="00B35BCF"/>
    <w:rPr>
      <w:sz w:val="16"/>
    </w:rPr>
  </w:style>
  <w:style w:type="paragraph" w:customStyle="1" w:styleId="StyleHeading1NotBold">
    <w:name w:val="Style Heading 1 + Not Bold"/>
    <w:basedOn w:val="Heading1"/>
    <w:next w:val="ListNumber"/>
    <w:rsid w:val="00B35BCF"/>
    <w:rPr>
      <w:b w:val="0"/>
      <w:sz w:val="22"/>
    </w:rPr>
  </w:style>
  <w:style w:type="paragraph" w:styleId="BalloonText">
    <w:name w:val="Balloon Text"/>
    <w:basedOn w:val="Normal"/>
    <w:semiHidden/>
    <w:rsid w:val="00AE2C3C"/>
    <w:rPr>
      <w:rFonts w:ascii="Tahoma" w:hAnsi="Tahoma" w:cs="Tahoma"/>
      <w:sz w:val="16"/>
      <w:szCs w:val="16"/>
    </w:rPr>
  </w:style>
  <w:style w:type="paragraph" w:customStyle="1" w:styleId="Subtitle2">
    <w:name w:val="Subtitle2"/>
    <w:basedOn w:val="Heading2"/>
    <w:rsid w:val="00BB2381"/>
    <w:rPr>
      <w:caps w:val="0"/>
    </w:rPr>
  </w:style>
  <w:style w:type="paragraph" w:customStyle="1" w:styleId="IndentLR">
    <w:name w:val="IndentL&amp;R"/>
    <w:basedOn w:val="NormalIndent"/>
    <w:rsid w:val="00826399"/>
    <w:pPr>
      <w:spacing w:after="220"/>
      <w:ind w:right="720"/>
      <w:jc w:val="both"/>
    </w:pPr>
  </w:style>
  <w:style w:type="paragraph" w:styleId="NormalIndent">
    <w:name w:val="Normal Indent"/>
    <w:basedOn w:val="Normal"/>
    <w:rsid w:val="00826399"/>
    <w:pPr>
      <w:ind w:left="720"/>
    </w:pPr>
  </w:style>
  <w:style w:type="paragraph" w:styleId="FootnoteText">
    <w:name w:val="footnote text"/>
    <w:basedOn w:val="Normal"/>
    <w:link w:val="FootnoteTextChar"/>
    <w:uiPriority w:val="99"/>
    <w:rsid w:val="00826399"/>
    <w:rPr>
      <w:sz w:val="20"/>
    </w:rPr>
  </w:style>
  <w:style w:type="character" w:customStyle="1" w:styleId="FootnoteTextChar">
    <w:name w:val="Footnote Text Char"/>
    <w:basedOn w:val="DefaultParagraphFont"/>
    <w:link w:val="FootnoteText"/>
    <w:uiPriority w:val="99"/>
    <w:rsid w:val="00BB2381"/>
    <w:rPr>
      <w:rFonts w:ascii="Times New Roman" w:hAnsi="Times New Roman"/>
    </w:rPr>
  </w:style>
  <w:style w:type="character" w:styleId="FootnoteReference">
    <w:name w:val="footnote reference"/>
    <w:basedOn w:val="DefaultParagraphFont"/>
    <w:uiPriority w:val="99"/>
    <w:qFormat/>
    <w:rsid w:val="00826399"/>
    <w:rPr>
      <w:vertAlign w:val="superscript"/>
    </w:rPr>
  </w:style>
  <w:style w:type="paragraph" w:styleId="BodyText3">
    <w:name w:val="Body Text 3"/>
    <w:basedOn w:val="Normal"/>
    <w:link w:val="BodyText3Char"/>
    <w:rsid w:val="00826399"/>
    <w:pPr>
      <w:jc w:val="both"/>
    </w:pPr>
  </w:style>
  <w:style w:type="character" w:customStyle="1" w:styleId="BodyText3Char">
    <w:name w:val="Body Text 3 Char"/>
    <w:basedOn w:val="DefaultParagraphFont"/>
    <w:link w:val="BodyText3"/>
    <w:rsid w:val="00BB2381"/>
    <w:rPr>
      <w:rFonts w:ascii="Times New Roman" w:hAnsi="Times New Roman"/>
      <w:sz w:val="22"/>
    </w:rPr>
  </w:style>
  <w:style w:type="paragraph" w:customStyle="1" w:styleId="Subtitle3">
    <w:name w:val="Subtitle3"/>
    <w:basedOn w:val="Heading2"/>
    <w:rsid w:val="00BE2839"/>
    <w:rPr>
      <w:caps w:val="0"/>
    </w:rPr>
  </w:style>
  <w:style w:type="paragraph" w:customStyle="1" w:styleId="Subtitle4">
    <w:name w:val="Subtitle4"/>
    <w:basedOn w:val="Heading2"/>
    <w:rsid w:val="00826399"/>
    <w:rPr>
      <w:caps w:val="0"/>
    </w:rPr>
  </w:style>
  <w:style w:type="paragraph" w:customStyle="1" w:styleId="Default">
    <w:name w:val="Default"/>
    <w:rsid w:val="00BC61CF"/>
    <w:pPr>
      <w:autoSpaceDE w:val="0"/>
      <w:autoSpaceDN w:val="0"/>
      <w:adjustRightInd w:val="0"/>
    </w:pPr>
    <w:rPr>
      <w:rFonts w:ascii="Times New Roman" w:hAnsi="Times New Roman"/>
      <w:color w:val="000000"/>
      <w:sz w:val="24"/>
      <w:szCs w:val="24"/>
    </w:rPr>
  </w:style>
  <w:style w:type="paragraph" w:styleId="EndnoteText">
    <w:name w:val="endnote text"/>
    <w:basedOn w:val="Normal"/>
    <w:link w:val="EndnoteTextChar"/>
    <w:rsid w:val="0034734E"/>
    <w:rPr>
      <w:sz w:val="20"/>
    </w:rPr>
  </w:style>
  <w:style w:type="character" w:customStyle="1" w:styleId="EndnoteTextChar">
    <w:name w:val="Endnote Text Char"/>
    <w:basedOn w:val="DefaultParagraphFont"/>
    <w:link w:val="EndnoteText"/>
    <w:rsid w:val="0034734E"/>
    <w:rPr>
      <w:rFonts w:ascii="Times New Roman" w:hAnsi="Times New Roman"/>
    </w:rPr>
  </w:style>
  <w:style w:type="character" w:styleId="EndnoteReference">
    <w:name w:val="endnote reference"/>
    <w:basedOn w:val="DefaultParagraphFont"/>
    <w:rsid w:val="0034734E"/>
    <w:rPr>
      <w:vertAlign w:val="superscript"/>
    </w:rPr>
  </w:style>
  <w:style w:type="paragraph" w:styleId="ListParagraph">
    <w:name w:val="List Paragraph"/>
    <w:basedOn w:val="Normal"/>
    <w:uiPriority w:val="34"/>
    <w:qFormat/>
    <w:rsid w:val="00430991"/>
    <w:pPr>
      <w:ind w:left="720"/>
      <w:contextualSpacing/>
    </w:pPr>
  </w:style>
  <w:style w:type="paragraph" w:styleId="BodyText2">
    <w:name w:val="Body Text 2"/>
    <w:basedOn w:val="Normal"/>
    <w:link w:val="BodyText2Char"/>
    <w:rsid w:val="003548F6"/>
    <w:pPr>
      <w:spacing w:after="120" w:line="480" w:lineRule="auto"/>
    </w:pPr>
  </w:style>
  <w:style w:type="character" w:customStyle="1" w:styleId="BodyText2Char">
    <w:name w:val="Body Text 2 Char"/>
    <w:basedOn w:val="DefaultParagraphFont"/>
    <w:link w:val="BodyText2"/>
    <w:rsid w:val="003548F6"/>
    <w:rPr>
      <w:rFonts w:ascii="Times New Roman" w:hAnsi="Times New Roman"/>
      <w:sz w:val="22"/>
    </w:rPr>
  </w:style>
  <w:style w:type="table" w:styleId="TableGrid">
    <w:name w:val="Table Grid"/>
    <w:basedOn w:val="TableNormal"/>
    <w:rsid w:val="003548F6"/>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rsid w:val="00AC338B"/>
    <w:rPr>
      <w:sz w:val="20"/>
    </w:rPr>
  </w:style>
  <w:style w:type="character" w:customStyle="1" w:styleId="CommentTextChar">
    <w:name w:val="Comment Text Char"/>
    <w:basedOn w:val="DefaultParagraphFont"/>
    <w:link w:val="CommentText"/>
    <w:uiPriority w:val="99"/>
    <w:rsid w:val="00AC338B"/>
    <w:rPr>
      <w:rFonts w:ascii="Times New Roman" w:hAnsi="Times New Roman"/>
    </w:rPr>
  </w:style>
  <w:style w:type="character" w:customStyle="1" w:styleId="searchmatch">
    <w:name w:val="search_match"/>
    <w:basedOn w:val="DefaultParagraphFont"/>
    <w:rsid w:val="008A1F59"/>
  </w:style>
  <w:style w:type="character" w:customStyle="1" w:styleId="locnum">
    <w:name w:val="locnum"/>
    <w:basedOn w:val="DefaultParagraphFont"/>
    <w:rsid w:val="008A1F59"/>
  </w:style>
  <w:style w:type="character" w:styleId="Hyperlink">
    <w:name w:val="Hyperlink"/>
    <w:basedOn w:val="DefaultParagraphFont"/>
    <w:uiPriority w:val="99"/>
    <w:unhideWhenUsed/>
    <w:rsid w:val="00C008D9"/>
    <w:rPr>
      <w:color w:val="0000FF"/>
      <w:u w:val="single"/>
    </w:rPr>
  </w:style>
  <w:style w:type="paragraph" w:styleId="NormalWeb">
    <w:name w:val="Normal (Web)"/>
    <w:basedOn w:val="Normal"/>
    <w:uiPriority w:val="99"/>
    <w:unhideWhenUsed/>
    <w:rsid w:val="00C008D9"/>
    <w:pPr>
      <w:spacing w:before="100" w:beforeAutospacing="1" w:after="100" w:afterAutospacing="1"/>
    </w:pPr>
    <w:rPr>
      <w:sz w:val="24"/>
      <w:szCs w:val="24"/>
    </w:rPr>
  </w:style>
  <w:style w:type="character" w:styleId="Strong">
    <w:name w:val="Strong"/>
    <w:basedOn w:val="DefaultParagraphFont"/>
    <w:qFormat/>
    <w:rsid w:val="00223299"/>
    <w:rPr>
      <w:b/>
      <w:bCs/>
    </w:rPr>
  </w:style>
  <w:style w:type="character" w:styleId="CommentReference">
    <w:name w:val="annotation reference"/>
    <w:basedOn w:val="DefaultParagraphFont"/>
    <w:rsid w:val="008850D1"/>
    <w:rPr>
      <w:sz w:val="16"/>
      <w:szCs w:val="16"/>
    </w:rPr>
  </w:style>
  <w:style w:type="paragraph" w:styleId="CommentSubject">
    <w:name w:val="annotation subject"/>
    <w:basedOn w:val="CommentText"/>
    <w:next w:val="CommentText"/>
    <w:link w:val="CommentSubjectChar"/>
    <w:rsid w:val="008850D1"/>
    <w:rPr>
      <w:b/>
      <w:bCs/>
    </w:rPr>
  </w:style>
  <w:style w:type="character" w:customStyle="1" w:styleId="CommentSubjectChar">
    <w:name w:val="Comment Subject Char"/>
    <w:basedOn w:val="CommentTextChar"/>
    <w:link w:val="CommentSubject"/>
    <w:rsid w:val="008850D1"/>
    <w:rPr>
      <w:rFonts w:ascii="Times New Roman" w:hAnsi="Times New Roman"/>
      <w:b/>
      <w:bCs/>
    </w:rPr>
  </w:style>
  <w:style w:type="paragraph" w:styleId="Revision">
    <w:name w:val="Revision"/>
    <w:hidden/>
    <w:uiPriority w:val="99"/>
    <w:semiHidden/>
    <w:rsid w:val="008850D1"/>
    <w:rPr>
      <w:rFonts w:ascii="Times New Roman" w:hAnsi="Times New Roman"/>
      <w:sz w:val="22"/>
    </w:rPr>
  </w:style>
  <w:style w:type="character" w:customStyle="1" w:styleId="Heading2Char">
    <w:name w:val="Heading 2 Char"/>
    <w:basedOn w:val="DefaultParagraphFont"/>
    <w:link w:val="Heading2"/>
    <w:rsid w:val="004136BC"/>
    <w:rPr>
      <w:rFonts w:ascii="Times New Roman" w:hAnsi="Times New Roman"/>
      <w:b/>
      <w:caps/>
      <w:sz w:val="22"/>
    </w:rPr>
  </w:style>
  <w:style w:type="character" w:customStyle="1" w:styleId="Heading3Char">
    <w:name w:val="Heading 3 Char"/>
    <w:basedOn w:val="DefaultParagraphFont"/>
    <w:link w:val="Heading3"/>
    <w:rsid w:val="004136BC"/>
    <w:rPr>
      <w:rFonts w:ascii="Times New Roman" w:hAnsi="Times New Roman"/>
      <w:b/>
      <w:sz w:val="22"/>
    </w:rPr>
  </w:style>
  <w:style w:type="character" w:customStyle="1" w:styleId="FooterChar">
    <w:name w:val="Footer Char"/>
    <w:link w:val="Footer"/>
    <w:uiPriority w:val="99"/>
    <w:rsid w:val="004136BC"/>
    <w:rPr>
      <w:rFonts w:ascii="Times New Roman" w:hAnsi="Times New Roman"/>
      <w:sz w:val="22"/>
    </w:rPr>
  </w:style>
  <w:style w:type="character" w:customStyle="1" w:styleId="HeaderChar">
    <w:name w:val="Header Char"/>
    <w:basedOn w:val="DefaultParagraphFont"/>
    <w:link w:val="Header"/>
    <w:rsid w:val="004136BC"/>
    <w:rPr>
      <w:rFonts w:ascii="Times New Roman" w:hAnsi="Times New Roman"/>
      <w:sz w:val="22"/>
    </w:rPr>
  </w:style>
  <w:style w:type="character" w:styleId="HTMLDefinition">
    <w:name w:val="HTML Definition"/>
    <w:basedOn w:val="DefaultParagraphFont"/>
    <w:uiPriority w:val="99"/>
    <w:unhideWhenUsed/>
    <w:rsid w:val="005B0A83"/>
    <w:rPr>
      <w:i/>
      <w:iCs/>
    </w:rPr>
  </w:style>
  <w:style w:type="character" w:customStyle="1" w:styleId="term">
    <w:name w:val="term"/>
    <w:basedOn w:val="DefaultParagraphFont"/>
    <w:rsid w:val="00AB1E1A"/>
  </w:style>
  <w:style w:type="paragraph" w:customStyle="1" w:styleId="ArialHangIndent5">
    <w:name w:val="Arial Hang Indent .5&quot;"/>
    <w:basedOn w:val="Normal"/>
    <w:rsid w:val="004B32B2"/>
    <w:pPr>
      <w:spacing w:after="220"/>
      <w:ind w:left="1440" w:hanging="720"/>
      <w:jc w:val="both"/>
    </w:pPr>
    <w:rPr>
      <w:rFonts w:ascii="Arial" w:hAnsi="Arial"/>
      <w:noProof/>
      <w:sz w:val="20"/>
    </w:rPr>
  </w:style>
  <w:style w:type="paragraph" w:customStyle="1" w:styleId="ArialHangIndent1">
    <w:name w:val="Arial Hang Indent 1&quot;"/>
    <w:basedOn w:val="Normal"/>
    <w:rsid w:val="004B32B2"/>
    <w:pPr>
      <w:spacing w:after="220"/>
      <w:ind w:left="2160" w:hanging="720"/>
      <w:jc w:val="both"/>
    </w:pPr>
    <w:rPr>
      <w:rFonts w:ascii="Arial" w:hAnsi="Arial"/>
      <w:noProof/>
      <w:sz w:val="20"/>
    </w:rPr>
  </w:style>
  <w:style w:type="paragraph" w:customStyle="1" w:styleId="ArialHangIndent15">
    <w:name w:val="Arial Hang Indent 1.5&quot;"/>
    <w:basedOn w:val="Normal"/>
    <w:rsid w:val="004B32B2"/>
    <w:pPr>
      <w:spacing w:after="220"/>
      <w:ind w:left="2880" w:hanging="720"/>
      <w:jc w:val="both"/>
    </w:pPr>
    <w:rPr>
      <w:rFonts w:ascii="Arial" w:hAnsi="Arial"/>
      <w:sz w:val="20"/>
    </w:rPr>
  </w:style>
  <w:style w:type="paragraph" w:customStyle="1" w:styleId="ArialHangIndent2">
    <w:name w:val="Arial Hang Indent 2&quot;"/>
    <w:basedOn w:val="Normal"/>
    <w:rsid w:val="004B32B2"/>
    <w:pPr>
      <w:spacing w:after="220"/>
      <w:ind w:left="3600" w:hanging="720"/>
      <w:jc w:val="both"/>
    </w:pPr>
    <w:rPr>
      <w:rFonts w:ascii="Arial" w:hAnsi="Arial"/>
      <w:sz w:val="20"/>
    </w:rPr>
  </w:style>
  <w:style w:type="paragraph" w:customStyle="1" w:styleId="ArialHangIndent25">
    <w:name w:val="Arial Hang Indent 2.5&quot;"/>
    <w:basedOn w:val="Normal"/>
    <w:rsid w:val="004B32B2"/>
    <w:pPr>
      <w:spacing w:after="220"/>
      <w:ind w:left="4320" w:hanging="720"/>
      <w:jc w:val="both"/>
    </w:pPr>
    <w:rPr>
      <w:rFonts w:ascii="Arial" w:hAnsi="Arial"/>
      <w:sz w:val="20"/>
    </w:rPr>
  </w:style>
  <w:style w:type="paragraph" w:customStyle="1" w:styleId="ArialIndent1">
    <w:name w:val="Arial Indent 1&quot;"/>
    <w:basedOn w:val="Normal"/>
    <w:rsid w:val="004B32B2"/>
    <w:pPr>
      <w:spacing w:after="220"/>
      <w:ind w:left="1440"/>
      <w:jc w:val="both"/>
      <w:outlineLvl w:val="0"/>
    </w:pPr>
    <w:rPr>
      <w:rFonts w:ascii="Arial" w:hAnsi="Arial"/>
      <w:sz w:val="20"/>
    </w:rPr>
  </w:style>
  <w:style w:type="paragraph" w:customStyle="1" w:styleId="ArialIndent15">
    <w:name w:val="Arial Indent 1.5&quot;"/>
    <w:basedOn w:val="Normal"/>
    <w:rsid w:val="004B32B2"/>
    <w:pPr>
      <w:spacing w:after="220"/>
      <w:ind w:left="2160"/>
      <w:jc w:val="both"/>
      <w:outlineLvl w:val="0"/>
    </w:pPr>
    <w:rPr>
      <w:rFonts w:ascii="Arial" w:hAnsi="Arial"/>
      <w:sz w:val="20"/>
    </w:rPr>
  </w:style>
  <w:style w:type="paragraph" w:customStyle="1" w:styleId="DblHngIndent2">
    <w:name w:val="DblHngIndent 2&quot;"/>
    <w:basedOn w:val="Normal"/>
    <w:rsid w:val="004B32B2"/>
    <w:pPr>
      <w:tabs>
        <w:tab w:val="left" w:pos="2160"/>
        <w:tab w:val="left" w:pos="2880"/>
        <w:tab w:val="left" w:pos="3600"/>
      </w:tabs>
      <w:spacing w:after="220"/>
      <w:ind w:left="4320" w:hanging="1440"/>
      <w:jc w:val="both"/>
    </w:pPr>
    <w:rPr>
      <w:rFonts w:ascii="Arial" w:hAnsi="Arial"/>
      <w:noProof/>
      <w:color w:val="000000"/>
      <w:sz w:val="20"/>
    </w:rPr>
  </w:style>
  <w:style w:type="paragraph" w:customStyle="1" w:styleId="fp">
    <w:name w:val="fp"/>
    <w:basedOn w:val="Normal"/>
    <w:rsid w:val="00A55F52"/>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590935">
      <w:bodyDiv w:val="1"/>
      <w:marLeft w:val="0"/>
      <w:marRight w:val="0"/>
      <w:marTop w:val="0"/>
      <w:marBottom w:val="0"/>
      <w:divBdr>
        <w:top w:val="none" w:sz="0" w:space="0" w:color="auto"/>
        <w:left w:val="none" w:sz="0" w:space="0" w:color="auto"/>
        <w:bottom w:val="none" w:sz="0" w:space="0" w:color="auto"/>
        <w:right w:val="none" w:sz="0" w:space="0" w:color="auto"/>
      </w:divBdr>
    </w:div>
    <w:div w:id="172113581">
      <w:bodyDiv w:val="1"/>
      <w:marLeft w:val="0"/>
      <w:marRight w:val="0"/>
      <w:marTop w:val="0"/>
      <w:marBottom w:val="0"/>
      <w:divBdr>
        <w:top w:val="none" w:sz="0" w:space="0" w:color="auto"/>
        <w:left w:val="none" w:sz="0" w:space="0" w:color="auto"/>
        <w:bottom w:val="none" w:sz="0" w:space="0" w:color="auto"/>
        <w:right w:val="none" w:sz="0" w:space="0" w:color="auto"/>
      </w:divBdr>
    </w:div>
    <w:div w:id="228394014">
      <w:bodyDiv w:val="1"/>
      <w:marLeft w:val="0"/>
      <w:marRight w:val="0"/>
      <w:marTop w:val="0"/>
      <w:marBottom w:val="0"/>
      <w:divBdr>
        <w:top w:val="none" w:sz="0" w:space="0" w:color="auto"/>
        <w:left w:val="none" w:sz="0" w:space="0" w:color="auto"/>
        <w:bottom w:val="none" w:sz="0" w:space="0" w:color="auto"/>
        <w:right w:val="none" w:sz="0" w:space="0" w:color="auto"/>
      </w:divBdr>
    </w:div>
    <w:div w:id="304356621">
      <w:bodyDiv w:val="1"/>
      <w:marLeft w:val="0"/>
      <w:marRight w:val="0"/>
      <w:marTop w:val="0"/>
      <w:marBottom w:val="0"/>
      <w:divBdr>
        <w:top w:val="none" w:sz="0" w:space="0" w:color="auto"/>
        <w:left w:val="none" w:sz="0" w:space="0" w:color="auto"/>
        <w:bottom w:val="none" w:sz="0" w:space="0" w:color="auto"/>
        <w:right w:val="none" w:sz="0" w:space="0" w:color="auto"/>
      </w:divBdr>
    </w:div>
    <w:div w:id="403989557">
      <w:bodyDiv w:val="1"/>
      <w:marLeft w:val="0"/>
      <w:marRight w:val="0"/>
      <w:marTop w:val="0"/>
      <w:marBottom w:val="0"/>
      <w:divBdr>
        <w:top w:val="none" w:sz="0" w:space="0" w:color="auto"/>
        <w:left w:val="none" w:sz="0" w:space="0" w:color="auto"/>
        <w:bottom w:val="none" w:sz="0" w:space="0" w:color="auto"/>
        <w:right w:val="none" w:sz="0" w:space="0" w:color="auto"/>
      </w:divBdr>
    </w:div>
    <w:div w:id="409616930">
      <w:bodyDiv w:val="1"/>
      <w:marLeft w:val="0"/>
      <w:marRight w:val="0"/>
      <w:marTop w:val="0"/>
      <w:marBottom w:val="0"/>
      <w:divBdr>
        <w:top w:val="none" w:sz="0" w:space="0" w:color="auto"/>
        <w:left w:val="none" w:sz="0" w:space="0" w:color="auto"/>
        <w:bottom w:val="none" w:sz="0" w:space="0" w:color="auto"/>
        <w:right w:val="none" w:sz="0" w:space="0" w:color="auto"/>
      </w:divBdr>
    </w:div>
    <w:div w:id="608003322">
      <w:bodyDiv w:val="1"/>
      <w:marLeft w:val="0"/>
      <w:marRight w:val="0"/>
      <w:marTop w:val="0"/>
      <w:marBottom w:val="0"/>
      <w:divBdr>
        <w:top w:val="none" w:sz="0" w:space="0" w:color="auto"/>
        <w:left w:val="none" w:sz="0" w:space="0" w:color="auto"/>
        <w:bottom w:val="none" w:sz="0" w:space="0" w:color="auto"/>
        <w:right w:val="none" w:sz="0" w:space="0" w:color="auto"/>
      </w:divBdr>
      <w:divsChild>
        <w:div w:id="815685479">
          <w:marLeft w:val="0"/>
          <w:marRight w:val="0"/>
          <w:marTop w:val="0"/>
          <w:marBottom w:val="0"/>
          <w:divBdr>
            <w:top w:val="none" w:sz="0" w:space="0" w:color="auto"/>
            <w:left w:val="none" w:sz="0" w:space="0" w:color="auto"/>
            <w:bottom w:val="none" w:sz="0" w:space="0" w:color="auto"/>
            <w:right w:val="none" w:sz="0" w:space="0" w:color="auto"/>
          </w:divBdr>
          <w:divsChild>
            <w:div w:id="836652875">
              <w:marLeft w:val="300"/>
              <w:marRight w:val="300"/>
              <w:marTop w:val="0"/>
              <w:marBottom w:val="0"/>
              <w:divBdr>
                <w:top w:val="none" w:sz="0" w:space="0" w:color="auto"/>
                <w:left w:val="none" w:sz="0" w:space="0" w:color="auto"/>
                <w:bottom w:val="none" w:sz="0" w:space="0" w:color="auto"/>
                <w:right w:val="none" w:sz="0" w:space="0" w:color="auto"/>
              </w:divBdr>
              <w:divsChild>
                <w:div w:id="1315253466">
                  <w:marLeft w:val="0"/>
                  <w:marRight w:val="0"/>
                  <w:marTop w:val="0"/>
                  <w:marBottom w:val="0"/>
                  <w:divBdr>
                    <w:top w:val="none" w:sz="0" w:space="0" w:color="auto"/>
                    <w:left w:val="none" w:sz="0" w:space="0" w:color="auto"/>
                    <w:bottom w:val="none" w:sz="0" w:space="0" w:color="auto"/>
                    <w:right w:val="none" w:sz="0" w:space="0" w:color="auto"/>
                  </w:divBdr>
                  <w:divsChild>
                    <w:div w:id="565191968">
                      <w:marLeft w:val="0"/>
                      <w:marRight w:val="0"/>
                      <w:marTop w:val="0"/>
                      <w:marBottom w:val="0"/>
                      <w:divBdr>
                        <w:top w:val="none" w:sz="0" w:space="0" w:color="auto"/>
                        <w:left w:val="none" w:sz="0" w:space="0" w:color="auto"/>
                        <w:bottom w:val="none" w:sz="0" w:space="0" w:color="auto"/>
                        <w:right w:val="none" w:sz="0" w:space="0" w:color="auto"/>
                      </w:divBdr>
                      <w:divsChild>
                        <w:div w:id="294682390">
                          <w:marLeft w:val="0"/>
                          <w:marRight w:val="0"/>
                          <w:marTop w:val="150"/>
                          <w:marBottom w:val="225"/>
                          <w:divBdr>
                            <w:top w:val="none" w:sz="0" w:space="0" w:color="auto"/>
                            <w:left w:val="none" w:sz="0" w:space="0" w:color="auto"/>
                            <w:bottom w:val="none" w:sz="0" w:space="0" w:color="auto"/>
                            <w:right w:val="none" w:sz="0" w:space="0" w:color="auto"/>
                          </w:divBdr>
                          <w:divsChild>
                            <w:div w:id="1339044870">
                              <w:marLeft w:val="0"/>
                              <w:marRight w:val="0"/>
                              <w:marTop w:val="0"/>
                              <w:marBottom w:val="0"/>
                              <w:divBdr>
                                <w:top w:val="none" w:sz="0" w:space="0" w:color="auto"/>
                                <w:left w:val="none" w:sz="0" w:space="0" w:color="auto"/>
                                <w:bottom w:val="none" w:sz="0" w:space="0" w:color="auto"/>
                                <w:right w:val="none" w:sz="0" w:space="0" w:color="auto"/>
                              </w:divBdr>
                            </w:div>
                            <w:div w:id="1502968104">
                              <w:marLeft w:val="0"/>
                              <w:marRight w:val="0"/>
                              <w:marTop w:val="0"/>
                              <w:marBottom w:val="0"/>
                              <w:divBdr>
                                <w:top w:val="none" w:sz="0" w:space="0" w:color="auto"/>
                                <w:left w:val="none" w:sz="0" w:space="0" w:color="auto"/>
                                <w:bottom w:val="none" w:sz="0" w:space="0" w:color="auto"/>
                                <w:right w:val="none" w:sz="0" w:space="0" w:color="auto"/>
                              </w:divBdr>
                            </w:div>
                            <w:div w:id="1531528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6850587">
      <w:bodyDiv w:val="1"/>
      <w:marLeft w:val="0"/>
      <w:marRight w:val="0"/>
      <w:marTop w:val="0"/>
      <w:marBottom w:val="0"/>
      <w:divBdr>
        <w:top w:val="none" w:sz="0" w:space="0" w:color="auto"/>
        <w:left w:val="none" w:sz="0" w:space="0" w:color="auto"/>
        <w:bottom w:val="none" w:sz="0" w:space="0" w:color="auto"/>
        <w:right w:val="none" w:sz="0" w:space="0" w:color="auto"/>
      </w:divBdr>
    </w:div>
    <w:div w:id="802040829">
      <w:bodyDiv w:val="1"/>
      <w:marLeft w:val="0"/>
      <w:marRight w:val="0"/>
      <w:marTop w:val="0"/>
      <w:marBottom w:val="0"/>
      <w:divBdr>
        <w:top w:val="none" w:sz="0" w:space="0" w:color="auto"/>
        <w:left w:val="none" w:sz="0" w:space="0" w:color="auto"/>
        <w:bottom w:val="none" w:sz="0" w:space="0" w:color="auto"/>
        <w:right w:val="none" w:sz="0" w:space="0" w:color="auto"/>
      </w:divBdr>
      <w:divsChild>
        <w:div w:id="647133921">
          <w:marLeft w:val="0"/>
          <w:marRight w:val="0"/>
          <w:marTop w:val="0"/>
          <w:marBottom w:val="0"/>
          <w:divBdr>
            <w:top w:val="none" w:sz="0" w:space="0" w:color="auto"/>
            <w:left w:val="none" w:sz="0" w:space="0" w:color="auto"/>
            <w:bottom w:val="none" w:sz="0" w:space="0" w:color="auto"/>
            <w:right w:val="none" w:sz="0" w:space="0" w:color="auto"/>
          </w:divBdr>
          <w:divsChild>
            <w:div w:id="619263388">
              <w:marLeft w:val="0"/>
              <w:marRight w:val="0"/>
              <w:marTop w:val="0"/>
              <w:marBottom w:val="0"/>
              <w:divBdr>
                <w:top w:val="none" w:sz="0" w:space="0" w:color="auto"/>
                <w:left w:val="none" w:sz="0" w:space="0" w:color="auto"/>
                <w:bottom w:val="none" w:sz="0" w:space="0" w:color="auto"/>
                <w:right w:val="none" w:sz="0" w:space="0" w:color="auto"/>
              </w:divBdr>
              <w:divsChild>
                <w:div w:id="276108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6748730">
      <w:bodyDiv w:val="1"/>
      <w:marLeft w:val="0"/>
      <w:marRight w:val="0"/>
      <w:marTop w:val="0"/>
      <w:marBottom w:val="0"/>
      <w:divBdr>
        <w:top w:val="none" w:sz="0" w:space="0" w:color="auto"/>
        <w:left w:val="none" w:sz="0" w:space="0" w:color="auto"/>
        <w:bottom w:val="none" w:sz="0" w:space="0" w:color="auto"/>
        <w:right w:val="none" w:sz="0" w:space="0" w:color="auto"/>
      </w:divBdr>
    </w:div>
    <w:div w:id="1183283209">
      <w:bodyDiv w:val="1"/>
      <w:marLeft w:val="0"/>
      <w:marRight w:val="0"/>
      <w:marTop w:val="0"/>
      <w:marBottom w:val="0"/>
      <w:divBdr>
        <w:top w:val="none" w:sz="0" w:space="0" w:color="auto"/>
        <w:left w:val="none" w:sz="0" w:space="0" w:color="auto"/>
        <w:bottom w:val="none" w:sz="0" w:space="0" w:color="auto"/>
        <w:right w:val="none" w:sz="0" w:space="0" w:color="auto"/>
      </w:divBdr>
      <w:divsChild>
        <w:div w:id="817959298">
          <w:marLeft w:val="0"/>
          <w:marRight w:val="0"/>
          <w:marTop w:val="0"/>
          <w:marBottom w:val="0"/>
          <w:divBdr>
            <w:top w:val="none" w:sz="0" w:space="0" w:color="auto"/>
            <w:left w:val="none" w:sz="0" w:space="0" w:color="auto"/>
            <w:bottom w:val="none" w:sz="0" w:space="0" w:color="auto"/>
            <w:right w:val="none" w:sz="0" w:space="0" w:color="auto"/>
          </w:divBdr>
          <w:divsChild>
            <w:div w:id="1374302787">
              <w:marLeft w:val="300"/>
              <w:marRight w:val="300"/>
              <w:marTop w:val="0"/>
              <w:marBottom w:val="0"/>
              <w:divBdr>
                <w:top w:val="none" w:sz="0" w:space="0" w:color="auto"/>
                <w:left w:val="none" w:sz="0" w:space="0" w:color="auto"/>
                <w:bottom w:val="none" w:sz="0" w:space="0" w:color="auto"/>
                <w:right w:val="none" w:sz="0" w:space="0" w:color="auto"/>
              </w:divBdr>
              <w:divsChild>
                <w:div w:id="1209730100">
                  <w:marLeft w:val="0"/>
                  <w:marRight w:val="0"/>
                  <w:marTop w:val="0"/>
                  <w:marBottom w:val="0"/>
                  <w:divBdr>
                    <w:top w:val="none" w:sz="0" w:space="0" w:color="auto"/>
                    <w:left w:val="none" w:sz="0" w:space="0" w:color="auto"/>
                    <w:bottom w:val="none" w:sz="0" w:space="0" w:color="auto"/>
                    <w:right w:val="none" w:sz="0" w:space="0" w:color="auto"/>
                  </w:divBdr>
                  <w:divsChild>
                    <w:div w:id="1171987002">
                      <w:marLeft w:val="0"/>
                      <w:marRight w:val="0"/>
                      <w:marTop w:val="0"/>
                      <w:marBottom w:val="0"/>
                      <w:divBdr>
                        <w:top w:val="none" w:sz="0" w:space="0" w:color="auto"/>
                        <w:left w:val="none" w:sz="0" w:space="0" w:color="auto"/>
                        <w:bottom w:val="none" w:sz="0" w:space="0" w:color="auto"/>
                        <w:right w:val="none" w:sz="0" w:space="0" w:color="auto"/>
                      </w:divBdr>
                      <w:divsChild>
                        <w:div w:id="238172906">
                          <w:marLeft w:val="0"/>
                          <w:marRight w:val="0"/>
                          <w:marTop w:val="0"/>
                          <w:marBottom w:val="0"/>
                          <w:divBdr>
                            <w:top w:val="none" w:sz="0" w:space="0" w:color="auto"/>
                            <w:left w:val="none" w:sz="0" w:space="0" w:color="auto"/>
                            <w:bottom w:val="none" w:sz="0" w:space="0" w:color="auto"/>
                            <w:right w:val="none" w:sz="0" w:space="0" w:color="auto"/>
                          </w:divBdr>
                        </w:div>
                      </w:divsChild>
                    </w:div>
                    <w:div w:id="1599749626">
                      <w:marLeft w:val="0"/>
                      <w:marRight w:val="0"/>
                      <w:marTop w:val="0"/>
                      <w:marBottom w:val="0"/>
                      <w:divBdr>
                        <w:top w:val="none" w:sz="0" w:space="0" w:color="auto"/>
                        <w:left w:val="none" w:sz="0" w:space="0" w:color="auto"/>
                        <w:bottom w:val="none" w:sz="0" w:space="0" w:color="auto"/>
                        <w:right w:val="none" w:sz="0" w:space="0" w:color="auto"/>
                      </w:divBdr>
                      <w:divsChild>
                        <w:div w:id="552277333">
                          <w:marLeft w:val="0"/>
                          <w:marRight w:val="0"/>
                          <w:marTop w:val="15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296910878">
      <w:bodyDiv w:val="1"/>
      <w:marLeft w:val="0"/>
      <w:marRight w:val="0"/>
      <w:marTop w:val="0"/>
      <w:marBottom w:val="0"/>
      <w:divBdr>
        <w:top w:val="none" w:sz="0" w:space="0" w:color="auto"/>
        <w:left w:val="none" w:sz="0" w:space="0" w:color="auto"/>
        <w:bottom w:val="none" w:sz="0" w:space="0" w:color="auto"/>
        <w:right w:val="none" w:sz="0" w:space="0" w:color="auto"/>
      </w:divBdr>
    </w:div>
    <w:div w:id="1311330418">
      <w:bodyDiv w:val="1"/>
      <w:marLeft w:val="0"/>
      <w:marRight w:val="0"/>
      <w:marTop w:val="0"/>
      <w:marBottom w:val="0"/>
      <w:divBdr>
        <w:top w:val="none" w:sz="0" w:space="0" w:color="auto"/>
        <w:left w:val="none" w:sz="0" w:space="0" w:color="auto"/>
        <w:bottom w:val="none" w:sz="0" w:space="0" w:color="auto"/>
        <w:right w:val="none" w:sz="0" w:space="0" w:color="auto"/>
      </w:divBdr>
    </w:div>
    <w:div w:id="1373962485">
      <w:bodyDiv w:val="1"/>
      <w:marLeft w:val="0"/>
      <w:marRight w:val="0"/>
      <w:marTop w:val="0"/>
      <w:marBottom w:val="0"/>
      <w:divBdr>
        <w:top w:val="none" w:sz="0" w:space="0" w:color="auto"/>
        <w:left w:val="none" w:sz="0" w:space="0" w:color="auto"/>
        <w:bottom w:val="none" w:sz="0" w:space="0" w:color="auto"/>
        <w:right w:val="none" w:sz="0" w:space="0" w:color="auto"/>
      </w:divBdr>
    </w:div>
    <w:div w:id="1481271901">
      <w:bodyDiv w:val="1"/>
      <w:marLeft w:val="0"/>
      <w:marRight w:val="0"/>
      <w:marTop w:val="0"/>
      <w:marBottom w:val="0"/>
      <w:divBdr>
        <w:top w:val="none" w:sz="0" w:space="0" w:color="auto"/>
        <w:left w:val="none" w:sz="0" w:space="0" w:color="auto"/>
        <w:bottom w:val="none" w:sz="0" w:space="0" w:color="auto"/>
        <w:right w:val="none" w:sz="0" w:space="0" w:color="auto"/>
      </w:divBdr>
    </w:div>
    <w:div w:id="1640961226">
      <w:bodyDiv w:val="1"/>
      <w:marLeft w:val="0"/>
      <w:marRight w:val="0"/>
      <w:marTop w:val="0"/>
      <w:marBottom w:val="0"/>
      <w:divBdr>
        <w:top w:val="none" w:sz="0" w:space="0" w:color="auto"/>
        <w:left w:val="none" w:sz="0" w:space="0" w:color="auto"/>
        <w:bottom w:val="none" w:sz="0" w:space="0" w:color="auto"/>
        <w:right w:val="none" w:sz="0" w:space="0" w:color="auto"/>
      </w:divBdr>
    </w:div>
    <w:div w:id="1761874061">
      <w:bodyDiv w:val="1"/>
      <w:marLeft w:val="0"/>
      <w:marRight w:val="0"/>
      <w:marTop w:val="0"/>
      <w:marBottom w:val="0"/>
      <w:divBdr>
        <w:top w:val="none" w:sz="0" w:space="0" w:color="auto"/>
        <w:left w:val="none" w:sz="0" w:space="0" w:color="auto"/>
        <w:bottom w:val="none" w:sz="0" w:space="0" w:color="auto"/>
        <w:right w:val="none" w:sz="0" w:space="0" w:color="auto"/>
      </w:divBdr>
    </w:div>
    <w:div w:id="2034256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D0FEDF019004E4AB00FDE98BFC1B847" ma:contentTypeVersion="15" ma:contentTypeDescription="Create a new document." ma:contentTypeScope="" ma:versionID="56a827bd2b5cb84d25b1a7bd685f03bd">
  <xsd:schema xmlns:xsd="http://www.w3.org/2001/XMLSchema" xmlns:xs="http://www.w3.org/2001/XMLSchema" xmlns:p="http://schemas.microsoft.com/office/2006/metadata/properties" xmlns:ns2="dbd46520-c392-41b5-9f68-fe7486eefad7" xmlns:ns3="826143e3-bbcb-45bb-8829-107013e701e5" xmlns:ns4="3c9e15a3-223f-4584-afb1-1dbe0b3878fa" targetNamespace="http://schemas.microsoft.com/office/2006/metadata/properties" ma:root="true" ma:fieldsID="d6dad19478cb1e330b4fa60b93b3bd8d" ns2:_="" ns3:_="" ns4:_="">
    <xsd:import namespace="dbd46520-c392-41b5-9f68-fe7486eefad7"/>
    <xsd:import namespace="826143e3-bbcb-45bb-8829-107013e701e5"/>
    <xsd:import namespace="3c9e15a3-223f-4584-afb1-1dbe0b3878f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d46520-c392-41b5-9f68-fe7486eef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28e0220-fee2-4e32-9192-0559fdf47d5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26143e3-bbcb-45bb-8829-107013e701e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c9e15a3-223f-4584-afb1-1dbe0b3878f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57f632e-5ad0-4c8c-a771-480ef62b4bfd}" ma:internalName="TaxCatchAll" ma:showField="CatchAllData" ma:web="826143e3-bbcb-45bb-8829-107013e701e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bd46520-c392-41b5-9f68-fe7486eefad7">
      <Terms xmlns="http://schemas.microsoft.com/office/infopath/2007/PartnerControls"/>
    </lcf76f155ced4ddcb4097134ff3c332f>
    <TaxCatchAll xmlns="3c9e15a3-223f-4584-afb1-1dbe0b3878fa" xsi:nil="true"/>
  </documentManagement>
</p:properties>
</file>

<file path=customXml/itemProps1.xml><?xml version="1.0" encoding="utf-8"?>
<ds:datastoreItem xmlns:ds="http://schemas.openxmlformats.org/officeDocument/2006/customXml" ds:itemID="{9FB141EC-8C1B-44C8-8FC9-9A9FBC875805}">
  <ds:schemaRefs>
    <ds:schemaRef ds:uri="http://schemas.microsoft.com/sharepoint/v3/contenttype/forms"/>
  </ds:schemaRefs>
</ds:datastoreItem>
</file>

<file path=customXml/itemProps2.xml><?xml version="1.0" encoding="utf-8"?>
<ds:datastoreItem xmlns:ds="http://schemas.openxmlformats.org/officeDocument/2006/customXml" ds:itemID="{0133702C-3164-43B2-BC7E-67A7D598E4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d46520-c392-41b5-9f68-fe7486eefad7"/>
    <ds:schemaRef ds:uri="826143e3-bbcb-45bb-8829-107013e701e5"/>
    <ds:schemaRef ds:uri="3c9e15a3-223f-4584-afb1-1dbe0b3878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B6125A5-44D4-4E83-8F82-95C426FA7D67}">
  <ds:schemaRefs>
    <ds:schemaRef ds:uri="http://schemas.openxmlformats.org/officeDocument/2006/bibliography"/>
  </ds:schemaRefs>
</ds:datastoreItem>
</file>

<file path=customXml/itemProps4.xml><?xml version="1.0" encoding="utf-8"?>
<ds:datastoreItem xmlns:ds="http://schemas.openxmlformats.org/officeDocument/2006/customXml" ds:itemID="{1D7DD484-BDFD-4562-9FD0-E8AE0F29EF2D}">
  <ds:schemaRefs>
    <ds:schemaRef ds:uri="http://schemas.openxmlformats.org/package/2006/metadata/core-properties"/>
    <ds:schemaRef ds:uri="http://purl.org/dc/elements/1.1/"/>
    <ds:schemaRef ds:uri="http://www.w3.org/XML/1998/namespace"/>
    <ds:schemaRef ds:uri="dbd46520-c392-41b5-9f68-fe7486eefad7"/>
    <ds:schemaRef ds:uri="3c9e15a3-223f-4584-afb1-1dbe0b3878fa"/>
    <ds:schemaRef ds:uri="http://schemas.microsoft.com/office/2006/documentManagement/types"/>
    <ds:schemaRef ds:uri="http://schemas.microsoft.com/office/infopath/2007/PartnerControls"/>
    <ds:schemaRef ds:uri="http://purl.org/dc/terms/"/>
    <ds:schemaRef ds:uri="826143e3-bbcb-45bb-8829-107013e701e5"/>
    <ds:schemaRef ds:uri="http://schemas.microsoft.com/office/2006/metadata/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409</TotalTime>
  <Pages>41</Pages>
  <Words>24721</Words>
  <Characters>139543</Characters>
  <Application>Microsoft Office Word</Application>
  <DocSecurity>0</DocSecurity>
  <Lines>1162</Lines>
  <Paragraphs>327</Paragraphs>
  <ScaleCrop>false</ScaleCrop>
  <HeadingPairs>
    <vt:vector size="2" baseType="variant">
      <vt:variant>
        <vt:lpstr>Title</vt:lpstr>
      </vt:variant>
      <vt:variant>
        <vt:i4>1</vt:i4>
      </vt:variant>
    </vt:vector>
  </HeadingPairs>
  <TitlesOfParts>
    <vt:vector size="1" baseType="lpstr">
      <vt:lpstr>Statement of Statutory Accounting Principles No.</vt:lpstr>
    </vt:vector>
  </TitlesOfParts>
  <Company>NAIC</Company>
  <LinksUpToDate>false</LinksUpToDate>
  <CharactersWithSpaces>163937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Statement of Statutory Accounting Principles No.</dc:title>
  <dc:subject/>
  <dc:creator>Deloitte &amp; Touche LLP</dc:creator>
  <cp:keywords/>
  <dc:description/>
  <cp:lastModifiedBy>Gann, Julie</cp:lastModifiedBy>
  <cp:revision>277</cp:revision>
  <cp:lastPrinted>2022-11-09T16:29:00Z</cp:lastPrinted>
  <dcterms:created xsi:type="dcterms:W3CDTF">2022-07-25T12:01:00Z</dcterms:created>
  <dcterms:modified xsi:type="dcterms:W3CDTF">2022-11-30T15:21:00Z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0x010100D75DB31E5DC4A5408172984590A8D705</vt:lpwstr>
  </property>
  <property fmtid="{D5CDD505-2E9C-101B-9397-08002B2CF9AE}" pid="4" name="MediaServiceImageTags">
    <vt:lpwstr/>
  </property>
</Properties>
</file>